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3E64" w14:textId="563D9E4E" w:rsidR="0066425E" w:rsidRPr="00D84DD4" w:rsidRDefault="2421E7AE" w:rsidP="00B11AA8">
      <w:pPr>
        <w:spacing w:before="60" w:after="60"/>
        <w:rPr>
          <w:b/>
          <w:color w:val="FF0000"/>
          <w:sz w:val="24"/>
          <w:szCs w:val="24"/>
        </w:rPr>
      </w:pPr>
      <w:bookmarkStart w:id="0" w:name="_Toc54835715"/>
      <w:bookmarkStart w:id="1" w:name="_Toc38447557"/>
      <w:bookmarkStart w:id="2" w:name="_Toc52745883"/>
      <w:bookmarkStart w:id="3" w:name="_Toc52897081"/>
      <w:bookmarkStart w:id="4" w:name="_Toc53793028"/>
      <w:bookmarkStart w:id="5" w:name="_Toc54830205"/>
      <w:bookmarkStart w:id="6" w:name="_Toc54798287"/>
      <w:bookmarkStart w:id="7" w:name="_Toc52653804"/>
      <w:bookmarkStart w:id="8" w:name="_GoBack"/>
      <w:bookmarkEnd w:id="8"/>
      <w:r w:rsidRPr="00D84DD4">
        <w:rPr>
          <w:b/>
          <w:color w:val="FF0000"/>
          <w:sz w:val="24"/>
          <w:szCs w:val="24"/>
        </w:rPr>
        <w:t>Załączni</w:t>
      </w:r>
      <w:r w:rsidR="0066425E" w:rsidRPr="00D84DD4">
        <w:rPr>
          <w:b/>
          <w:color w:val="FF0000"/>
          <w:sz w:val="24"/>
          <w:szCs w:val="24"/>
        </w:rPr>
        <w:t xml:space="preserve">k nr </w:t>
      </w:r>
      <w:r w:rsidR="00F7386C" w:rsidRPr="00D84DD4">
        <w:rPr>
          <w:b/>
          <w:color w:val="FF0000"/>
          <w:sz w:val="24"/>
          <w:szCs w:val="24"/>
        </w:rPr>
        <w:t>8</w:t>
      </w:r>
      <w:r w:rsidR="00793050" w:rsidRPr="00D84DD4">
        <w:rPr>
          <w:b/>
          <w:color w:val="FF0000"/>
          <w:sz w:val="24"/>
          <w:szCs w:val="24"/>
        </w:rPr>
        <w:t xml:space="preserve"> </w:t>
      </w:r>
      <w:r w:rsidR="004730F3" w:rsidRPr="00D84DD4">
        <w:rPr>
          <w:b/>
          <w:color w:val="FF0000"/>
          <w:sz w:val="24"/>
          <w:szCs w:val="24"/>
        </w:rPr>
        <w:t xml:space="preserve">do Regulaminu </w:t>
      </w:r>
      <w:r w:rsidR="0066425E" w:rsidRPr="00D84DD4">
        <w:rPr>
          <w:b/>
          <w:color w:val="FF0000"/>
          <w:sz w:val="24"/>
          <w:szCs w:val="24"/>
        </w:rPr>
        <w:t xml:space="preserve">– </w:t>
      </w:r>
      <w:r w:rsidR="00A03412" w:rsidRPr="00D84DD4">
        <w:rPr>
          <w:b/>
          <w:color w:val="FF0000"/>
          <w:sz w:val="24"/>
          <w:szCs w:val="24"/>
        </w:rPr>
        <w:t>wzór Umowy</w:t>
      </w:r>
      <w:bookmarkEnd w:id="0"/>
      <w:r w:rsidR="00FA2156" w:rsidRPr="00D84DD4">
        <w:rPr>
          <w:b/>
          <w:color w:val="FF0000"/>
          <w:sz w:val="24"/>
          <w:szCs w:val="24"/>
        </w:rPr>
        <w:t xml:space="preserve"> </w:t>
      </w:r>
      <w:bookmarkEnd w:id="1"/>
      <w:bookmarkEnd w:id="2"/>
      <w:bookmarkEnd w:id="3"/>
      <w:bookmarkEnd w:id="4"/>
      <w:bookmarkEnd w:id="5"/>
      <w:bookmarkEnd w:id="6"/>
      <w:bookmarkEnd w:id="7"/>
    </w:p>
    <w:p w14:paraId="7EA8E16E" w14:textId="2FDD4394" w:rsidR="00E05B4F" w:rsidRPr="00DF45F7" w:rsidRDefault="00E05B4F" w:rsidP="00B11AA8">
      <w:pPr>
        <w:spacing w:before="60" w:after="60"/>
        <w:rPr>
          <w:color w:val="000000" w:themeColor="text1"/>
        </w:rPr>
      </w:pPr>
    </w:p>
    <w:p w14:paraId="6164659C" w14:textId="77777777" w:rsidR="008D38F4" w:rsidRPr="00DF45F7" w:rsidRDefault="00C936B9" w:rsidP="00B11AA8">
      <w:pPr>
        <w:pStyle w:val="Tytu"/>
        <w:spacing w:before="60" w:after="60" w:line="259" w:lineRule="auto"/>
        <w:jc w:val="center"/>
        <w:rPr>
          <w:rFonts w:asciiTheme="minorHAnsi" w:hAnsiTheme="minorHAnsi"/>
          <w:b/>
          <w:color w:val="000000" w:themeColor="text1"/>
          <w:sz w:val="22"/>
          <w:szCs w:val="22"/>
        </w:rPr>
      </w:pPr>
      <w:r w:rsidRPr="00DF45F7">
        <w:rPr>
          <w:rFonts w:asciiTheme="minorHAnsi" w:hAnsiTheme="minorHAnsi"/>
          <w:b/>
          <w:color w:val="000000" w:themeColor="text1"/>
          <w:sz w:val="22"/>
          <w:szCs w:val="22"/>
        </w:rPr>
        <w:t>UMOWA</w:t>
      </w:r>
      <w:r w:rsidR="00FA2156" w:rsidRPr="00DF45F7">
        <w:rPr>
          <w:rFonts w:asciiTheme="minorHAnsi" w:hAnsiTheme="minorHAnsi"/>
          <w:b/>
          <w:color w:val="000000" w:themeColor="text1"/>
          <w:sz w:val="22"/>
          <w:szCs w:val="22"/>
        </w:rPr>
        <w:t xml:space="preserve"> </w:t>
      </w:r>
    </w:p>
    <w:p w14:paraId="639AEF8F" w14:textId="5D0063DD" w:rsidR="00E30FC0" w:rsidRPr="00DF45F7" w:rsidRDefault="009574A7" w:rsidP="00B11AA8">
      <w:pPr>
        <w:pStyle w:val="Tytu"/>
        <w:spacing w:before="60" w:after="60" w:line="259" w:lineRule="auto"/>
        <w:jc w:val="center"/>
        <w:rPr>
          <w:rFonts w:asciiTheme="minorHAnsi" w:hAnsiTheme="minorHAnsi"/>
          <w:b/>
          <w:color w:val="000000" w:themeColor="text1"/>
          <w:sz w:val="22"/>
          <w:szCs w:val="22"/>
        </w:rPr>
      </w:pPr>
      <w:r w:rsidRPr="00DF45F7">
        <w:rPr>
          <w:rFonts w:asciiTheme="minorHAnsi" w:hAnsiTheme="minorHAnsi"/>
          <w:b/>
          <w:color w:val="000000" w:themeColor="text1"/>
          <w:sz w:val="22"/>
          <w:szCs w:val="22"/>
        </w:rPr>
        <w:t>NA REALIZACJĘ</w:t>
      </w:r>
      <w:r w:rsidR="00E30FC0" w:rsidRPr="00DF45F7">
        <w:rPr>
          <w:rFonts w:asciiTheme="minorHAnsi" w:hAnsiTheme="minorHAnsi"/>
          <w:b/>
          <w:color w:val="000000" w:themeColor="text1"/>
          <w:sz w:val="22"/>
          <w:szCs w:val="22"/>
        </w:rPr>
        <w:t xml:space="preserve"> </w:t>
      </w:r>
      <w:r w:rsidR="002242DA" w:rsidRPr="00DF45F7">
        <w:rPr>
          <w:rFonts w:asciiTheme="minorHAnsi" w:hAnsiTheme="minorHAnsi"/>
          <w:b/>
          <w:color w:val="000000" w:themeColor="text1"/>
          <w:sz w:val="22"/>
          <w:szCs w:val="22"/>
        </w:rPr>
        <w:t xml:space="preserve">PRZEDMIOTU ZAMÓWIENIA PRZEDKOMERCYJNEGO </w:t>
      </w:r>
      <w:r w:rsidR="00585ACA" w:rsidRPr="00DF45F7">
        <w:rPr>
          <w:rFonts w:asciiTheme="minorHAnsi" w:hAnsiTheme="minorHAnsi"/>
          <w:b/>
          <w:color w:val="000000" w:themeColor="text1"/>
          <w:sz w:val="22"/>
          <w:szCs w:val="22"/>
        </w:rPr>
        <w:t xml:space="preserve">W RAMACH </w:t>
      </w:r>
      <w:r w:rsidR="00E30FC0" w:rsidRPr="00DF45F7">
        <w:rPr>
          <w:rFonts w:asciiTheme="minorHAnsi" w:hAnsiTheme="minorHAnsi"/>
          <w:b/>
          <w:color w:val="000000" w:themeColor="text1"/>
          <w:sz w:val="22"/>
          <w:szCs w:val="22"/>
        </w:rPr>
        <w:t>P</w:t>
      </w:r>
      <w:r w:rsidR="00681CF3" w:rsidRPr="00DF45F7">
        <w:rPr>
          <w:rFonts w:asciiTheme="minorHAnsi" w:hAnsiTheme="minorHAnsi"/>
          <w:b/>
          <w:color w:val="000000" w:themeColor="text1"/>
          <w:sz w:val="22"/>
          <w:szCs w:val="22"/>
        </w:rPr>
        <w:t>RZEDSIĘWZIĘCIA</w:t>
      </w:r>
      <w:r w:rsidR="00E30FC0" w:rsidRPr="00DF45F7">
        <w:rPr>
          <w:rFonts w:asciiTheme="minorHAnsi" w:hAnsiTheme="minorHAnsi"/>
          <w:b/>
          <w:color w:val="000000" w:themeColor="text1"/>
          <w:sz w:val="22"/>
          <w:szCs w:val="22"/>
        </w:rPr>
        <w:t xml:space="preserve"> </w:t>
      </w:r>
      <w:r w:rsidR="004C3C29" w:rsidRPr="00DF45F7">
        <w:rPr>
          <w:rFonts w:asciiTheme="minorHAnsi" w:hAnsiTheme="minorHAnsi"/>
          <w:b/>
          <w:color w:val="000000" w:themeColor="text1"/>
          <w:sz w:val="22"/>
          <w:szCs w:val="22"/>
        </w:rPr>
        <w:br/>
      </w:r>
      <w:r w:rsidR="00E30FC0" w:rsidRPr="00DF45F7">
        <w:rPr>
          <w:rFonts w:asciiTheme="minorHAnsi" w:hAnsiTheme="minorHAnsi"/>
          <w:b/>
          <w:color w:val="000000" w:themeColor="text1"/>
          <w:sz w:val="22"/>
          <w:szCs w:val="22"/>
        </w:rPr>
        <w:t>„</w:t>
      </w:r>
      <w:r w:rsidR="004E4B7D">
        <w:rPr>
          <w:rFonts w:asciiTheme="minorHAnsi" w:hAnsiTheme="minorHAnsi"/>
          <w:b/>
          <w:color w:val="000000" w:themeColor="text1"/>
          <w:sz w:val="22"/>
          <w:szCs w:val="22"/>
        </w:rPr>
        <w:t>Elektrociepłownia w lokalnym systemie energetycznym</w:t>
      </w:r>
      <w:r w:rsidR="00E30FC0" w:rsidRPr="00DF45F7">
        <w:rPr>
          <w:rFonts w:asciiTheme="minorHAnsi" w:hAnsiTheme="minorHAnsi"/>
          <w:b/>
          <w:color w:val="000000" w:themeColor="text1"/>
          <w:sz w:val="22"/>
          <w:szCs w:val="22"/>
        </w:rPr>
        <w:t>”</w:t>
      </w:r>
    </w:p>
    <w:p w14:paraId="49E519AA" w14:textId="77777777" w:rsidR="00C936B9" w:rsidRPr="00DF45F7" w:rsidRDefault="00C936B9" w:rsidP="00B11AA8">
      <w:pPr>
        <w:spacing w:before="60" w:after="60"/>
        <w:contextualSpacing/>
        <w:jc w:val="center"/>
        <w:rPr>
          <w:rFonts w:asciiTheme="minorHAnsi" w:hAnsiTheme="minorHAnsi"/>
          <w:i/>
          <w:color w:val="000000" w:themeColor="text1"/>
        </w:rPr>
      </w:pPr>
      <w:r w:rsidRPr="00DF45F7">
        <w:rPr>
          <w:rFonts w:asciiTheme="minorHAnsi" w:hAnsiTheme="minorHAnsi"/>
          <w:i/>
          <w:color w:val="000000" w:themeColor="text1"/>
        </w:rPr>
        <w:t>/WZÓR/</w:t>
      </w:r>
    </w:p>
    <w:p w14:paraId="75166AFE" w14:textId="77777777" w:rsidR="00E30FC0" w:rsidRPr="00DF45F7" w:rsidRDefault="00E30FC0" w:rsidP="00B11AA8">
      <w:pPr>
        <w:spacing w:before="60" w:after="60"/>
        <w:contextualSpacing/>
        <w:jc w:val="center"/>
        <w:rPr>
          <w:rFonts w:asciiTheme="minorHAnsi" w:hAnsiTheme="minorHAnsi"/>
          <w:color w:val="000000" w:themeColor="text1"/>
        </w:rPr>
      </w:pPr>
    </w:p>
    <w:p w14:paraId="7813831D" w14:textId="2FDB2D2C" w:rsidR="00D2226E" w:rsidRPr="00DF45F7" w:rsidRDefault="00D2226E" w:rsidP="00B11AA8">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 xml:space="preserve">zawarta </w:t>
      </w:r>
      <w:r w:rsidR="00473D3D">
        <w:rPr>
          <w:rFonts w:asciiTheme="minorHAnsi" w:eastAsia="Times New Roman" w:hAnsiTheme="minorHAnsi" w:cs="Times New Roman"/>
          <w:color w:val="000000" w:themeColor="text1"/>
          <w:lang w:eastAsia="pl-PL"/>
        </w:rPr>
        <w:t>zawarta elektronicznie</w:t>
      </w:r>
      <w:r w:rsidRPr="00DF45F7">
        <w:rPr>
          <w:rFonts w:asciiTheme="minorHAnsi" w:eastAsia="Times New Roman" w:hAnsiTheme="minorHAnsi" w:cs="Times New Roman"/>
          <w:color w:val="000000" w:themeColor="text1"/>
          <w:lang w:eastAsia="pl-PL"/>
        </w:rPr>
        <w:t>, pomiędzy:</w:t>
      </w:r>
    </w:p>
    <w:p w14:paraId="1F99DEA8" w14:textId="4CB01A5A" w:rsidR="00D2226E" w:rsidRPr="00DF45F7" w:rsidRDefault="00D2226E" w:rsidP="00B11AA8">
      <w:pPr>
        <w:widowControl w:val="0"/>
        <w:autoSpaceDE w:val="0"/>
        <w:autoSpaceDN w:val="0"/>
        <w:adjustRightInd w:val="0"/>
        <w:spacing w:before="60" w:after="60"/>
        <w:contextualSpacing/>
        <w:jc w:val="both"/>
        <w:rPr>
          <w:rFonts w:asciiTheme="minorHAnsi" w:eastAsia="Times New Roman" w:hAnsiTheme="minorHAnsi" w:cs="Times New Roman"/>
          <w:b/>
          <w:bCs/>
          <w:color w:val="000000" w:themeColor="text1"/>
          <w:lang w:eastAsia="pl-PL"/>
        </w:rPr>
      </w:pPr>
    </w:p>
    <w:p w14:paraId="6CFF94E4" w14:textId="4D38C60E" w:rsidR="005E6044" w:rsidRPr="00DF45F7" w:rsidRDefault="00CA4E53" w:rsidP="00B11AA8">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b/>
          <w:color w:val="000000" w:themeColor="text1"/>
          <w:lang w:eastAsia="pl-PL"/>
        </w:rPr>
        <w:t>Narodowym Centrum Badań</w:t>
      </w:r>
      <w:r w:rsidR="00247E90" w:rsidRPr="00DF45F7">
        <w:rPr>
          <w:rFonts w:asciiTheme="minorHAnsi" w:eastAsia="Times New Roman" w:hAnsiTheme="minorHAnsi" w:cs="Times New Roman"/>
          <w:b/>
          <w:color w:val="000000" w:themeColor="text1"/>
          <w:lang w:eastAsia="pl-PL"/>
        </w:rPr>
        <w:t xml:space="preserve"> i </w:t>
      </w:r>
      <w:r w:rsidRPr="00DF45F7">
        <w:rPr>
          <w:rFonts w:asciiTheme="minorHAnsi" w:eastAsia="Times New Roman" w:hAnsiTheme="minorHAnsi" w:cs="Times New Roman"/>
          <w:b/>
          <w:color w:val="000000" w:themeColor="text1"/>
          <w:lang w:eastAsia="pl-PL"/>
        </w:rPr>
        <w:t>Rozwoju</w:t>
      </w:r>
      <w:r w:rsidR="00247E90" w:rsidRPr="00DF45F7">
        <w:rPr>
          <w:rFonts w:asciiTheme="minorHAnsi" w:eastAsia="Times New Roman" w:hAnsiTheme="minorHAnsi" w:cs="Times New Roman"/>
          <w:color w:val="000000" w:themeColor="text1"/>
          <w:lang w:eastAsia="pl-PL"/>
        </w:rPr>
        <w:t xml:space="preserve"> z </w:t>
      </w:r>
      <w:r w:rsidRPr="00DF45F7">
        <w:rPr>
          <w:rFonts w:asciiTheme="minorHAnsi" w:eastAsia="Times New Roman" w:hAnsiTheme="minorHAnsi" w:cs="Times New Roman"/>
          <w:color w:val="000000" w:themeColor="text1"/>
          <w:lang w:eastAsia="pl-PL"/>
        </w:rPr>
        <w:t>siedzibą</w:t>
      </w:r>
      <w:r w:rsidR="00247E90" w:rsidRPr="00DF45F7">
        <w:rPr>
          <w:rFonts w:asciiTheme="minorHAnsi" w:eastAsia="Times New Roman" w:hAnsiTheme="minorHAnsi" w:cs="Times New Roman"/>
          <w:color w:val="000000" w:themeColor="text1"/>
          <w:lang w:eastAsia="pl-PL"/>
        </w:rPr>
        <w:t xml:space="preserve"> w </w:t>
      </w:r>
      <w:r w:rsidRPr="00DF45F7">
        <w:rPr>
          <w:rFonts w:asciiTheme="minorHAnsi" w:eastAsia="Times New Roman" w:hAnsiTheme="minorHAnsi" w:cs="Times New Roman"/>
          <w:color w:val="000000" w:themeColor="text1"/>
          <w:lang w:eastAsia="pl-PL"/>
        </w:rPr>
        <w:t>Warszawie (00–695), przy ul. Nowogrodzkiej 47a, działającym na podstawie ustawy</w:t>
      </w:r>
      <w:r w:rsidR="00247E90" w:rsidRPr="00DF45F7">
        <w:rPr>
          <w:rFonts w:asciiTheme="minorHAnsi" w:eastAsia="Times New Roman" w:hAnsiTheme="minorHAnsi" w:cs="Times New Roman"/>
          <w:color w:val="000000" w:themeColor="text1"/>
          <w:lang w:eastAsia="pl-PL"/>
        </w:rPr>
        <w:t xml:space="preserve"> z </w:t>
      </w:r>
      <w:r w:rsidRPr="00DF45F7">
        <w:rPr>
          <w:rFonts w:asciiTheme="minorHAnsi" w:eastAsia="Times New Roman" w:hAnsiTheme="minorHAnsi" w:cs="Times New Roman"/>
          <w:color w:val="000000" w:themeColor="text1"/>
          <w:lang w:eastAsia="pl-PL"/>
        </w:rPr>
        <w:t>dnia 30 kwietnia 2010 r.</w:t>
      </w:r>
      <w:r w:rsidR="00247E90" w:rsidRPr="00DF45F7">
        <w:rPr>
          <w:rFonts w:asciiTheme="minorHAnsi" w:eastAsia="Times New Roman" w:hAnsiTheme="minorHAnsi" w:cs="Times New Roman"/>
          <w:color w:val="000000" w:themeColor="text1"/>
          <w:lang w:eastAsia="pl-PL"/>
        </w:rPr>
        <w:t xml:space="preserve"> o </w:t>
      </w:r>
      <w:r w:rsidRPr="00DF45F7">
        <w:rPr>
          <w:rFonts w:asciiTheme="minorHAnsi" w:eastAsia="Times New Roman" w:hAnsiTheme="minorHAnsi" w:cs="Times New Roman"/>
          <w:color w:val="000000" w:themeColor="text1"/>
          <w:lang w:eastAsia="pl-PL"/>
        </w:rPr>
        <w:t>Narodowym Centrum Badań</w:t>
      </w:r>
      <w:r w:rsidR="00247E90" w:rsidRPr="00DF45F7">
        <w:rPr>
          <w:rFonts w:asciiTheme="minorHAnsi" w:eastAsia="Times New Roman" w:hAnsiTheme="minorHAnsi" w:cs="Times New Roman"/>
          <w:color w:val="000000" w:themeColor="text1"/>
          <w:lang w:eastAsia="pl-PL"/>
        </w:rPr>
        <w:t xml:space="preserve"> i </w:t>
      </w:r>
      <w:r w:rsidRPr="00DF45F7">
        <w:rPr>
          <w:rFonts w:asciiTheme="minorHAnsi" w:eastAsia="Times New Roman" w:hAnsiTheme="minorHAnsi" w:cs="Times New Roman"/>
          <w:color w:val="000000" w:themeColor="text1"/>
          <w:lang w:eastAsia="pl-PL"/>
        </w:rPr>
        <w:t>Rozwoju (</w:t>
      </w:r>
      <w:r w:rsidR="00200EDF" w:rsidRPr="00DF45F7">
        <w:rPr>
          <w:rStyle w:val="normaltextrun"/>
          <w:rFonts w:ascii="Calibri" w:hAnsi="Calibri" w:cs="Calibri"/>
          <w:color w:val="000000"/>
        </w:rPr>
        <w:t>Dz. U. z 2020 r., poz. 1861 ze zm.</w:t>
      </w:r>
      <w:r w:rsidRPr="00DF45F7">
        <w:rPr>
          <w:rFonts w:asciiTheme="minorHAnsi" w:eastAsia="Times New Roman" w:hAnsiTheme="minorHAnsi" w:cs="Times New Roman"/>
          <w:color w:val="000000" w:themeColor="text1"/>
          <w:lang w:eastAsia="pl-PL"/>
        </w:rPr>
        <w:t>)</w:t>
      </w:r>
      <w:r w:rsidR="00001ABD"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 xml:space="preserve"> REGON 141032404, NIP 701-007-37-77, zwanym dalej „</w:t>
      </w:r>
      <w:r w:rsidRPr="00DF45F7">
        <w:rPr>
          <w:rFonts w:asciiTheme="minorHAnsi" w:eastAsia="Times New Roman" w:hAnsiTheme="minorHAnsi" w:cs="Times New Roman"/>
          <w:b/>
          <w:color w:val="000000" w:themeColor="text1"/>
          <w:lang w:eastAsia="pl-PL"/>
        </w:rPr>
        <w:t>NCBR</w:t>
      </w:r>
      <w:r w:rsidRPr="00DF45F7">
        <w:rPr>
          <w:rFonts w:asciiTheme="minorHAnsi" w:eastAsia="Times New Roman" w:hAnsiTheme="minorHAnsi" w:cs="Times New Roman"/>
          <w:color w:val="000000" w:themeColor="text1"/>
          <w:lang w:eastAsia="pl-PL"/>
        </w:rPr>
        <w:t>”</w:t>
      </w:r>
      <w:r w:rsidR="008903BC" w:rsidRPr="00DF45F7">
        <w:rPr>
          <w:rFonts w:asciiTheme="minorHAnsi" w:eastAsia="Times New Roman" w:hAnsiTheme="minorHAnsi" w:cs="Times New Roman"/>
          <w:color w:val="000000" w:themeColor="text1"/>
          <w:lang w:eastAsia="pl-PL"/>
        </w:rPr>
        <w:t xml:space="preserve"> lub „</w:t>
      </w:r>
      <w:r w:rsidR="008903BC" w:rsidRPr="00DF45F7">
        <w:rPr>
          <w:rFonts w:asciiTheme="minorHAnsi" w:eastAsia="Times New Roman" w:hAnsiTheme="minorHAnsi" w:cs="Times New Roman"/>
          <w:b/>
          <w:color w:val="000000" w:themeColor="text1"/>
          <w:lang w:eastAsia="pl-PL"/>
        </w:rPr>
        <w:t>Zamawiającym</w:t>
      </w:r>
      <w:r w:rsidR="008903BC"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w:t>
      </w:r>
      <w:r w:rsidR="005E6044" w:rsidRPr="00DF45F7">
        <w:rPr>
          <w:rFonts w:asciiTheme="minorHAnsi" w:eastAsia="Times New Roman" w:hAnsiTheme="minorHAnsi" w:cs="Times New Roman"/>
          <w:color w:val="000000" w:themeColor="text1"/>
          <w:lang w:eastAsia="pl-PL"/>
        </w:rPr>
        <w:t xml:space="preserve"> reprezentowanym przez:</w:t>
      </w:r>
    </w:p>
    <w:p w14:paraId="23FFE212" w14:textId="77777777" w:rsidR="007E4B87" w:rsidRPr="00DF45F7" w:rsidRDefault="00E30FC0" w:rsidP="00B11AA8">
      <w:pPr>
        <w:widowControl w:val="0"/>
        <w:autoSpaceDE w:val="0"/>
        <w:autoSpaceDN w:val="0"/>
        <w:adjustRightInd w:val="0"/>
        <w:spacing w:before="60" w:after="60"/>
        <w:contextualSpacing/>
        <w:jc w:val="both"/>
        <w:rPr>
          <w:rFonts w:asciiTheme="minorHAnsi" w:eastAsia="SimSun" w:hAnsiTheme="minorHAnsi" w:cs="Times New Roman"/>
          <w:color w:val="000000" w:themeColor="text1"/>
          <w:lang w:eastAsia="en-GB" w:bidi="ar-AE"/>
        </w:rPr>
      </w:pPr>
      <w:r w:rsidRPr="00DF45F7">
        <w:rPr>
          <w:rFonts w:asciiTheme="minorHAnsi" w:hAnsiTheme="minorHAnsi"/>
          <w:color w:val="000000" w:themeColor="text1"/>
        </w:rPr>
        <w:t>[___]</w:t>
      </w:r>
    </w:p>
    <w:p w14:paraId="446C9756" w14:textId="77777777" w:rsidR="00F823BE" w:rsidRPr="00DF45F7" w:rsidRDefault="00E30FC0" w:rsidP="00B11AA8">
      <w:pPr>
        <w:widowControl w:val="0"/>
        <w:autoSpaceDE w:val="0"/>
        <w:autoSpaceDN w:val="0"/>
        <w:adjustRightInd w:val="0"/>
        <w:spacing w:before="60" w:after="60"/>
        <w:contextualSpacing/>
        <w:jc w:val="center"/>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a</w:t>
      </w:r>
    </w:p>
    <w:p w14:paraId="14F6A220" w14:textId="77777777" w:rsidR="00E30FC0" w:rsidRPr="00DF45F7" w:rsidRDefault="00E30FC0" w:rsidP="00B11AA8">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DF45F7">
        <w:rPr>
          <w:rFonts w:asciiTheme="minorHAnsi" w:eastAsia="SimSun" w:hAnsiTheme="minorHAnsi" w:cs="Times New Roman"/>
          <w:color w:val="000000" w:themeColor="text1"/>
          <w:lang w:eastAsia="en-GB" w:bidi="ar-AE"/>
        </w:rPr>
        <w:t xml:space="preserve">[___] </w:t>
      </w:r>
      <w:r w:rsidRPr="00DF45F7">
        <w:rPr>
          <w:rFonts w:asciiTheme="minorHAnsi" w:eastAsia="Times New Roman" w:hAnsiTheme="minorHAnsi" w:cs="Times New Roman"/>
          <w:color w:val="000000" w:themeColor="text1"/>
          <w:lang w:eastAsia="pl-PL"/>
        </w:rPr>
        <w:t xml:space="preserve">z siedzibą w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przy ul.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wpisanym do rejestru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o numerze identyfikacji podatkowej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zwanym dalej</w:t>
      </w:r>
      <w:r w:rsidR="00E42F9E" w:rsidRPr="00DF45F7">
        <w:rPr>
          <w:rFonts w:asciiTheme="minorHAnsi" w:eastAsia="Times New Roman" w:hAnsiTheme="minorHAnsi" w:cs="Times New Roman"/>
          <w:color w:val="000000" w:themeColor="text1"/>
          <w:lang w:eastAsia="pl-PL"/>
        </w:rPr>
        <w:t xml:space="preserve"> (</w:t>
      </w:r>
      <w:r w:rsidR="00E42F9E" w:rsidRPr="00DF45F7">
        <w:rPr>
          <w:rFonts w:asciiTheme="minorHAnsi" w:eastAsia="Times New Roman" w:hAnsiTheme="minorHAnsi" w:cs="Times New Roman"/>
          <w:i/>
          <w:color w:val="000000" w:themeColor="text1"/>
          <w:lang w:eastAsia="pl-PL"/>
        </w:rPr>
        <w:t>ewentualnie</w:t>
      </w:r>
      <w:r w:rsidR="00E42F9E" w:rsidRPr="00DF45F7">
        <w:rPr>
          <w:rFonts w:asciiTheme="minorHAnsi" w:eastAsia="Times New Roman" w:hAnsiTheme="minorHAnsi" w:cs="Times New Roman"/>
          <w:color w:val="000000" w:themeColor="text1"/>
          <w:lang w:eastAsia="pl-PL"/>
        </w:rPr>
        <w:t xml:space="preserve"> </w:t>
      </w:r>
      <w:r w:rsidR="00E42F9E" w:rsidRPr="00DF45F7">
        <w:rPr>
          <w:rFonts w:asciiTheme="minorHAnsi" w:eastAsia="Times New Roman" w:hAnsiTheme="minorHAnsi" w:cs="Times New Roman"/>
          <w:i/>
          <w:color w:val="000000" w:themeColor="text1"/>
          <w:lang w:eastAsia="pl-PL"/>
        </w:rPr>
        <w:t>– zwanymi dalej łącznie</w:t>
      </w:r>
      <w:r w:rsidR="00E42F9E"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 xml:space="preserve"> „</w:t>
      </w:r>
      <w:r w:rsidRPr="00DF45F7">
        <w:rPr>
          <w:rFonts w:asciiTheme="minorHAnsi" w:eastAsia="Times New Roman" w:hAnsiTheme="minorHAnsi" w:cs="Times New Roman"/>
          <w:b/>
          <w:color w:val="000000" w:themeColor="text1"/>
          <w:lang w:eastAsia="pl-PL"/>
        </w:rPr>
        <w:t>Wykonawcą</w:t>
      </w:r>
      <w:r w:rsidRPr="00DF45F7">
        <w:rPr>
          <w:rFonts w:asciiTheme="minorHAnsi" w:eastAsia="Times New Roman" w:hAnsiTheme="minorHAnsi" w:cs="Times New Roman"/>
          <w:color w:val="000000" w:themeColor="text1"/>
          <w:lang w:eastAsia="pl-PL"/>
        </w:rPr>
        <w:t>”</w:t>
      </w:r>
      <w:r w:rsidR="00765BB5" w:rsidRPr="00DF45F7">
        <w:rPr>
          <w:rFonts w:asciiTheme="minorHAnsi" w:eastAsia="Times New Roman" w:hAnsiTheme="minorHAnsi" w:cs="Times New Roman"/>
          <w:color w:val="000000" w:themeColor="text1"/>
          <w:lang w:eastAsia="pl-PL"/>
        </w:rPr>
        <w:t>, reprezentowanym przez:</w:t>
      </w:r>
      <w:r w:rsidRPr="00DF45F7">
        <w:rPr>
          <w:rFonts w:asciiTheme="minorHAnsi" w:eastAsia="Times New Roman" w:hAnsiTheme="minorHAnsi" w:cs="Times New Roman"/>
          <w:color w:val="000000" w:themeColor="text1"/>
          <w:lang w:eastAsia="pl-PL"/>
        </w:rPr>
        <w:t xml:space="preserve"> </w:t>
      </w:r>
    </w:p>
    <w:p w14:paraId="54B65DF8" w14:textId="77777777" w:rsidR="00963F99" w:rsidRPr="00DF45F7" w:rsidRDefault="00E30FC0" w:rsidP="00B11AA8">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 xml:space="preserve">NCBR oraz Wykonawca </w:t>
      </w:r>
      <w:r w:rsidR="003F6DB8" w:rsidRPr="00DF45F7">
        <w:rPr>
          <w:rFonts w:asciiTheme="minorHAnsi" w:eastAsia="Times New Roman" w:hAnsiTheme="minorHAnsi" w:cs="Times New Roman"/>
          <w:color w:val="000000" w:themeColor="text1"/>
          <w:lang w:eastAsia="pl-PL"/>
        </w:rPr>
        <w:t xml:space="preserve">są </w:t>
      </w:r>
      <w:r w:rsidR="00963F99" w:rsidRPr="00DF45F7">
        <w:rPr>
          <w:rFonts w:asciiTheme="minorHAnsi" w:eastAsia="Times New Roman" w:hAnsiTheme="minorHAnsi" w:cs="Times New Roman"/>
          <w:color w:val="000000" w:themeColor="text1"/>
          <w:lang w:eastAsia="pl-PL"/>
        </w:rPr>
        <w:t>łącznie zwan</w:t>
      </w:r>
      <w:r w:rsidR="00F96533" w:rsidRPr="00DF45F7">
        <w:rPr>
          <w:rFonts w:asciiTheme="minorHAnsi" w:eastAsia="Times New Roman" w:hAnsiTheme="minorHAnsi" w:cs="Times New Roman"/>
          <w:color w:val="000000" w:themeColor="text1"/>
          <w:lang w:eastAsia="pl-PL"/>
        </w:rPr>
        <w:t>i</w:t>
      </w:r>
      <w:r w:rsidR="00963F99" w:rsidRPr="00DF45F7">
        <w:rPr>
          <w:rFonts w:asciiTheme="minorHAnsi" w:eastAsia="Times New Roman" w:hAnsiTheme="minorHAnsi" w:cs="Times New Roman"/>
          <w:color w:val="000000" w:themeColor="text1"/>
          <w:lang w:eastAsia="pl-PL"/>
        </w:rPr>
        <w:t xml:space="preserve"> „</w:t>
      </w:r>
      <w:r w:rsidR="00963F99" w:rsidRPr="00DF45F7">
        <w:rPr>
          <w:rFonts w:asciiTheme="minorHAnsi" w:eastAsia="Times New Roman" w:hAnsiTheme="minorHAnsi" w:cs="Times New Roman"/>
          <w:b/>
          <w:color w:val="000000" w:themeColor="text1"/>
          <w:lang w:eastAsia="pl-PL"/>
        </w:rPr>
        <w:t>Stronami</w:t>
      </w:r>
      <w:r w:rsidR="00963F99" w:rsidRPr="00DF45F7">
        <w:rPr>
          <w:rFonts w:asciiTheme="minorHAnsi" w:eastAsia="Times New Roman" w:hAnsiTheme="minorHAnsi" w:cs="Times New Roman"/>
          <w:color w:val="000000" w:themeColor="text1"/>
          <w:lang w:eastAsia="pl-PL"/>
        </w:rPr>
        <w:t xml:space="preserve">”, </w:t>
      </w:r>
      <w:r w:rsidR="00F96533" w:rsidRPr="00DF45F7">
        <w:rPr>
          <w:rFonts w:asciiTheme="minorHAnsi" w:eastAsia="Times New Roman" w:hAnsiTheme="minorHAnsi" w:cs="Times New Roman"/>
          <w:color w:val="000000" w:themeColor="text1"/>
          <w:lang w:eastAsia="pl-PL"/>
        </w:rPr>
        <w:t>zaś każdy</w:t>
      </w:r>
      <w:r w:rsidR="00247E90" w:rsidRPr="00DF45F7">
        <w:rPr>
          <w:rFonts w:asciiTheme="minorHAnsi" w:eastAsia="Times New Roman" w:hAnsiTheme="minorHAnsi" w:cs="Times New Roman"/>
          <w:color w:val="000000" w:themeColor="text1"/>
          <w:lang w:eastAsia="pl-PL"/>
        </w:rPr>
        <w:t xml:space="preserve"> z </w:t>
      </w:r>
      <w:r w:rsidR="00963F99" w:rsidRPr="00DF45F7">
        <w:rPr>
          <w:rFonts w:asciiTheme="minorHAnsi" w:eastAsia="Times New Roman" w:hAnsiTheme="minorHAnsi" w:cs="Times New Roman"/>
          <w:color w:val="000000" w:themeColor="text1"/>
          <w:lang w:eastAsia="pl-PL"/>
        </w:rPr>
        <w:t>osobna „</w:t>
      </w:r>
      <w:r w:rsidR="00963F99" w:rsidRPr="00DF45F7">
        <w:rPr>
          <w:rFonts w:asciiTheme="minorHAnsi" w:eastAsia="Times New Roman" w:hAnsiTheme="minorHAnsi" w:cs="Times New Roman"/>
          <w:b/>
          <w:color w:val="000000" w:themeColor="text1"/>
          <w:lang w:eastAsia="pl-PL"/>
        </w:rPr>
        <w:t>Stroną</w:t>
      </w:r>
      <w:r w:rsidR="00963F99" w:rsidRPr="00DF45F7">
        <w:rPr>
          <w:rFonts w:asciiTheme="minorHAnsi" w:eastAsia="Times New Roman" w:hAnsiTheme="minorHAnsi" w:cs="Times New Roman"/>
          <w:color w:val="000000" w:themeColor="text1"/>
          <w:lang w:eastAsia="pl-PL"/>
        </w:rPr>
        <w:t>”.</w:t>
      </w:r>
    </w:p>
    <w:p w14:paraId="733FE3B5" w14:textId="77777777" w:rsidR="00F62EBA" w:rsidRPr="00DF45F7" w:rsidRDefault="00F62EBA" w:rsidP="00B11AA8">
      <w:pPr>
        <w:spacing w:before="60" w:after="60"/>
        <w:contextualSpacing/>
        <w:jc w:val="both"/>
        <w:rPr>
          <w:rFonts w:asciiTheme="minorHAnsi" w:eastAsia="SimSun" w:hAnsiTheme="minorHAnsi" w:cs="Times New Roman"/>
          <w:b/>
          <w:i/>
          <w:color w:val="000000" w:themeColor="text1"/>
          <w:lang w:eastAsia="en-GB" w:bidi="ar-AE"/>
        </w:rPr>
      </w:pPr>
      <w:r w:rsidRPr="00DF45F7">
        <w:rPr>
          <w:rFonts w:asciiTheme="minorHAnsi" w:eastAsia="SimSun" w:hAnsiTheme="minorHAnsi" w:cs="Times New Roman"/>
          <w:b/>
          <w:i/>
          <w:color w:val="000000" w:themeColor="text1"/>
          <w:lang w:eastAsia="en-GB" w:bidi="ar-AE"/>
        </w:rPr>
        <w:t>ZWAŻYWSZY, ŻE:</w:t>
      </w:r>
    </w:p>
    <w:p w14:paraId="750F972E" w14:textId="673F6CDE" w:rsidR="00C936B9" w:rsidRPr="00DF45F7" w:rsidRDefault="00F62EBA" w:rsidP="00B11AA8">
      <w:pPr>
        <w:widowControl w:val="0"/>
        <w:numPr>
          <w:ilvl w:val="0"/>
          <w:numId w:val="10"/>
        </w:numPr>
        <w:autoSpaceDE w:val="0"/>
        <w:autoSpaceDN w:val="0"/>
        <w:adjustRightInd w:val="0"/>
        <w:spacing w:before="60" w:after="60"/>
        <w:ind w:left="709" w:hanging="709"/>
        <w:contextualSpacing/>
        <w:jc w:val="both"/>
        <w:rPr>
          <w:rFonts w:asciiTheme="minorHAnsi" w:eastAsia="SimSun" w:hAnsiTheme="minorHAnsi" w:cs="Times New Roman"/>
          <w:i/>
          <w:color w:val="000000" w:themeColor="text1"/>
          <w:lang w:eastAsia="en-GB" w:bidi="ar-AE"/>
        </w:rPr>
      </w:pPr>
      <w:r w:rsidRPr="00DF45F7">
        <w:rPr>
          <w:rFonts w:asciiTheme="minorHAnsi" w:eastAsia="SimSun" w:hAnsiTheme="minorHAnsi" w:cs="Times New Roman"/>
          <w:i/>
          <w:color w:val="000000" w:themeColor="text1"/>
          <w:lang w:eastAsia="en-GB" w:bidi="ar-AE"/>
        </w:rPr>
        <w:t>NCBR jest agencją wykonawczą</w:t>
      </w:r>
      <w:r w:rsidR="00247E90" w:rsidRPr="00DF45F7">
        <w:rPr>
          <w:rFonts w:asciiTheme="minorHAnsi" w:eastAsia="SimSun" w:hAnsiTheme="minorHAnsi" w:cs="Times New Roman"/>
          <w:i/>
          <w:color w:val="000000" w:themeColor="text1"/>
          <w:lang w:eastAsia="en-GB" w:bidi="ar-AE"/>
        </w:rPr>
        <w:t xml:space="preserve"> w </w:t>
      </w:r>
      <w:r w:rsidRPr="00DF45F7">
        <w:rPr>
          <w:rFonts w:asciiTheme="minorHAnsi" w:eastAsia="SimSun" w:hAnsiTheme="minorHAnsi" w:cs="Times New Roman"/>
          <w:i/>
          <w:color w:val="000000" w:themeColor="text1"/>
          <w:lang w:eastAsia="en-GB" w:bidi="ar-AE"/>
        </w:rPr>
        <w:t>rozumieniu</w:t>
      </w:r>
      <w:r w:rsidR="00C936B9" w:rsidRPr="00DF45F7">
        <w:rPr>
          <w:rFonts w:asciiTheme="minorHAnsi" w:eastAsia="SimSun" w:hAnsiTheme="minorHAnsi" w:cs="Times New Roman"/>
          <w:i/>
          <w:color w:val="000000" w:themeColor="text1"/>
          <w:lang w:eastAsia="en-GB" w:bidi="ar-AE"/>
        </w:rPr>
        <w:t xml:space="preserve"> ustawy z dnia 27 sierpnia 2009 r. o</w:t>
      </w:r>
      <w:r w:rsidR="004938C1" w:rsidRPr="00DF45F7">
        <w:rPr>
          <w:rFonts w:asciiTheme="minorHAnsi" w:eastAsia="SimSun" w:hAnsiTheme="minorHAnsi" w:cs="Times New Roman"/>
          <w:i/>
          <w:color w:val="000000" w:themeColor="text1"/>
          <w:lang w:eastAsia="en-GB" w:bidi="ar-AE"/>
        </w:rPr>
        <w:t> </w:t>
      </w:r>
      <w:r w:rsidR="00C936B9" w:rsidRPr="00DF45F7">
        <w:rPr>
          <w:rFonts w:asciiTheme="minorHAnsi" w:eastAsia="SimSun" w:hAnsiTheme="minorHAnsi" w:cs="Times New Roman"/>
          <w:i/>
          <w:color w:val="000000" w:themeColor="text1"/>
          <w:lang w:eastAsia="en-GB" w:bidi="ar-AE"/>
        </w:rPr>
        <w:t>finansach publicznych (</w:t>
      </w:r>
      <w:r w:rsidR="00D15CE0" w:rsidRPr="00DF45F7">
        <w:rPr>
          <w:rFonts w:asciiTheme="minorHAnsi" w:eastAsia="SimSun" w:hAnsiTheme="minorHAnsi" w:cs="Times New Roman"/>
          <w:i/>
          <w:color w:val="000000" w:themeColor="text1"/>
          <w:lang w:eastAsia="en-GB" w:bidi="ar-AE"/>
        </w:rPr>
        <w:t xml:space="preserve">j.t. </w:t>
      </w:r>
      <w:r w:rsidR="00C936B9" w:rsidRPr="00DF45F7">
        <w:rPr>
          <w:rFonts w:asciiTheme="minorHAnsi" w:eastAsia="SimSun" w:hAnsiTheme="minorHAnsi" w:cs="Times New Roman"/>
          <w:i/>
          <w:color w:val="000000" w:themeColor="text1"/>
          <w:lang w:eastAsia="en-GB" w:bidi="ar-AE"/>
        </w:rPr>
        <w:t xml:space="preserve">Dz. U. z </w:t>
      </w:r>
      <w:r w:rsidR="00793677" w:rsidRPr="00DF45F7">
        <w:rPr>
          <w:rFonts w:asciiTheme="minorHAnsi" w:eastAsia="SimSun" w:hAnsiTheme="minorHAnsi" w:cs="Times New Roman"/>
          <w:i/>
          <w:color w:val="000000" w:themeColor="text1"/>
          <w:lang w:eastAsia="en-GB" w:bidi="ar-AE"/>
        </w:rPr>
        <w:t xml:space="preserve">2021 </w:t>
      </w:r>
      <w:r w:rsidR="00C936B9" w:rsidRPr="00DF45F7">
        <w:rPr>
          <w:rFonts w:asciiTheme="minorHAnsi" w:eastAsia="SimSun" w:hAnsiTheme="minorHAnsi" w:cs="Times New Roman"/>
          <w:i/>
          <w:color w:val="000000" w:themeColor="text1"/>
          <w:lang w:eastAsia="en-GB" w:bidi="ar-AE"/>
        </w:rPr>
        <w:t>r.</w:t>
      </w:r>
      <w:r w:rsidR="004938C1" w:rsidRPr="00DF45F7">
        <w:rPr>
          <w:rFonts w:asciiTheme="minorHAnsi" w:eastAsia="SimSun" w:hAnsiTheme="minorHAnsi" w:cs="Times New Roman"/>
          <w:i/>
          <w:color w:val="000000" w:themeColor="text1"/>
          <w:lang w:eastAsia="en-GB" w:bidi="ar-AE"/>
        </w:rPr>
        <w:t>,</w:t>
      </w:r>
      <w:r w:rsidR="00C936B9" w:rsidRPr="00DF45F7">
        <w:rPr>
          <w:rFonts w:asciiTheme="minorHAnsi" w:eastAsia="SimSun" w:hAnsiTheme="minorHAnsi" w:cs="Times New Roman"/>
          <w:i/>
          <w:color w:val="000000" w:themeColor="text1"/>
          <w:lang w:eastAsia="en-GB" w:bidi="ar-AE"/>
        </w:rPr>
        <w:t xml:space="preserve"> poz.</w:t>
      </w:r>
      <w:r w:rsidR="001B77DB">
        <w:rPr>
          <w:rFonts w:asciiTheme="minorHAnsi" w:eastAsia="SimSun" w:hAnsiTheme="minorHAnsi" w:cs="Times New Roman"/>
          <w:i/>
          <w:color w:val="000000" w:themeColor="text1"/>
          <w:lang w:eastAsia="en-GB" w:bidi="ar-AE"/>
        </w:rPr>
        <w:t xml:space="preserve"> </w:t>
      </w:r>
      <w:r w:rsidR="00793677" w:rsidRPr="00DF45F7">
        <w:rPr>
          <w:rFonts w:asciiTheme="minorHAnsi" w:eastAsia="SimSun" w:hAnsiTheme="minorHAnsi" w:cs="Times New Roman"/>
          <w:i/>
          <w:color w:val="000000" w:themeColor="text1"/>
          <w:lang w:eastAsia="en-GB" w:bidi="ar-AE"/>
        </w:rPr>
        <w:t xml:space="preserve">305 </w:t>
      </w:r>
      <w:r w:rsidR="00C936B9" w:rsidRPr="00DF45F7">
        <w:rPr>
          <w:rFonts w:asciiTheme="minorHAnsi" w:eastAsia="SimSun" w:hAnsiTheme="minorHAnsi" w:cs="Times New Roman"/>
          <w:i/>
          <w:color w:val="000000" w:themeColor="text1"/>
          <w:lang w:eastAsia="en-GB" w:bidi="ar-AE"/>
        </w:rPr>
        <w:t>ze zm.)</w:t>
      </w:r>
      <w:r w:rsidRPr="00DF45F7">
        <w:rPr>
          <w:rFonts w:asciiTheme="minorHAnsi" w:eastAsia="SimSun" w:hAnsiTheme="minorHAnsi" w:cs="Times New Roman"/>
          <w:i/>
          <w:color w:val="000000" w:themeColor="text1"/>
          <w:lang w:eastAsia="en-GB" w:bidi="ar-AE"/>
        </w:rPr>
        <w:t>, powołaną do realizacji zadań</w:t>
      </w:r>
      <w:r w:rsidR="00247E90" w:rsidRPr="00DF45F7">
        <w:rPr>
          <w:rFonts w:asciiTheme="minorHAnsi" w:eastAsia="SimSun" w:hAnsiTheme="minorHAnsi" w:cs="Times New Roman"/>
          <w:i/>
          <w:color w:val="000000" w:themeColor="text1"/>
          <w:lang w:eastAsia="en-GB" w:bidi="ar-AE"/>
        </w:rPr>
        <w:t xml:space="preserve"> z </w:t>
      </w:r>
      <w:r w:rsidRPr="00DF45F7">
        <w:rPr>
          <w:rFonts w:asciiTheme="minorHAnsi" w:eastAsia="SimSun" w:hAnsiTheme="minorHAnsi" w:cs="Times New Roman"/>
          <w:i/>
          <w:color w:val="000000" w:themeColor="text1"/>
          <w:lang w:eastAsia="en-GB" w:bidi="ar-AE"/>
        </w:rPr>
        <w:t>zakresu polityki naukowej, naukowo-technicznej</w:t>
      </w:r>
      <w:r w:rsidR="00247E90" w:rsidRPr="00DF45F7">
        <w:rPr>
          <w:rFonts w:asciiTheme="minorHAnsi" w:eastAsia="SimSun" w:hAnsiTheme="minorHAnsi" w:cs="Times New Roman"/>
          <w:i/>
          <w:color w:val="000000" w:themeColor="text1"/>
          <w:lang w:eastAsia="en-GB" w:bidi="ar-AE"/>
        </w:rPr>
        <w:t xml:space="preserve"> i </w:t>
      </w:r>
      <w:r w:rsidR="00C936B9" w:rsidRPr="00DF45F7">
        <w:rPr>
          <w:rFonts w:asciiTheme="minorHAnsi" w:eastAsia="SimSun" w:hAnsiTheme="minorHAnsi" w:cs="Times New Roman"/>
          <w:i/>
          <w:color w:val="000000" w:themeColor="text1"/>
          <w:lang w:eastAsia="en-GB" w:bidi="ar-AE"/>
        </w:rPr>
        <w:t>innowacyjnej państwa</w:t>
      </w:r>
      <w:r w:rsidR="00CB2B66" w:rsidRPr="00DF45F7">
        <w:rPr>
          <w:rFonts w:asciiTheme="minorHAnsi" w:eastAsia="SimSun" w:hAnsiTheme="minorHAnsi" w:cs="Times New Roman"/>
          <w:i/>
          <w:color w:val="000000" w:themeColor="text1"/>
          <w:lang w:eastAsia="en-GB" w:bidi="ar-AE"/>
        </w:rPr>
        <w:t>;</w:t>
      </w:r>
    </w:p>
    <w:p w14:paraId="7227A66F" w14:textId="6ECF80B5" w:rsidR="009666B5" w:rsidRPr="00DF45F7" w:rsidRDefault="00C936B9" w:rsidP="00B11AA8">
      <w:pPr>
        <w:widowControl w:val="0"/>
        <w:numPr>
          <w:ilvl w:val="0"/>
          <w:numId w:val="10"/>
        </w:numPr>
        <w:autoSpaceDE w:val="0"/>
        <w:autoSpaceDN w:val="0"/>
        <w:adjustRightInd w:val="0"/>
        <w:spacing w:before="60" w:after="60"/>
        <w:ind w:left="709" w:hanging="709"/>
        <w:contextualSpacing/>
        <w:jc w:val="both"/>
        <w:rPr>
          <w:rFonts w:asciiTheme="minorHAnsi" w:eastAsia="SimSun" w:hAnsiTheme="minorHAnsi" w:cs="Times New Roman"/>
          <w:i/>
          <w:iCs/>
          <w:color w:val="000000" w:themeColor="text1"/>
          <w:lang w:eastAsia="en-GB" w:bidi="ar-AE"/>
        </w:rPr>
      </w:pPr>
      <w:r w:rsidRPr="00DF45F7">
        <w:rPr>
          <w:rFonts w:asciiTheme="minorHAnsi" w:eastAsia="SimSun" w:hAnsiTheme="minorHAnsi" w:cs="Times New Roman"/>
          <w:i/>
          <w:iCs/>
          <w:color w:val="000000" w:themeColor="text1"/>
          <w:lang w:eastAsia="en-GB" w:bidi="ar-AE"/>
        </w:rPr>
        <w:t xml:space="preserve">Zamierzeniem NCBR jest </w:t>
      </w:r>
      <w:r w:rsidR="005E1454" w:rsidRPr="00DF45F7">
        <w:rPr>
          <w:rFonts w:asciiTheme="minorHAnsi" w:eastAsia="SimSun" w:hAnsiTheme="minorHAnsi" w:cs="Times New Roman"/>
          <w:i/>
          <w:iCs/>
          <w:color w:val="000000" w:themeColor="text1"/>
          <w:lang w:eastAsia="en-GB" w:bidi="ar-AE"/>
        </w:rPr>
        <w:t xml:space="preserve">opracowanie </w:t>
      </w:r>
      <w:r w:rsidR="009666B5" w:rsidRPr="00DF45F7">
        <w:rPr>
          <w:rFonts w:asciiTheme="minorHAnsi" w:eastAsia="SimSun" w:hAnsiTheme="minorHAnsi" w:cs="Times New Roman"/>
          <w:i/>
          <w:iCs/>
          <w:color w:val="000000" w:themeColor="text1"/>
          <w:lang w:eastAsia="en-GB" w:bidi="ar-AE"/>
        </w:rPr>
        <w:t xml:space="preserve">Rozwiązania na </w:t>
      </w:r>
      <w:r w:rsidR="005A2EB4" w:rsidRPr="00DF45F7">
        <w:rPr>
          <w:rFonts w:asciiTheme="minorHAnsi" w:eastAsia="SimSun" w:hAnsiTheme="minorHAnsi" w:cs="Times New Roman"/>
          <w:i/>
          <w:iCs/>
          <w:color w:val="000000" w:themeColor="text1"/>
          <w:lang w:eastAsia="en-GB" w:bidi="ar-AE"/>
        </w:rPr>
        <w:t xml:space="preserve">określone </w:t>
      </w:r>
      <w:r w:rsidR="009666B5" w:rsidRPr="00DF45F7">
        <w:rPr>
          <w:rFonts w:asciiTheme="minorHAnsi" w:eastAsia="SimSun" w:hAnsiTheme="minorHAnsi" w:cs="Times New Roman"/>
          <w:i/>
          <w:iCs/>
          <w:color w:val="000000" w:themeColor="text1"/>
          <w:lang w:eastAsia="en-GB" w:bidi="ar-AE"/>
        </w:rPr>
        <w:t xml:space="preserve">przez NCBR </w:t>
      </w:r>
      <w:r w:rsidR="005A2EB4" w:rsidRPr="00DF45F7">
        <w:rPr>
          <w:rFonts w:asciiTheme="minorHAnsi" w:eastAsia="SimSun" w:hAnsiTheme="minorHAnsi" w:cs="Times New Roman"/>
          <w:i/>
          <w:iCs/>
          <w:color w:val="000000" w:themeColor="text1"/>
          <w:lang w:eastAsia="en-GB" w:bidi="ar-AE"/>
        </w:rPr>
        <w:t xml:space="preserve">wyzwanie </w:t>
      </w:r>
      <w:r w:rsidR="00D10D9D" w:rsidRPr="00DF45F7">
        <w:rPr>
          <w:rFonts w:asciiTheme="minorHAnsi" w:eastAsia="SimSun" w:hAnsiTheme="minorHAnsi" w:cs="Times New Roman"/>
          <w:i/>
          <w:iCs/>
          <w:color w:val="000000" w:themeColor="text1"/>
          <w:lang w:eastAsia="en-GB" w:bidi="ar-AE"/>
        </w:rPr>
        <w:t>badawcz</w:t>
      </w:r>
      <w:r w:rsidR="005A2EB4" w:rsidRPr="00DF45F7">
        <w:rPr>
          <w:rFonts w:asciiTheme="minorHAnsi" w:eastAsia="SimSun" w:hAnsiTheme="minorHAnsi" w:cs="Times New Roman"/>
          <w:i/>
          <w:iCs/>
          <w:color w:val="000000" w:themeColor="text1"/>
          <w:lang w:eastAsia="en-GB" w:bidi="ar-AE"/>
        </w:rPr>
        <w:t>e</w:t>
      </w:r>
      <w:r w:rsidR="00D10D9D" w:rsidRPr="00DF45F7">
        <w:rPr>
          <w:rFonts w:asciiTheme="minorHAnsi" w:eastAsia="SimSun" w:hAnsiTheme="minorHAnsi" w:cs="Times New Roman"/>
          <w:i/>
          <w:iCs/>
          <w:color w:val="000000" w:themeColor="text1"/>
          <w:lang w:eastAsia="en-GB" w:bidi="ar-AE"/>
        </w:rPr>
        <w:t xml:space="preserve"> </w:t>
      </w:r>
      <w:r w:rsidR="009666B5" w:rsidRPr="00DF45F7">
        <w:rPr>
          <w:rFonts w:asciiTheme="minorHAnsi" w:eastAsia="SimSun" w:hAnsiTheme="minorHAnsi" w:cs="Times New Roman"/>
          <w:i/>
          <w:iCs/>
          <w:color w:val="000000" w:themeColor="text1"/>
          <w:lang w:eastAsia="en-GB" w:bidi="ar-AE"/>
        </w:rPr>
        <w:t>w zakres</w:t>
      </w:r>
      <w:r w:rsidR="00D10D9D" w:rsidRPr="00DF45F7">
        <w:rPr>
          <w:rFonts w:asciiTheme="minorHAnsi" w:eastAsia="SimSun" w:hAnsiTheme="minorHAnsi" w:cs="Times New Roman"/>
          <w:i/>
          <w:iCs/>
          <w:color w:val="000000" w:themeColor="text1"/>
          <w:lang w:eastAsia="en-GB" w:bidi="ar-AE"/>
        </w:rPr>
        <w:t>i</w:t>
      </w:r>
      <w:r w:rsidR="009666B5" w:rsidRPr="00DF45F7">
        <w:rPr>
          <w:rFonts w:asciiTheme="minorHAnsi" w:eastAsia="SimSun" w:hAnsiTheme="minorHAnsi" w:cs="Times New Roman"/>
          <w:i/>
          <w:iCs/>
          <w:color w:val="000000" w:themeColor="text1"/>
          <w:lang w:eastAsia="en-GB" w:bidi="ar-AE"/>
        </w:rPr>
        <w:t xml:space="preserve">e </w:t>
      </w:r>
      <w:r w:rsidR="005A2EB4" w:rsidRPr="00DF45F7">
        <w:rPr>
          <w:rFonts w:asciiTheme="minorHAnsi" w:eastAsia="SimSun" w:hAnsiTheme="minorHAnsi" w:cs="Times New Roman"/>
          <w:i/>
          <w:iCs/>
          <w:color w:val="000000" w:themeColor="text1"/>
          <w:lang w:eastAsia="en-GB" w:bidi="ar-AE"/>
        </w:rPr>
        <w:t xml:space="preserve">w zakresie stworzenia innowacyjnego i uniwersalnego modelu systemu </w:t>
      </w:r>
      <w:r w:rsidR="004E4B7D">
        <w:rPr>
          <w:rFonts w:asciiTheme="minorHAnsi" w:eastAsia="SimSun" w:hAnsiTheme="minorHAnsi" w:cs="Times New Roman"/>
          <w:i/>
          <w:iCs/>
          <w:color w:val="000000" w:themeColor="text1"/>
          <w:lang w:eastAsia="en-GB" w:bidi="ar-AE"/>
        </w:rPr>
        <w:t>elektro</w:t>
      </w:r>
      <w:r w:rsidR="005A2EB4" w:rsidRPr="00DF45F7">
        <w:rPr>
          <w:rFonts w:asciiTheme="minorHAnsi" w:eastAsia="SimSun" w:hAnsiTheme="minorHAnsi" w:cs="Times New Roman"/>
          <w:i/>
          <w:iCs/>
          <w:color w:val="000000" w:themeColor="text1"/>
          <w:lang w:eastAsia="en-GB" w:bidi="ar-AE"/>
        </w:rPr>
        <w:t>ciepłowniczego</w:t>
      </w:r>
      <w:r w:rsidR="00A85979" w:rsidRPr="00DF45F7">
        <w:rPr>
          <w:rFonts w:asciiTheme="minorHAnsi" w:eastAsia="SimSun" w:hAnsiTheme="minorHAnsi" w:cs="Times New Roman"/>
          <w:i/>
          <w:iCs/>
          <w:color w:val="000000" w:themeColor="text1"/>
          <w:lang w:eastAsia="en-GB" w:bidi="ar-AE"/>
        </w:rPr>
        <w:t>,</w:t>
      </w:r>
      <w:r w:rsidR="00D10D9D" w:rsidRPr="00DF45F7">
        <w:rPr>
          <w:rFonts w:asciiTheme="minorHAnsi" w:eastAsia="SimSun" w:hAnsiTheme="minorHAnsi" w:cs="Times New Roman"/>
          <w:i/>
          <w:iCs/>
          <w:color w:val="000000" w:themeColor="text1"/>
          <w:lang w:eastAsia="en-GB" w:bidi="ar-AE"/>
        </w:rPr>
        <w:t xml:space="preserve"> zdefiniowan</w:t>
      </w:r>
      <w:r w:rsidR="005A2EB4" w:rsidRPr="00DF45F7">
        <w:rPr>
          <w:rFonts w:asciiTheme="minorHAnsi" w:eastAsia="SimSun" w:hAnsiTheme="minorHAnsi" w:cs="Times New Roman"/>
          <w:i/>
          <w:iCs/>
          <w:color w:val="000000" w:themeColor="text1"/>
          <w:lang w:eastAsia="en-GB" w:bidi="ar-AE"/>
        </w:rPr>
        <w:t>e</w:t>
      </w:r>
      <w:r w:rsidR="00D10D9D" w:rsidRPr="00DF45F7">
        <w:rPr>
          <w:rFonts w:asciiTheme="minorHAnsi" w:eastAsia="SimSun" w:hAnsiTheme="minorHAnsi" w:cs="Times New Roman"/>
          <w:i/>
          <w:iCs/>
          <w:color w:val="000000" w:themeColor="text1"/>
          <w:lang w:eastAsia="en-GB" w:bidi="ar-AE"/>
        </w:rPr>
        <w:t xml:space="preserve"> w </w:t>
      </w:r>
      <w:r w:rsidR="00AC71BD" w:rsidRPr="00DF45F7">
        <w:rPr>
          <w:rFonts w:asciiTheme="minorHAnsi" w:eastAsia="SimSun" w:hAnsiTheme="minorHAnsi" w:cs="Times New Roman"/>
          <w:i/>
          <w:iCs/>
          <w:color w:val="000000" w:themeColor="text1"/>
          <w:lang w:eastAsia="en-GB" w:bidi="ar-AE"/>
        </w:rPr>
        <w:t xml:space="preserve">postaci </w:t>
      </w:r>
      <w:r w:rsidR="669DF4EA" w:rsidRPr="00DF45F7">
        <w:rPr>
          <w:rFonts w:asciiTheme="minorHAnsi" w:eastAsia="SimSun" w:hAnsiTheme="minorHAnsi" w:cs="Times New Roman"/>
          <w:i/>
          <w:iCs/>
          <w:color w:val="000000" w:themeColor="text1"/>
          <w:lang w:eastAsia="en-GB" w:bidi="ar-AE"/>
        </w:rPr>
        <w:t>Wymagań</w:t>
      </w:r>
      <w:r w:rsidR="00A40124" w:rsidRPr="00DF45F7">
        <w:rPr>
          <w:rFonts w:asciiTheme="minorHAnsi" w:eastAsia="SimSun" w:hAnsiTheme="minorHAnsi" w:cs="Times New Roman"/>
          <w:i/>
          <w:iCs/>
          <w:color w:val="000000" w:themeColor="text1"/>
          <w:lang w:eastAsia="en-GB" w:bidi="ar-AE"/>
        </w:rPr>
        <w:t xml:space="preserve"> </w:t>
      </w:r>
      <w:r w:rsidR="00D10D9D" w:rsidRPr="00DF45F7">
        <w:rPr>
          <w:rFonts w:asciiTheme="minorHAnsi" w:eastAsia="SimSun" w:hAnsiTheme="minorHAnsi" w:cs="Times New Roman"/>
          <w:i/>
          <w:iCs/>
          <w:color w:val="000000" w:themeColor="text1"/>
          <w:lang w:eastAsia="en-GB" w:bidi="ar-AE"/>
        </w:rPr>
        <w:t>Obligatoryjnych</w:t>
      </w:r>
      <w:r w:rsidR="009666B5" w:rsidRPr="00DF45F7">
        <w:rPr>
          <w:rFonts w:asciiTheme="minorHAnsi" w:eastAsia="SimSun" w:hAnsiTheme="minorHAnsi" w:cs="Times New Roman"/>
          <w:i/>
          <w:iCs/>
          <w:color w:val="000000" w:themeColor="text1"/>
          <w:lang w:eastAsia="en-GB" w:bidi="ar-AE"/>
        </w:rPr>
        <w:t>,</w:t>
      </w:r>
      <w:r w:rsidR="00D10D9D" w:rsidRPr="00DF45F7">
        <w:rPr>
          <w:rFonts w:asciiTheme="minorHAnsi" w:eastAsia="SimSun" w:hAnsiTheme="minorHAnsi" w:cs="Times New Roman"/>
          <w:i/>
          <w:iCs/>
          <w:color w:val="000000" w:themeColor="text1"/>
          <w:lang w:eastAsia="en-GB" w:bidi="ar-AE"/>
        </w:rPr>
        <w:t xml:space="preserve"> </w:t>
      </w:r>
      <w:r w:rsidR="669DF4EA" w:rsidRPr="00DF45F7">
        <w:rPr>
          <w:rFonts w:asciiTheme="minorHAnsi" w:eastAsia="SimSun" w:hAnsiTheme="minorHAnsi" w:cs="Times New Roman"/>
          <w:i/>
          <w:iCs/>
          <w:color w:val="000000" w:themeColor="text1"/>
          <w:lang w:eastAsia="en-GB" w:bidi="ar-AE"/>
        </w:rPr>
        <w:t>Wymagań</w:t>
      </w:r>
      <w:r w:rsidR="00A40124" w:rsidRPr="00DF45F7">
        <w:rPr>
          <w:rFonts w:asciiTheme="minorHAnsi" w:eastAsia="SimSun" w:hAnsiTheme="minorHAnsi" w:cs="Times New Roman"/>
          <w:i/>
          <w:iCs/>
          <w:color w:val="000000" w:themeColor="text1"/>
          <w:lang w:eastAsia="en-GB" w:bidi="ar-AE"/>
        </w:rPr>
        <w:t xml:space="preserve"> </w:t>
      </w:r>
      <w:r w:rsidR="00571C28" w:rsidRPr="00DF45F7">
        <w:rPr>
          <w:rFonts w:asciiTheme="minorHAnsi" w:eastAsia="SimSun" w:hAnsiTheme="minorHAnsi" w:cs="Times New Roman"/>
          <w:i/>
          <w:iCs/>
          <w:color w:val="000000" w:themeColor="text1"/>
          <w:lang w:eastAsia="en-GB" w:bidi="ar-AE"/>
        </w:rPr>
        <w:t>Konkursowych</w:t>
      </w:r>
      <w:r w:rsidR="00220369" w:rsidRPr="00DF45F7">
        <w:rPr>
          <w:rFonts w:asciiTheme="minorHAnsi" w:eastAsia="SimSun" w:hAnsiTheme="minorHAnsi" w:cs="Times New Roman"/>
          <w:i/>
          <w:iCs/>
          <w:color w:val="000000" w:themeColor="text1"/>
          <w:lang w:eastAsia="en-GB" w:bidi="ar-AE"/>
        </w:rPr>
        <w:t xml:space="preserve"> i</w:t>
      </w:r>
      <w:r w:rsidR="00AC71BD" w:rsidRPr="00DF45F7">
        <w:rPr>
          <w:rFonts w:asciiTheme="minorHAnsi" w:eastAsia="SimSun" w:hAnsiTheme="minorHAnsi" w:cs="Times New Roman"/>
          <w:i/>
          <w:iCs/>
          <w:color w:val="000000" w:themeColor="text1"/>
          <w:lang w:eastAsia="en-GB" w:bidi="ar-AE"/>
        </w:rPr>
        <w:t xml:space="preserve"> </w:t>
      </w:r>
      <w:r w:rsidR="669DF4EA" w:rsidRPr="00DF45F7">
        <w:rPr>
          <w:rFonts w:asciiTheme="minorHAnsi" w:eastAsia="SimSun" w:hAnsiTheme="minorHAnsi" w:cs="Times New Roman"/>
          <w:i/>
          <w:iCs/>
          <w:color w:val="000000" w:themeColor="text1"/>
          <w:lang w:eastAsia="en-GB" w:bidi="ar-AE"/>
        </w:rPr>
        <w:t>Wymagań</w:t>
      </w:r>
      <w:r w:rsidR="00AC71BD" w:rsidRPr="00DF45F7">
        <w:rPr>
          <w:rFonts w:asciiTheme="minorHAnsi" w:eastAsia="SimSun" w:hAnsiTheme="minorHAnsi" w:cs="Times New Roman"/>
          <w:i/>
          <w:iCs/>
          <w:color w:val="000000" w:themeColor="text1"/>
          <w:lang w:eastAsia="en-GB" w:bidi="ar-AE"/>
        </w:rPr>
        <w:t xml:space="preserve"> Jakościowych</w:t>
      </w:r>
      <w:r w:rsidR="00F33F7A" w:rsidRPr="00DF45F7">
        <w:rPr>
          <w:rFonts w:asciiTheme="minorHAnsi" w:eastAsia="SimSun" w:hAnsiTheme="minorHAnsi" w:cs="Times New Roman"/>
          <w:i/>
          <w:iCs/>
          <w:color w:val="000000" w:themeColor="text1"/>
          <w:lang w:eastAsia="en-GB" w:bidi="ar-AE"/>
        </w:rPr>
        <w:t>;</w:t>
      </w:r>
    </w:p>
    <w:p w14:paraId="7628F1B9" w14:textId="77777777" w:rsidR="00F33F7A" w:rsidRPr="00DF45F7" w:rsidRDefault="00F33F7A" w:rsidP="00B11AA8">
      <w:pPr>
        <w:widowControl w:val="0"/>
        <w:autoSpaceDE w:val="0"/>
        <w:autoSpaceDN w:val="0"/>
        <w:adjustRightInd w:val="0"/>
        <w:spacing w:before="60" w:after="60"/>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DF45F7" w:rsidRDefault="00F62EBA" w:rsidP="00B11AA8">
      <w:pPr>
        <w:spacing w:before="60" w:after="60"/>
        <w:contextualSpacing/>
        <w:jc w:val="both"/>
        <w:rPr>
          <w:rFonts w:asciiTheme="minorHAnsi" w:eastAsia="SimSun" w:hAnsiTheme="minorHAnsi" w:cs="Times New Roman"/>
          <w:i/>
          <w:color w:val="000000" w:themeColor="text1"/>
          <w:lang w:eastAsia="en-GB" w:bidi="ar-AE"/>
        </w:rPr>
      </w:pPr>
      <w:r w:rsidRPr="00DF45F7">
        <w:rPr>
          <w:rFonts w:asciiTheme="minorHAnsi" w:eastAsia="SimSun" w:hAnsiTheme="minorHAnsi" w:cs="Times New Roman"/>
          <w:i/>
          <w:color w:val="000000" w:themeColor="text1"/>
          <w:lang w:eastAsia="en-GB" w:bidi="ar-AE"/>
        </w:rPr>
        <w:t>Strony uzgodniły, co następuje:</w:t>
      </w:r>
    </w:p>
    <w:bookmarkStart w:id="9" w:name="_Toc504994928" w:displacedByCustomXml="next"/>
    <w:bookmarkStart w:id="10" w:name="_Toc511371180" w:displacedByCustomXml="next"/>
    <w:sdt>
      <w:sdtPr>
        <w:rPr>
          <w:rFonts w:ascii="Calibri Light" w:eastAsiaTheme="minorHAnsi" w:hAnsi="Calibri Light" w:cstheme="minorBidi"/>
          <w:b w:val="0"/>
          <w:color w:val="auto"/>
        </w:rPr>
        <w:id w:val="-468743786"/>
        <w:docPartObj>
          <w:docPartGallery w:val="Table of Contents"/>
          <w:docPartUnique/>
        </w:docPartObj>
      </w:sdtPr>
      <w:sdtEndPr>
        <w:rPr>
          <w:rFonts w:cstheme="minorHAnsi"/>
          <w:bCs/>
        </w:rPr>
      </w:sdtEndPr>
      <w:sdtContent>
        <w:p w14:paraId="4F41B53E" w14:textId="790FCDE1" w:rsidR="001A7B2E" w:rsidRPr="00DF45F7" w:rsidRDefault="001A7B2E" w:rsidP="00B11AA8">
          <w:pPr>
            <w:pStyle w:val="Nagwek1"/>
          </w:pPr>
          <w:r w:rsidRPr="00DF45F7">
            <w:t>Spis treści</w:t>
          </w:r>
        </w:p>
        <w:p w14:paraId="08941893" w14:textId="50B74501" w:rsidR="00AC7536" w:rsidRDefault="001A7B2E" w:rsidP="00B11AA8">
          <w:pPr>
            <w:pStyle w:val="Spistreci1"/>
            <w:tabs>
              <w:tab w:val="left" w:pos="1320"/>
            </w:tabs>
            <w:rPr>
              <w:rFonts w:asciiTheme="minorHAnsi" w:eastAsiaTheme="minorEastAsia" w:hAnsiTheme="minorHAnsi"/>
              <w:noProof/>
              <w:lang w:eastAsia="pl-PL"/>
            </w:rPr>
          </w:pPr>
          <w:r w:rsidRPr="00DF45F7">
            <w:rPr>
              <w:rFonts w:asciiTheme="minorHAnsi" w:hAnsiTheme="minorHAnsi" w:cstheme="minorHAnsi"/>
              <w:color w:val="000000" w:themeColor="text1"/>
              <w:sz w:val="20"/>
              <w:szCs w:val="20"/>
            </w:rPr>
            <w:fldChar w:fldCharType="begin"/>
          </w:r>
          <w:r w:rsidRPr="00DF45F7">
            <w:rPr>
              <w:rFonts w:asciiTheme="minorHAnsi" w:hAnsiTheme="minorHAnsi" w:cstheme="minorHAnsi"/>
              <w:color w:val="000000" w:themeColor="text1"/>
              <w:sz w:val="20"/>
              <w:szCs w:val="20"/>
            </w:rPr>
            <w:instrText xml:space="preserve"> TOC \o "1-3" \h \z \u </w:instrText>
          </w:r>
          <w:r w:rsidRPr="00DF45F7">
            <w:rPr>
              <w:rFonts w:asciiTheme="minorHAnsi" w:hAnsiTheme="minorHAnsi" w:cstheme="minorHAnsi"/>
              <w:color w:val="000000" w:themeColor="text1"/>
              <w:sz w:val="20"/>
              <w:szCs w:val="20"/>
            </w:rPr>
            <w:fldChar w:fldCharType="separate"/>
          </w:r>
          <w:hyperlink w:anchor="_Toc72595017" w:history="1">
            <w:r w:rsidR="00AC7536" w:rsidRPr="00F9216F">
              <w:rPr>
                <w:rStyle w:val="Hipercze"/>
                <w:noProof/>
              </w:rPr>
              <w:t>ROZDZIAŁ I.</w:t>
            </w:r>
            <w:r w:rsidR="00AC7536">
              <w:rPr>
                <w:rFonts w:asciiTheme="minorHAnsi" w:eastAsiaTheme="minorEastAsia" w:hAnsiTheme="minorHAnsi"/>
                <w:noProof/>
                <w:lang w:eastAsia="pl-PL"/>
              </w:rPr>
              <w:tab/>
            </w:r>
            <w:r w:rsidR="00AC7536" w:rsidRPr="00F9216F">
              <w:rPr>
                <w:rStyle w:val="Hipercze"/>
                <w:noProof/>
              </w:rPr>
              <w:t>POSTANOWIENIA OGÓLNE</w:t>
            </w:r>
            <w:r w:rsidR="00AC7536">
              <w:rPr>
                <w:noProof/>
                <w:webHidden/>
              </w:rPr>
              <w:tab/>
            </w:r>
            <w:r w:rsidR="00AC7536">
              <w:rPr>
                <w:noProof/>
                <w:webHidden/>
              </w:rPr>
              <w:fldChar w:fldCharType="begin"/>
            </w:r>
            <w:r w:rsidR="00AC7536">
              <w:rPr>
                <w:noProof/>
                <w:webHidden/>
              </w:rPr>
              <w:instrText xml:space="preserve"> PAGEREF _Toc72595017 \h </w:instrText>
            </w:r>
            <w:r w:rsidR="00AC7536">
              <w:rPr>
                <w:noProof/>
                <w:webHidden/>
              </w:rPr>
            </w:r>
            <w:r w:rsidR="00AC7536">
              <w:rPr>
                <w:noProof/>
                <w:webHidden/>
              </w:rPr>
              <w:fldChar w:fldCharType="separate"/>
            </w:r>
            <w:r w:rsidR="00AC7536">
              <w:rPr>
                <w:noProof/>
                <w:webHidden/>
              </w:rPr>
              <w:t>3</w:t>
            </w:r>
            <w:r w:rsidR="00AC7536">
              <w:rPr>
                <w:noProof/>
                <w:webHidden/>
              </w:rPr>
              <w:fldChar w:fldCharType="end"/>
            </w:r>
          </w:hyperlink>
        </w:p>
        <w:p w14:paraId="347F7B92" w14:textId="7404F862" w:rsidR="00AC7536" w:rsidRDefault="004E3908" w:rsidP="00B11AA8">
          <w:pPr>
            <w:pStyle w:val="Spistreci2"/>
            <w:spacing w:line="259" w:lineRule="auto"/>
            <w:rPr>
              <w:rFonts w:asciiTheme="minorHAnsi" w:eastAsiaTheme="minorEastAsia" w:hAnsiTheme="minorHAnsi"/>
              <w:noProof/>
              <w:lang w:eastAsia="pl-PL"/>
            </w:rPr>
          </w:pPr>
          <w:hyperlink w:anchor="_Toc72595018" w:history="1">
            <w:r w:rsidR="00AC7536" w:rsidRPr="00F9216F">
              <w:rPr>
                <w:rStyle w:val="Hipercze"/>
                <w:noProof/>
              </w:rPr>
              <w:t>ART. 1.</w:t>
            </w:r>
            <w:r w:rsidR="00AC7536">
              <w:rPr>
                <w:rFonts w:asciiTheme="minorHAnsi" w:eastAsiaTheme="minorEastAsia" w:hAnsiTheme="minorHAnsi"/>
                <w:noProof/>
                <w:lang w:eastAsia="pl-PL"/>
              </w:rPr>
              <w:tab/>
            </w:r>
            <w:r w:rsidR="00AC7536" w:rsidRPr="00F9216F">
              <w:rPr>
                <w:rStyle w:val="Hipercze"/>
                <w:noProof/>
              </w:rPr>
              <w:t>[PRZEDMIOT UMOWY]</w:t>
            </w:r>
            <w:r w:rsidR="00AC7536">
              <w:rPr>
                <w:noProof/>
                <w:webHidden/>
              </w:rPr>
              <w:tab/>
            </w:r>
            <w:r w:rsidR="00AC7536">
              <w:rPr>
                <w:noProof/>
                <w:webHidden/>
              </w:rPr>
              <w:fldChar w:fldCharType="begin"/>
            </w:r>
            <w:r w:rsidR="00AC7536">
              <w:rPr>
                <w:noProof/>
                <w:webHidden/>
              </w:rPr>
              <w:instrText xml:space="preserve"> PAGEREF _Toc72595018 \h </w:instrText>
            </w:r>
            <w:r w:rsidR="00AC7536">
              <w:rPr>
                <w:noProof/>
                <w:webHidden/>
              </w:rPr>
            </w:r>
            <w:r w:rsidR="00AC7536">
              <w:rPr>
                <w:noProof/>
                <w:webHidden/>
              </w:rPr>
              <w:fldChar w:fldCharType="separate"/>
            </w:r>
            <w:r w:rsidR="00AC7536">
              <w:rPr>
                <w:noProof/>
                <w:webHidden/>
              </w:rPr>
              <w:t>3</w:t>
            </w:r>
            <w:r w:rsidR="00AC7536">
              <w:rPr>
                <w:noProof/>
                <w:webHidden/>
              </w:rPr>
              <w:fldChar w:fldCharType="end"/>
            </w:r>
          </w:hyperlink>
        </w:p>
        <w:p w14:paraId="19B46469" w14:textId="4C481D53" w:rsidR="00AC7536" w:rsidRDefault="004E3908" w:rsidP="00B11AA8">
          <w:pPr>
            <w:pStyle w:val="Spistreci2"/>
            <w:spacing w:line="259" w:lineRule="auto"/>
            <w:rPr>
              <w:rFonts w:asciiTheme="minorHAnsi" w:eastAsiaTheme="minorEastAsia" w:hAnsiTheme="minorHAnsi"/>
              <w:noProof/>
              <w:lang w:eastAsia="pl-PL"/>
            </w:rPr>
          </w:pPr>
          <w:hyperlink w:anchor="_Toc72595019" w:history="1">
            <w:r w:rsidR="00AC7536" w:rsidRPr="00F9216F">
              <w:rPr>
                <w:rStyle w:val="Hipercze"/>
                <w:noProof/>
              </w:rPr>
              <w:t>ART. 2.</w:t>
            </w:r>
            <w:r w:rsidR="00AC7536">
              <w:rPr>
                <w:rFonts w:asciiTheme="minorHAnsi" w:eastAsiaTheme="minorEastAsia" w:hAnsiTheme="minorHAnsi"/>
                <w:noProof/>
                <w:lang w:eastAsia="pl-PL"/>
              </w:rPr>
              <w:tab/>
            </w:r>
            <w:r w:rsidR="00AC7536" w:rsidRPr="00F9216F">
              <w:rPr>
                <w:rStyle w:val="Hipercze"/>
                <w:noProof/>
              </w:rPr>
              <w:t>[POBOCZNY PRZEDMIOT UMOWY]</w:t>
            </w:r>
            <w:r w:rsidR="00AC7536">
              <w:rPr>
                <w:noProof/>
                <w:webHidden/>
              </w:rPr>
              <w:tab/>
            </w:r>
            <w:r w:rsidR="00AC7536">
              <w:rPr>
                <w:noProof/>
                <w:webHidden/>
              </w:rPr>
              <w:fldChar w:fldCharType="begin"/>
            </w:r>
            <w:r w:rsidR="00AC7536">
              <w:rPr>
                <w:noProof/>
                <w:webHidden/>
              </w:rPr>
              <w:instrText xml:space="preserve"> PAGEREF _Toc72595019 \h </w:instrText>
            </w:r>
            <w:r w:rsidR="00AC7536">
              <w:rPr>
                <w:noProof/>
                <w:webHidden/>
              </w:rPr>
            </w:r>
            <w:r w:rsidR="00AC7536">
              <w:rPr>
                <w:noProof/>
                <w:webHidden/>
              </w:rPr>
              <w:fldChar w:fldCharType="separate"/>
            </w:r>
            <w:r w:rsidR="00AC7536">
              <w:rPr>
                <w:noProof/>
                <w:webHidden/>
              </w:rPr>
              <w:t>4</w:t>
            </w:r>
            <w:r w:rsidR="00AC7536">
              <w:rPr>
                <w:noProof/>
                <w:webHidden/>
              </w:rPr>
              <w:fldChar w:fldCharType="end"/>
            </w:r>
          </w:hyperlink>
        </w:p>
        <w:p w14:paraId="387CD7DA" w14:textId="5B3375C7" w:rsidR="00AC7536" w:rsidRDefault="004E3908" w:rsidP="00B11AA8">
          <w:pPr>
            <w:pStyle w:val="Spistreci2"/>
            <w:spacing w:line="259" w:lineRule="auto"/>
            <w:rPr>
              <w:rFonts w:asciiTheme="minorHAnsi" w:eastAsiaTheme="minorEastAsia" w:hAnsiTheme="minorHAnsi"/>
              <w:noProof/>
              <w:lang w:eastAsia="pl-PL"/>
            </w:rPr>
          </w:pPr>
          <w:hyperlink w:anchor="_Toc72595020" w:history="1">
            <w:r w:rsidR="00AC7536" w:rsidRPr="00F9216F">
              <w:rPr>
                <w:rStyle w:val="Hipercze"/>
                <w:noProof/>
              </w:rPr>
              <w:t>ART. 3.</w:t>
            </w:r>
            <w:r w:rsidR="00AC7536">
              <w:rPr>
                <w:rFonts w:asciiTheme="minorHAnsi" w:eastAsiaTheme="minorEastAsia" w:hAnsiTheme="minorHAnsi"/>
                <w:noProof/>
                <w:lang w:eastAsia="pl-PL"/>
              </w:rPr>
              <w:tab/>
            </w:r>
            <w:r w:rsidR="00AC7536" w:rsidRPr="00F9216F">
              <w:rPr>
                <w:rStyle w:val="Hipercze"/>
                <w:noProof/>
              </w:rPr>
              <w:t>[PODSTAWOWE UWARUNKOWANIA REALIZACJI UMOWY]</w:t>
            </w:r>
            <w:r w:rsidR="00AC7536">
              <w:rPr>
                <w:noProof/>
                <w:webHidden/>
              </w:rPr>
              <w:tab/>
            </w:r>
            <w:r w:rsidR="00AC7536">
              <w:rPr>
                <w:noProof/>
                <w:webHidden/>
              </w:rPr>
              <w:fldChar w:fldCharType="begin"/>
            </w:r>
            <w:r w:rsidR="00AC7536">
              <w:rPr>
                <w:noProof/>
                <w:webHidden/>
              </w:rPr>
              <w:instrText xml:space="preserve"> PAGEREF _Toc72595020 \h </w:instrText>
            </w:r>
            <w:r w:rsidR="00AC7536">
              <w:rPr>
                <w:noProof/>
                <w:webHidden/>
              </w:rPr>
            </w:r>
            <w:r w:rsidR="00AC7536">
              <w:rPr>
                <w:noProof/>
                <w:webHidden/>
              </w:rPr>
              <w:fldChar w:fldCharType="separate"/>
            </w:r>
            <w:r w:rsidR="00AC7536">
              <w:rPr>
                <w:noProof/>
                <w:webHidden/>
              </w:rPr>
              <w:t>4</w:t>
            </w:r>
            <w:r w:rsidR="00AC7536">
              <w:rPr>
                <w:noProof/>
                <w:webHidden/>
              </w:rPr>
              <w:fldChar w:fldCharType="end"/>
            </w:r>
          </w:hyperlink>
        </w:p>
        <w:p w14:paraId="28719984" w14:textId="14F18D29" w:rsidR="00AC7536" w:rsidRDefault="004E3908" w:rsidP="00B11AA8">
          <w:pPr>
            <w:pStyle w:val="Spistreci1"/>
            <w:tabs>
              <w:tab w:val="left" w:pos="1320"/>
            </w:tabs>
            <w:rPr>
              <w:rFonts w:asciiTheme="minorHAnsi" w:eastAsiaTheme="minorEastAsia" w:hAnsiTheme="minorHAnsi"/>
              <w:noProof/>
              <w:lang w:eastAsia="pl-PL"/>
            </w:rPr>
          </w:pPr>
          <w:hyperlink w:anchor="_Toc72595021" w:history="1">
            <w:r w:rsidR="00AC7536" w:rsidRPr="00F9216F">
              <w:rPr>
                <w:rStyle w:val="Hipercze"/>
                <w:noProof/>
              </w:rPr>
              <w:t>ROZDZIAŁ II.</w:t>
            </w:r>
            <w:r w:rsidR="00AC7536">
              <w:rPr>
                <w:rFonts w:asciiTheme="minorHAnsi" w:eastAsiaTheme="minorEastAsia" w:hAnsiTheme="minorHAnsi"/>
                <w:noProof/>
                <w:lang w:eastAsia="pl-PL"/>
              </w:rPr>
              <w:tab/>
            </w:r>
            <w:r w:rsidR="00AC7536" w:rsidRPr="00F9216F">
              <w:rPr>
                <w:rStyle w:val="Hipercze"/>
                <w:noProof/>
              </w:rPr>
              <w:t>ZOBOWIĄZANIA OGÓLNE STRON I ZAPEWNIENIA</w:t>
            </w:r>
            <w:r w:rsidR="00AC7536">
              <w:rPr>
                <w:noProof/>
                <w:webHidden/>
              </w:rPr>
              <w:tab/>
            </w:r>
            <w:r w:rsidR="00AC7536">
              <w:rPr>
                <w:noProof/>
                <w:webHidden/>
              </w:rPr>
              <w:fldChar w:fldCharType="begin"/>
            </w:r>
            <w:r w:rsidR="00AC7536">
              <w:rPr>
                <w:noProof/>
                <w:webHidden/>
              </w:rPr>
              <w:instrText xml:space="preserve"> PAGEREF _Toc72595021 \h </w:instrText>
            </w:r>
            <w:r w:rsidR="00AC7536">
              <w:rPr>
                <w:noProof/>
                <w:webHidden/>
              </w:rPr>
            </w:r>
            <w:r w:rsidR="00AC7536">
              <w:rPr>
                <w:noProof/>
                <w:webHidden/>
              </w:rPr>
              <w:fldChar w:fldCharType="separate"/>
            </w:r>
            <w:r w:rsidR="00AC7536">
              <w:rPr>
                <w:noProof/>
                <w:webHidden/>
              </w:rPr>
              <w:t>7</w:t>
            </w:r>
            <w:r w:rsidR="00AC7536">
              <w:rPr>
                <w:noProof/>
                <w:webHidden/>
              </w:rPr>
              <w:fldChar w:fldCharType="end"/>
            </w:r>
          </w:hyperlink>
        </w:p>
        <w:p w14:paraId="291B3632" w14:textId="52BD14F7" w:rsidR="00AC7536" w:rsidRDefault="004E3908" w:rsidP="00B11AA8">
          <w:pPr>
            <w:pStyle w:val="Spistreci2"/>
            <w:spacing w:line="259" w:lineRule="auto"/>
            <w:rPr>
              <w:rFonts w:asciiTheme="minorHAnsi" w:eastAsiaTheme="minorEastAsia" w:hAnsiTheme="minorHAnsi"/>
              <w:noProof/>
              <w:lang w:eastAsia="pl-PL"/>
            </w:rPr>
          </w:pPr>
          <w:hyperlink w:anchor="_Toc72595022" w:history="1">
            <w:r w:rsidR="00AC7536" w:rsidRPr="00F9216F">
              <w:rPr>
                <w:rStyle w:val="Hipercze"/>
                <w:noProof/>
              </w:rPr>
              <w:t>ART. 4.</w:t>
            </w:r>
            <w:r w:rsidR="00AC7536">
              <w:rPr>
                <w:rFonts w:asciiTheme="minorHAnsi" w:eastAsiaTheme="minorEastAsia" w:hAnsiTheme="minorHAnsi"/>
                <w:noProof/>
                <w:lang w:eastAsia="pl-PL"/>
              </w:rPr>
              <w:tab/>
            </w:r>
            <w:r w:rsidR="00AC7536" w:rsidRPr="00F9216F">
              <w:rPr>
                <w:rStyle w:val="Hipercze"/>
                <w:noProof/>
              </w:rPr>
              <w:t>[ZOBOWIĄZANIA I ZAPEWNIENIA STRON]</w:t>
            </w:r>
            <w:r w:rsidR="00AC7536">
              <w:rPr>
                <w:noProof/>
                <w:webHidden/>
              </w:rPr>
              <w:tab/>
            </w:r>
            <w:r w:rsidR="00AC7536">
              <w:rPr>
                <w:noProof/>
                <w:webHidden/>
              </w:rPr>
              <w:fldChar w:fldCharType="begin"/>
            </w:r>
            <w:r w:rsidR="00AC7536">
              <w:rPr>
                <w:noProof/>
                <w:webHidden/>
              </w:rPr>
              <w:instrText xml:space="preserve"> PAGEREF _Toc72595022 \h </w:instrText>
            </w:r>
            <w:r w:rsidR="00AC7536">
              <w:rPr>
                <w:noProof/>
                <w:webHidden/>
              </w:rPr>
            </w:r>
            <w:r w:rsidR="00AC7536">
              <w:rPr>
                <w:noProof/>
                <w:webHidden/>
              </w:rPr>
              <w:fldChar w:fldCharType="separate"/>
            </w:r>
            <w:r w:rsidR="00AC7536">
              <w:rPr>
                <w:noProof/>
                <w:webHidden/>
              </w:rPr>
              <w:t>7</w:t>
            </w:r>
            <w:r w:rsidR="00AC7536">
              <w:rPr>
                <w:noProof/>
                <w:webHidden/>
              </w:rPr>
              <w:fldChar w:fldCharType="end"/>
            </w:r>
          </w:hyperlink>
        </w:p>
        <w:p w14:paraId="13FADC75" w14:textId="17ED03B9" w:rsidR="00AC7536" w:rsidRDefault="004E3908" w:rsidP="00B11AA8">
          <w:pPr>
            <w:pStyle w:val="Spistreci2"/>
            <w:spacing w:line="259" w:lineRule="auto"/>
            <w:rPr>
              <w:rFonts w:asciiTheme="minorHAnsi" w:eastAsiaTheme="minorEastAsia" w:hAnsiTheme="minorHAnsi"/>
              <w:noProof/>
              <w:lang w:eastAsia="pl-PL"/>
            </w:rPr>
          </w:pPr>
          <w:hyperlink w:anchor="_Toc72595023" w:history="1">
            <w:r w:rsidR="00AC7536" w:rsidRPr="00F9216F">
              <w:rPr>
                <w:rStyle w:val="Hipercze"/>
                <w:noProof/>
              </w:rPr>
              <w:t>ART. 5.</w:t>
            </w:r>
            <w:r w:rsidR="00AC7536">
              <w:rPr>
                <w:rFonts w:asciiTheme="minorHAnsi" w:eastAsiaTheme="minorEastAsia" w:hAnsiTheme="minorHAnsi"/>
                <w:noProof/>
                <w:lang w:eastAsia="pl-PL"/>
              </w:rPr>
              <w:tab/>
            </w:r>
            <w:r w:rsidR="00AC7536" w:rsidRPr="00F9216F">
              <w:rPr>
                <w:rStyle w:val="Hipercze"/>
                <w:noProof/>
              </w:rPr>
              <w:t>[ZOBOWIĄZANIA I ZAPEWNIENIA NCBR]</w:t>
            </w:r>
            <w:r w:rsidR="00AC7536">
              <w:rPr>
                <w:noProof/>
                <w:webHidden/>
              </w:rPr>
              <w:tab/>
            </w:r>
            <w:r w:rsidR="00AC7536">
              <w:rPr>
                <w:noProof/>
                <w:webHidden/>
              </w:rPr>
              <w:fldChar w:fldCharType="begin"/>
            </w:r>
            <w:r w:rsidR="00AC7536">
              <w:rPr>
                <w:noProof/>
                <w:webHidden/>
              </w:rPr>
              <w:instrText xml:space="preserve"> PAGEREF _Toc72595023 \h </w:instrText>
            </w:r>
            <w:r w:rsidR="00AC7536">
              <w:rPr>
                <w:noProof/>
                <w:webHidden/>
              </w:rPr>
            </w:r>
            <w:r w:rsidR="00AC7536">
              <w:rPr>
                <w:noProof/>
                <w:webHidden/>
              </w:rPr>
              <w:fldChar w:fldCharType="separate"/>
            </w:r>
            <w:r w:rsidR="00AC7536">
              <w:rPr>
                <w:noProof/>
                <w:webHidden/>
              </w:rPr>
              <w:t>7</w:t>
            </w:r>
            <w:r w:rsidR="00AC7536">
              <w:rPr>
                <w:noProof/>
                <w:webHidden/>
              </w:rPr>
              <w:fldChar w:fldCharType="end"/>
            </w:r>
          </w:hyperlink>
        </w:p>
        <w:p w14:paraId="19E82223" w14:textId="0FD7B3F1" w:rsidR="00AC7536" w:rsidRDefault="004E3908" w:rsidP="00B11AA8">
          <w:pPr>
            <w:pStyle w:val="Spistreci2"/>
            <w:spacing w:line="259" w:lineRule="auto"/>
            <w:rPr>
              <w:rFonts w:asciiTheme="minorHAnsi" w:eastAsiaTheme="minorEastAsia" w:hAnsiTheme="minorHAnsi"/>
              <w:noProof/>
              <w:lang w:eastAsia="pl-PL"/>
            </w:rPr>
          </w:pPr>
          <w:hyperlink w:anchor="_Toc72595024" w:history="1">
            <w:r w:rsidR="00AC7536" w:rsidRPr="00F9216F">
              <w:rPr>
                <w:rStyle w:val="Hipercze"/>
                <w:noProof/>
              </w:rPr>
              <w:t>ART. 6.</w:t>
            </w:r>
            <w:r w:rsidR="00AC7536">
              <w:rPr>
                <w:rFonts w:asciiTheme="minorHAnsi" w:eastAsiaTheme="minorEastAsia" w:hAnsiTheme="minorHAnsi"/>
                <w:noProof/>
                <w:lang w:eastAsia="pl-PL"/>
              </w:rPr>
              <w:tab/>
            </w:r>
            <w:r w:rsidR="00AC7536" w:rsidRPr="00F9216F">
              <w:rPr>
                <w:rStyle w:val="Hipercze"/>
                <w:noProof/>
              </w:rPr>
              <w:t>[ZOBOWIĄZANIA I ZAPEWNIENIA WYKONAWCY]</w:t>
            </w:r>
            <w:r w:rsidR="00AC7536">
              <w:rPr>
                <w:noProof/>
                <w:webHidden/>
              </w:rPr>
              <w:tab/>
            </w:r>
            <w:r w:rsidR="00AC7536">
              <w:rPr>
                <w:noProof/>
                <w:webHidden/>
              </w:rPr>
              <w:fldChar w:fldCharType="begin"/>
            </w:r>
            <w:r w:rsidR="00AC7536">
              <w:rPr>
                <w:noProof/>
                <w:webHidden/>
              </w:rPr>
              <w:instrText xml:space="preserve"> PAGEREF _Toc72595024 \h </w:instrText>
            </w:r>
            <w:r w:rsidR="00AC7536">
              <w:rPr>
                <w:noProof/>
                <w:webHidden/>
              </w:rPr>
            </w:r>
            <w:r w:rsidR="00AC7536">
              <w:rPr>
                <w:noProof/>
                <w:webHidden/>
              </w:rPr>
              <w:fldChar w:fldCharType="separate"/>
            </w:r>
            <w:r w:rsidR="00AC7536">
              <w:rPr>
                <w:noProof/>
                <w:webHidden/>
              </w:rPr>
              <w:t>8</w:t>
            </w:r>
            <w:r w:rsidR="00AC7536">
              <w:rPr>
                <w:noProof/>
                <w:webHidden/>
              </w:rPr>
              <w:fldChar w:fldCharType="end"/>
            </w:r>
          </w:hyperlink>
        </w:p>
        <w:p w14:paraId="797263F1" w14:textId="06245E46" w:rsidR="00AC7536" w:rsidRDefault="004E3908" w:rsidP="00B11AA8">
          <w:pPr>
            <w:pStyle w:val="Spistreci1"/>
            <w:tabs>
              <w:tab w:val="left" w:pos="1540"/>
            </w:tabs>
            <w:rPr>
              <w:rFonts w:asciiTheme="minorHAnsi" w:eastAsiaTheme="minorEastAsia" w:hAnsiTheme="minorHAnsi"/>
              <w:noProof/>
              <w:lang w:eastAsia="pl-PL"/>
            </w:rPr>
          </w:pPr>
          <w:hyperlink w:anchor="_Toc72595025" w:history="1">
            <w:r w:rsidR="00AC7536" w:rsidRPr="00F9216F">
              <w:rPr>
                <w:rStyle w:val="Hipercze"/>
                <w:noProof/>
              </w:rPr>
              <w:t>ROZDZIAŁ III.</w:t>
            </w:r>
            <w:r w:rsidR="00AC7536">
              <w:rPr>
                <w:rFonts w:asciiTheme="minorHAnsi" w:eastAsiaTheme="minorEastAsia" w:hAnsiTheme="minorHAnsi"/>
                <w:noProof/>
                <w:lang w:eastAsia="pl-PL"/>
              </w:rPr>
              <w:tab/>
            </w:r>
            <w:r w:rsidR="00AC7536" w:rsidRPr="00F9216F">
              <w:rPr>
                <w:rStyle w:val="Hipercze"/>
                <w:noProof/>
              </w:rPr>
              <w:t>GŁÓWNE ZAŁOŻENIA REALIZACJI UMOWY</w:t>
            </w:r>
            <w:r w:rsidR="00AC7536">
              <w:rPr>
                <w:noProof/>
                <w:webHidden/>
              </w:rPr>
              <w:tab/>
            </w:r>
            <w:r w:rsidR="00AC7536">
              <w:rPr>
                <w:noProof/>
                <w:webHidden/>
              </w:rPr>
              <w:fldChar w:fldCharType="begin"/>
            </w:r>
            <w:r w:rsidR="00AC7536">
              <w:rPr>
                <w:noProof/>
                <w:webHidden/>
              </w:rPr>
              <w:instrText xml:space="preserve"> PAGEREF _Toc72595025 \h </w:instrText>
            </w:r>
            <w:r w:rsidR="00AC7536">
              <w:rPr>
                <w:noProof/>
                <w:webHidden/>
              </w:rPr>
            </w:r>
            <w:r w:rsidR="00AC7536">
              <w:rPr>
                <w:noProof/>
                <w:webHidden/>
              </w:rPr>
              <w:fldChar w:fldCharType="separate"/>
            </w:r>
            <w:r w:rsidR="00AC7536">
              <w:rPr>
                <w:noProof/>
                <w:webHidden/>
              </w:rPr>
              <w:t>12</w:t>
            </w:r>
            <w:r w:rsidR="00AC7536">
              <w:rPr>
                <w:noProof/>
                <w:webHidden/>
              </w:rPr>
              <w:fldChar w:fldCharType="end"/>
            </w:r>
          </w:hyperlink>
        </w:p>
        <w:p w14:paraId="3470FC7A" w14:textId="0E71000E" w:rsidR="00AC7536" w:rsidRDefault="004E3908" w:rsidP="00B11AA8">
          <w:pPr>
            <w:pStyle w:val="Spistreci2"/>
            <w:spacing w:line="259" w:lineRule="auto"/>
            <w:rPr>
              <w:rFonts w:asciiTheme="minorHAnsi" w:eastAsiaTheme="minorEastAsia" w:hAnsiTheme="minorHAnsi"/>
              <w:noProof/>
              <w:lang w:eastAsia="pl-PL"/>
            </w:rPr>
          </w:pPr>
          <w:hyperlink w:anchor="_Toc72595026" w:history="1">
            <w:r w:rsidR="00AC7536" w:rsidRPr="00F9216F">
              <w:rPr>
                <w:rStyle w:val="Hipercze"/>
                <w:noProof/>
              </w:rPr>
              <w:t>ART. 7.</w:t>
            </w:r>
            <w:r w:rsidR="00AC7536">
              <w:rPr>
                <w:rFonts w:asciiTheme="minorHAnsi" w:eastAsiaTheme="minorEastAsia" w:hAnsiTheme="minorHAnsi"/>
                <w:noProof/>
                <w:lang w:eastAsia="pl-PL"/>
              </w:rPr>
              <w:tab/>
            </w:r>
            <w:r w:rsidR="00AC7536" w:rsidRPr="00F9216F">
              <w:rPr>
                <w:rStyle w:val="Hipercze"/>
                <w:noProof/>
              </w:rPr>
              <w:t>[ETAPY REALIZACJI UMOWY]</w:t>
            </w:r>
            <w:r w:rsidR="00AC7536">
              <w:rPr>
                <w:noProof/>
                <w:webHidden/>
              </w:rPr>
              <w:tab/>
            </w:r>
            <w:r w:rsidR="00AC7536">
              <w:rPr>
                <w:noProof/>
                <w:webHidden/>
              </w:rPr>
              <w:fldChar w:fldCharType="begin"/>
            </w:r>
            <w:r w:rsidR="00AC7536">
              <w:rPr>
                <w:noProof/>
                <w:webHidden/>
              </w:rPr>
              <w:instrText xml:space="preserve"> PAGEREF _Toc72595026 \h </w:instrText>
            </w:r>
            <w:r w:rsidR="00AC7536">
              <w:rPr>
                <w:noProof/>
                <w:webHidden/>
              </w:rPr>
            </w:r>
            <w:r w:rsidR="00AC7536">
              <w:rPr>
                <w:noProof/>
                <w:webHidden/>
              </w:rPr>
              <w:fldChar w:fldCharType="separate"/>
            </w:r>
            <w:r w:rsidR="00AC7536">
              <w:rPr>
                <w:noProof/>
                <w:webHidden/>
              </w:rPr>
              <w:t>12</w:t>
            </w:r>
            <w:r w:rsidR="00AC7536">
              <w:rPr>
                <w:noProof/>
                <w:webHidden/>
              </w:rPr>
              <w:fldChar w:fldCharType="end"/>
            </w:r>
          </w:hyperlink>
        </w:p>
        <w:p w14:paraId="6D92ABC2" w14:textId="5A94FFB2" w:rsidR="00AC7536" w:rsidRDefault="004E3908" w:rsidP="00B11AA8">
          <w:pPr>
            <w:pStyle w:val="Spistreci2"/>
            <w:spacing w:line="259" w:lineRule="auto"/>
            <w:rPr>
              <w:rFonts w:asciiTheme="minorHAnsi" w:eastAsiaTheme="minorEastAsia" w:hAnsiTheme="minorHAnsi"/>
              <w:noProof/>
              <w:lang w:eastAsia="pl-PL"/>
            </w:rPr>
          </w:pPr>
          <w:hyperlink w:anchor="_Toc72595027" w:history="1">
            <w:r w:rsidR="00AC7536" w:rsidRPr="00F9216F">
              <w:rPr>
                <w:rStyle w:val="Hipercze"/>
                <w:noProof/>
              </w:rPr>
              <w:t>ART. 8.</w:t>
            </w:r>
            <w:r w:rsidR="00AC7536">
              <w:rPr>
                <w:rFonts w:asciiTheme="minorHAnsi" w:eastAsiaTheme="minorEastAsia" w:hAnsiTheme="minorHAnsi"/>
                <w:noProof/>
                <w:lang w:eastAsia="pl-PL"/>
              </w:rPr>
              <w:tab/>
            </w:r>
            <w:r w:rsidR="00AC7536" w:rsidRPr="00F9216F">
              <w:rPr>
                <w:rStyle w:val="Hipercze"/>
                <w:noProof/>
              </w:rPr>
              <w:t>[OGÓLNY PRZEBIEG PRZEDSIĘWZIĘCIA OD ETAPU I DO ETAPU III]</w:t>
            </w:r>
            <w:r w:rsidR="00AC7536">
              <w:rPr>
                <w:noProof/>
                <w:webHidden/>
              </w:rPr>
              <w:tab/>
            </w:r>
            <w:r w:rsidR="00AC7536">
              <w:rPr>
                <w:noProof/>
                <w:webHidden/>
              </w:rPr>
              <w:fldChar w:fldCharType="begin"/>
            </w:r>
            <w:r w:rsidR="00AC7536">
              <w:rPr>
                <w:noProof/>
                <w:webHidden/>
              </w:rPr>
              <w:instrText xml:space="preserve"> PAGEREF _Toc72595027 \h </w:instrText>
            </w:r>
            <w:r w:rsidR="00AC7536">
              <w:rPr>
                <w:noProof/>
                <w:webHidden/>
              </w:rPr>
            </w:r>
            <w:r w:rsidR="00AC7536">
              <w:rPr>
                <w:noProof/>
                <w:webHidden/>
              </w:rPr>
              <w:fldChar w:fldCharType="separate"/>
            </w:r>
            <w:r w:rsidR="00AC7536">
              <w:rPr>
                <w:noProof/>
                <w:webHidden/>
              </w:rPr>
              <w:t>13</w:t>
            </w:r>
            <w:r w:rsidR="00AC7536">
              <w:rPr>
                <w:noProof/>
                <w:webHidden/>
              </w:rPr>
              <w:fldChar w:fldCharType="end"/>
            </w:r>
          </w:hyperlink>
        </w:p>
        <w:p w14:paraId="2ED430B5" w14:textId="3F1391A9" w:rsidR="00AC7536" w:rsidRDefault="004E3908" w:rsidP="00B11AA8">
          <w:pPr>
            <w:pStyle w:val="Spistreci2"/>
            <w:spacing w:line="259" w:lineRule="auto"/>
            <w:rPr>
              <w:rFonts w:asciiTheme="minorHAnsi" w:eastAsiaTheme="minorEastAsia" w:hAnsiTheme="minorHAnsi"/>
              <w:noProof/>
              <w:lang w:eastAsia="pl-PL"/>
            </w:rPr>
          </w:pPr>
          <w:hyperlink w:anchor="_Toc72595028" w:history="1">
            <w:r w:rsidR="00AC7536" w:rsidRPr="00F9216F">
              <w:rPr>
                <w:rStyle w:val="Hipercze"/>
                <w:noProof/>
              </w:rPr>
              <w:t>ART. 9.</w:t>
            </w:r>
            <w:r w:rsidR="00AC7536">
              <w:rPr>
                <w:rFonts w:asciiTheme="minorHAnsi" w:eastAsiaTheme="minorEastAsia" w:hAnsiTheme="minorHAnsi"/>
                <w:noProof/>
                <w:lang w:eastAsia="pl-PL"/>
              </w:rPr>
              <w:tab/>
            </w:r>
            <w:r w:rsidR="00AC7536" w:rsidRPr="00F9216F">
              <w:rPr>
                <w:rStyle w:val="Hipercze"/>
                <w:noProof/>
              </w:rPr>
              <w:t>[PODWYKONAWCY]</w:t>
            </w:r>
            <w:r w:rsidR="00AC7536">
              <w:rPr>
                <w:noProof/>
                <w:webHidden/>
              </w:rPr>
              <w:tab/>
            </w:r>
            <w:r w:rsidR="00AC7536">
              <w:rPr>
                <w:noProof/>
                <w:webHidden/>
              </w:rPr>
              <w:fldChar w:fldCharType="begin"/>
            </w:r>
            <w:r w:rsidR="00AC7536">
              <w:rPr>
                <w:noProof/>
                <w:webHidden/>
              </w:rPr>
              <w:instrText xml:space="preserve"> PAGEREF _Toc72595028 \h </w:instrText>
            </w:r>
            <w:r w:rsidR="00AC7536">
              <w:rPr>
                <w:noProof/>
                <w:webHidden/>
              </w:rPr>
            </w:r>
            <w:r w:rsidR="00AC7536">
              <w:rPr>
                <w:noProof/>
                <w:webHidden/>
              </w:rPr>
              <w:fldChar w:fldCharType="separate"/>
            </w:r>
            <w:r w:rsidR="00AC7536">
              <w:rPr>
                <w:noProof/>
                <w:webHidden/>
              </w:rPr>
              <w:t>16</w:t>
            </w:r>
            <w:r w:rsidR="00AC7536">
              <w:rPr>
                <w:noProof/>
                <w:webHidden/>
              </w:rPr>
              <w:fldChar w:fldCharType="end"/>
            </w:r>
          </w:hyperlink>
        </w:p>
        <w:p w14:paraId="1D5D53B7" w14:textId="7657E32D" w:rsidR="00AC7536" w:rsidRDefault="004E3908" w:rsidP="00B11AA8">
          <w:pPr>
            <w:pStyle w:val="Spistreci1"/>
            <w:tabs>
              <w:tab w:val="left" w:pos="1540"/>
            </w:tabs>
            <w:rPr>
              <w:rFonts w:asciiTheme="minorHAnsi" w:eastAsiaTheme="minorEastAsia" w:hAnsiTheme="minorHAnsi"/>
              <w:noProof/>
              <w:lang w:eastAsia="pl-PL"/>
            </w:rPr>
          </w:pPr>
          <w:hyperlink w:anchor="_Toc72595029" w:history="1">
            <w:r w:rsidR="00AC7536" w:rsidRPr="00F9216F">
              <w:rPr>
                <w:rStyle w:val="Hipercze"/>
                <w:noProof/>
              </w:rPr>
              <w:t>ROZDZIAŁ IV.</w:t>
            </w:r>
            <w:r w:rsidR="00AC7536">
              <w:rPr>
                <w:rFonts w:asciiTheme="minorHAnsi" w:eastAsiaTheme="minorEastAsia" w:hAnsiTheme="minorHAnsi"/>
                <w:noProof/>
                <w:lang w:eastAsia="pl-PL"/>
              </w:rPr>
              <w:tab/>
            </w:r>
            <w:r w:rsidR="00AC7536" w:rsidRPr="00F9216F">
              <w:rPr>
                <w:rStyle w:val="Hipercze"/>
                <w:noProof/>
              </w:rPr>
              <w:t>PRZEBIEG REALIZACJI UMOWY W RAMACH ETAPÓW BADAWCZO-ROZWOJOWYCH</w:t>
            </w:r>
            <w:r w:rsidR="00AC7536">
              <w:rPr>
                <w:noProof/>
                <w:webHidden/>
              </w:rPr>
              <w:tab/>
            </w:r>
            <w:r w:rsidR="00AC7536">
              <w:rPr>
                <w:noProof/>
                <w:webHidden/>
              </w:rPr>
              <w:fldChar w:fldCharType="begin"/>
            </w:r>
            <w:r w:rsidR="00AC7536">
              <w:rPr>
                <w:noProof/>
                <w:webHidden/>
              </w:rPr>
              <w:instrText xml:space="preserve"> PAGEREF _Toc72595029 \h </w:instrText>
            </w:r>
            <w:r w:rsidR="00AC7536">
              <w:rPr>
                <w:noProof/>
                <w:webHidden/>
              </w:rPr>
            </w:r>
            <w:r w:rsidR="00AC7536">
              <w:rPr>
                <w:noProof/>
                <w:webHidden/>
              </w:rPr>
              <w:fldChar w:fldCharType="separate"/>
            </w:r>
            <w:r w:rsidR="00AC7536">
              <w:rPr>
                <w:noProof/>
                <w:webHidden/>
              </w:rPr>
              <w:t>17</w:t>
            </w:r>
            <w:r w:rsidR="00AC7536">
              <w:rPr>
                <w:noProof/>
                <w:webHidden/>
              </w:rPr>
              <w:fldChar w:fldCharType="end"/>
            </w:r>
          </w:hyperlink>
        </w:p>
        <w:p w14:paraId="206163A8" w14:textId="778E2249" w:rsidR="00AC7536" w:rsidRDefault="004E3908" w:rsidP="00B11AA8">
          <w:pPr>
            <w:pStyle w:val="Spistreci2"/>
            <w:spacing w:line="259" w:lineRule="auto"/>
            <w:rPr>
              <w:rFonts w:asciiTheme="minorHAnsi" w:eastAsiaTheme="minorEastAsia" w:hAnsiTheme="minorHAnsi"/>
              <w:noProof/>
              <w:lang w:eastAsia="pl-PL"/>
            </w:rPr>
          </w:pPr>
          <w:hyperlink w:anchor="_Toc72595030" w:history="1">
            <w:r w:rsidR="00AC7536" w:rsidRPr="00F9216F">
              <w:rPr>
                <w:rStyle w:val="Hipercze"/>
                <w:noProof/>
              </w:rPr>
              <w:t>ART. 10.</w:t>
            </w:r>
            <w:r w:rsidR="00AC7536">
              <w:rPr>
                <w:rFonts w:asciiTheme="minorHAnsi" w:eastAsiaTheme="minorEastAsia" w:hAnsiTheme="minorHAnsi"/>
                <w:noProof/>
                <w:lang w:eastAsia="pl-PL"/>
              </w:rPr>
              <w:tab/>
            </w:r>
            <w:r w:rsidR="00AC7536" w:rsidRPr="00F9216F">
              <w:rPr>
                <w:rStyle w:val="Hipercze"/>
                <w:noProof/>
              </w:rPr>
              <w:t>[OGÓLNE ZASADY DOTYCZĄCE WYKONANIA ETAPÓW BADAWCZO-ROZWOJOWYCH UMOWY]</w:t>
            </w:r>
            <w:r w:rsidR="00AC7536">
              <w:rPr>
                <w:noProof/>
                <w:webHidden/>
              </w:rPr>
              <w:tab/>
            </w:r>
            <w:r w:rsidR="00AC7536">
              <w:rPr>
                <w:noProof/>
                <w:webHidden/>
              </w:rPr>
              <w:fldChar w:fldCharType="begin"/>
            </w:r>
            <w:r w:rsidR="00AC7536">
              <w:rPr>
                <w:noProof/>
                <w:webHidden/>
              </w:rPr>
              <w:instrText xml:space="preserve"> PAGEREF _Toc72595030 \h </w:instrText>
            </w:r>
            <w:r w:rsidR="00AC7536">
              <w:rPr>
                <w:noProof/>
                <w:webHidden/>
              </w:rPr>
            </w:r>
            <w:r w:rsidR="00AC7536">
              <w:rPr>
                <w:noProof/>
                <w:webHidden/>
              </w:rPr>
              <w:fldChar w:fldCharType="separate"/>
            </w:r>
            <w:r w:rsidR="00AC7536">
              <w:rPr>
                <w:noProof/>
                <w:webHidden/>
              </w:rPr>
              <w:t>17</w:t>
            </w:r>
            <w:r w:rsidR="00AC7536">
              <w:rPr>
                <w:noProof/>
                <w:webHidden/>
              </w:rPr>
              <w:fldChar w:fldCharType="end"/>
            </w:r>
          </w:hyperlink>
        </w:p>
        <w:p w14:paraId="5338E525" w14:textId="7A483FCA" w:rsidR="00AC7536" w:rsidRDefault="004E3908" w:rsidP="00B11AA8">
          <w:pPr>
            <w:pStyle w:val="Spistreci2"/>
            <w:spacing w:line="259" w:lineRule="auto"/>
            <w:rPr>
              <w:rFonts w:asciiTheme="minorHAnsi" w:eastAsiaTheme="minorEastAsia" w:hAnsiTheme="minorHAnsi"/>
              <w:noProof/>
              <w:lang w:eastAsia="pl-PL"/>
            </w:rPr>
          </w:pPr>
          <w:hyperlink w:anchor="_Toc72595031" w:history="1">
            <w:r w:rsidR="00AC7536" w:rsidRPr="00F9216F">
              <w:rPr>
                <w:rStyle w:val="Hipercze"/>
                <w:noProof/>
              </w:rPr>
              <w:t>ART. 11.</w:t>
            </w:r>
            <w:r w:rsidR="00AC7536">
              <w:rPr>
                <w:rFonts w:asciiTheme="minorHAnsi" w:eastAsiaTheme="minorEastAsia" w:hAnsiTheme="minorHAnsi"/>
                <w:noProof/>
                <w:lang w:eastAsia="pl-PL"/>
              </w:rPr>
              <w:tab/>
            </w:r>
            <w:r w:rsidR="00AC7536" w:rsidRPr="00F9216F">
              <w:rPr>
                <w:rStyle w:val="Hipercze"/>
                <w:noProof/>
              </w:rPr>
              <w:t>[OGÓLNE ZASADY SELEKCJI W RAMACH ETAPU I OCENY KOŃCOWEJ PRAC B+R]</w:t>
            </w:r>
            <w:r w:rsidR="00AC7536">
              <w:rPr>
                <w:noProof/>
                <w:webHidden/>
              </w:rPr>
              <w:tab/>
            </w:r>
            <w:r w:rsidR="00AC7536">
              <w:rPr>
                <w:noProof/>
                <w:webHidden/>
              </w:rPr>
              <w:fldChar w:fldCharType="begin"/>
            </w:r>
            <w:r w:rsidR="00AC7536">
              <w:rPr>
                <w:noProof/>
                <w:webHidden/>
              </w:rPr>
              <w:instrText xml:space="preserve"> PAGEREF _Toc72595031 \h </w:instrText>
            </w:r>
            <w:r w:rsidR="00AC7536">
              <w:rPr>
                <w:noProof/>
                <w:webHidden/>
              </w:rPr>
            </w:r>
            <w:r w:rsidR="00AC7536">
              <w:rPr>
                <w:noProof/>
                <w:webHidden/>
              </w:rPr>
              <w:fldChar w:fldCharType="separate"/>
            </w:r>
            <w:r w:rsidR="00AC7536">
              <w:rPr>
                <w:noProof/>
                <w:webHidden/>
              </w:rPr>
              <w:t>20</w:t>
            </w:r>
            <w:r w:rsidR="00AC7536">
              <w:rPr>
                <w:noProof/>
                <w:webHidden/>
              </w:rPr>
              <w:fldChar w:fldCharType="end"/>
            </w:r>
          </w:hyperlink>
        </w:p>
        <w:p w14:paraId="48BB905C" w14:textId="4F460A6B" w:rsidR="00AC7536" w:rsidRDefault="004E3908" w:rsidP="00B11AA8">
          <w:pPr>
            <w:pStyle w:val="Spistreci2"/>
            <w:spacing w:line="259" w:lineRule="auto"/>
            <w:rPr>
              <w:rFonts w:asciiTheme="minorHAnsi" w:eastAsiaTheme="minorEastAsia" w:hAnsiTheme="minorHAnsi"/>
              <w:noProof/>
              <w:lang w:eastAsia="pl-PL"/>
            </w:rPr>
          </w:pPr>
          <w:hyperlink w:anchor="_Toc72595032" w:history="1">
            <w:r w:rsidR="00AC7536" w:rsidRPr="00F9216F">
              <w:rPr>
                <w:rStyle w:val="Hipercze"/>
                <w:noProof/>
              </w:rPr>
              <w:t>ART. 12.</w:t>
            </w:r>
            <w:r w:rsidR="00AC7536">
              <w:rPr>
                <w:rFonts w:asciiTheme="minorHAnsi" w:eastAsiaTheme="minorEastAsia" w:hAnsiTheme="minorHAnsi"/>
                <w:noProof/>
                <w:lang w:eastAsia="pl-PL"/>
              </w:rPr>
              <w:tab/>
            </w:r>
            <w:r w:rsidR="00AC7536" w:rsidRPr="00F9216F">
              <w:rPr>
                <w:rStyle w:val="Hipercze"/>
                <w:noProof/>
              </w:rPr>
              <w:t>[LISTA RANKINGOWA]</w:t>
            </w:r>
            <w:r w:rsidR="00AC7536">
              <w:rPr>
                <w:noProof/>
                <w:webHidden/>
              </w:rPr>
              <w:tab/>
            </w:r>
            <w:r w:rsidR="00AC7536">
              <w:rPr>
                <w:noProof/>
                <w:webHidden/>
              </w:rPr>
              <w:fldChar w:fldCharType="begin"/>
            </w:r>
            <w:r w:rsidR="00AC7536">
              <w:rPr>
                <w:noProof/>
                <w:webHidden/>
              </w:rPr>
              <w:instrText xml:space="preserve"> PAGEREF _Toc72595032 \h </w:instrText>
            </w:r>
            <w:r w:rsidR="00AC7536">
              <w:rPr>
                <w:noProof/>
                <w:webHidden/>
              </w:rPr>
            </w:r>
            <w:r w:rsidR="00AC7536">
              <w:rPr>
                <w:noProof/>
                <w:webHidden/>
              </w:rPr>
              <w:fldChar w:fldCharType="separate"/>
            </w:r>
            <w:r w:rsidR="00AC7536">
              <w:rPr>
                <w:noProof/>
                <w:webHidden/>
              </w:rPr>
              <w:t>24</w:t>
            </w:r>
            <w:r w:rsidR="00AC7536">
              <w:rPr>
                <w:noProof/>
                <w:webHidden/>
              </w:rPr>
              <w:fldChar w:fldCharType="end"/>
            </w:r>
          </w:hyperlink>
        </w:p>
        <w:p w14:paraId="5E9E040B" w14:textId="4C31880B" w:rsidR="00AC7536" w:rsidRDefault="004E3908" w:rsidP="00B11AA8">
          <w:pPr>
            <w:pStyle w:val="Spistreci2"/>
            <w:spacing w:line="259" w:lineRule="auto"/>
            <w:rPr>
              <w:rFonts w:asciiTheme="minorHAnsi" w:eastAsiaTheme="minorEastAsia" w:hAnsiTheme="minorHAnsi"/>
              <w:noProof/>
              <w:lang w:eastAsia="pl-PL"/>
            </w:rPr>
          </w:pPr>
          <w:hyperlink w:anchor="_Toc72595033" w:history="1">
            <w:r w:rsidR="00AC7536" w:rsidRPr="00F9216F">
              <w:rPr>
                <w:rStyle w:val="Hipercze"/>
                <w:noProof/>
              </w:rPr>
              <w:t>ART. 13.</w:t>
            </w:r>
            <w:r w:rsidR="00AC7536">
              <w:rPr>
                <w:rFonts w:asciiTheme="minorHAnsi" w:eastAsiaTheme="minorEastAsia" w:hAnsiTheme="minorHAnsi"/>
                <w:noProof/>
                <w:lang w:eastAsia="pl-PL"/>
              </w:rPr>
              <w:tab/>
            </w:r>
            <w:r w:rsidR="00AC7536" w:rsidRPr="00F9216F">
              <w:rPr>
                <w:rStyle w:val="Hipercze"/>
                <w:noProof/>
              </w:rPr>
              <w:t>[ZASADY DORĘCZANIA WYNIKÓW PRAC ETAPÓW, DOKUMENTACJI B+R I INNYCH DOKUMENTÓW]</w:t>
            </w:r>
            <w:r w:rsidR="00AC7536">
              <w:rPr>
                <w:noProof/>
                <w:webHidden/>
              </w:rPr>
              <w:tab/>
            </w:r>
            <w:r w:rsidR="00AC7536">
              <w:rPr>
                <w:noProof/>
                <w:webHidden/>
              </w:rPr>
              <w:fldChar w:fldCharType="begin"/>
            </w:r>
            <w:r w:rsidR="00AC7536">
              <w:rPr>
                <w:noProof/>
                <w:webHidden/>
              </w:rPr>
              <w:instrText xml:space="preserve"> PAGEREF _Toc72595033 \h </w:instrText>
            </w:r>
            <w:r w:rsidR="00AC7536">
              <w:rPr>
                <w:noProof/>
                <w:webHidden/>
              </w:rPr>
            </w:r>
            <w:r w:rsidR="00AC7536">
              <w:rPr>
                <w:noProof/>
                <w:webHidden/>
              </w:rPr>
              <w:fldChar w:fldCharType="separate"/>
            </w:r>
            <w:r w:rsidR="00AC7536">
              <w:rPr>
                <w:noProof/>
                <w:webHidden/>
              </w:rPr>
              <w:t>26</w:t>
            </w:r>
            <w:r w:rsidR="00AC7536">
              <w:rPr>
                <w:noProof/>
                <w:webHidden/>
              </w:rPr>
              <w:fldChar w:fldCharType="end"/>
            </w:r>
          </w:hyperlink>
        </w:p>
        <w:p w14:paraId="6F0E060A" w14:textId="6E5ADBCC" w:rsidR="00AC7536" w:rsidRDefault="004E3908" w:rsidP="00B11AA8">
          <w:pPr>
            <w:pStyle w:val="Spistreci2"/>
            <w:spacing w:line="259" w:lineRule="auto"/>
            <w:rPr>
              <w:rFonts w:asciiTheme="minorHAnsi" w:eastAsiaTheme="minorEastAsia" w:hAnsiTheme="minorHAnsi"/>
              <w:noProof/>
              <w:lang w:eastAsia="pl-PL"/>
            </w:rPr>
          </w:pPr>
          <w:hyperlink w:anchor="_Toc72595034" w:history="1">
            <w:r w:rsidR="00AC7536" w:rsidRPr="00F9216F">
              <w:rPr>
                <w:rStyle w:val="Hipercze"/>
                <w:noProof/>
              </w:rPr>
              <w:t>ART. 14.</w:t>
            </w:r>
            <w:r w:rsidR="00AC7536">
              <w:rPr>
                <w:rFonts w:asciiTheme="minorHAnsi" w:eastAsiaTheme="minorEastAsia" w:hAnsiTheme="minorHAnsi"/>
                <w:noProof/>
                <w:lang w:eastAsia="pl-PL"/>
              </w:rPr>
              <w:tab/>
            </w:r>
            <w:r w:rsidR="00AC7536" w:rsidRPr="00F9216F">
              <w:rPr>
                <w:rStyle w:val="Hipercze"/>
                <w:noProof/>
              </w:rPr>
              <w:t>[ETAP I]</w:t>
            </w:r>
            <w:r w:rsidR="00AC7536">
              <w:rPr>
                <w:noProof/>
                <w:webHidden/>
              </w:rPr>
              <w:tab/>
            </w:r>
            <w:r w:rsidR="00AC7536">
              <w:rPr>
                <w:noProof/>
                <w:webHidden/>
              </w:rPr>
              <w:fldChar w:fldCharType="begin"/>
            </w:r>
            <w:r w:rsidR="00AC7536">
              <w:rPr>
                <w:noProof/>
                <w:webHidden/>
              </w:rPr>
              <w:instrText xml:space="preserve"> PAGEREF _Toc72595034 \h </w:instrText>
            </w:r>
            <w:r w:rsidR="00AC7536">
              <w:rPr>
                <w:noProof/>
                <w:webHidden/>
              </w:rPr>
            </w:r>
            <w:r w:rsidR="00AC7536">
              <w:rPr>
                <w:noProof/>
                <w:webHidden/>
              </w:rPr>
              <w:fldChar w:fldCharType="separate"/>
            </w:r>
            <w:r w:rsidR="00AC7536">
              <w:rPr>
                <w:noProof/>
                <w:webHidden/>
              </w:rPr>
              <w:t>27</w:t>
            </w:r>
            <w:r w:rsidR="00AC7536">
              <w:rPr>
                <w:noProof/>
                <w:webHidden/>
              </w:rPr>
              <w:fldChar w:fldCharType="end"/>
            </w:r>
          </w:hyperlink>
        </w:p>
        <w:p w14:paraId="080AAAFE" w14:textId="3C458E8F" w:rsidR="00AC7536" w:rsidRDefault="004E3908" w:rsidP="00B11AA8">
          <w:pPr>
            <w:pStyle w:val="Spistreci2"/>
            <w:spacing w:line="259" w:lineRule="auto"/>
            <w:rPr>
              <w:rFonts w:asciiTheme="minorHAnsi" w:eastAsiaTheme="minorEastAsia" w:hAnsiTheme="minorHAnsi"/>
              <w:noProof/>
              <w:lang w:eastAsia="pl-PL"/>
            </w:rPr>
          </w:pPr>
          <w:hyperlink w:anchor="_Toc72595035" w:history="1">
            <w:r w:rsidR="00AC7536" w:rsidRPr="00F9216F">
              <w:rPr>
                <w:rStyle w:val="Hipercze"/>
                <w:noProof/>
              </w:rPr>
              <w:t>ART. 15.</w:t>
            </w:r>
            <w:r w:rsidR="00AC7536">
              <w:rPr>
                <w:rFonts w:asciiTheme="minorHAnsi" w:eastAsiaTheme="minorEastAsia" w:hAnsiTheme="minorHAnsi"/>
                <w:noProof/>
                <w:lang w:eastAsia="pl-PL"/>
              </w:rPr>
              <w:tab/>
            </w:r>
            <w:r w:rsidR="00AC7536" w:rsidRPr="00F9216F">
              <w:rPr>
                <w:rStyle w:val="Hipercze"/>
                <w:noProof/>
              </w:rPr>
              <w:t>[ETAP II]</w:t>
            </w:r>
            <w:r w:rsidR="00AC7536">
              <w:rPr>
                <w:noProof/>
                <w:webHidden/>
              </w:rPr>
              <w:tab/>
            </w:r>
            <w:r w:rsidR="00AC7536">
              <w:rPr>
                <w:noProof/>
                <w:webHidden/>
              </w:rPr>
              <w:fldChar w:fldCharType="begin"/>
            </w:r>
            <w:r w:rsidR="00AC7536">
              <w:rPr>
                <w:noProof/>
                <w:webHidden/>
              </w:rPr>
              <w:instrText xml:space="preserve"> PAGEREF _Toc72595035 \h </w:instrText>
            </w:r>
            <w:r w:rsidR="00AC7536">
              <w:rPr>
                <w:noProof/>
                <w:webHidden/>
              </w:rPr>
            </w:r>
            <w:r w:rsidR="00AC7536">
              <w:rPr>
                <w:noProof/>
                <w:webHidden/>
              </w:rPr>
              <w:fldChar w:fldCharType="separate"/>
            </w:r>
            <w:r w:rsidR="00AC7536">
              <w:rPr>
                <w:noProof/>
                <w:webHidden/>
              </w:rPr>
              <w:t>28</w:t>
            </w:r>
            <w:r w:rsidR="00AC7536">
              <w:rPr>
                <w:noProof/>
                <w:webHidden/>
              </w:rPr>
              <w:fldChar w:fldCharType="end"/>
            </w:r>
          </w:hyperlink>
        </w:p>
        <w:p w14:paraId="1C4E8168" w14:textId="67E3140B" w:rsidR="00AC7536" w:rsidRDefault="004E3908" w:rsidP="00B11AA8">
          <w:pPr>
            <w:pStyle w:val="Spistreci2"/>
            <w:spacing w:line="259" w:lineRule="auto"/>
            <w:rPr>
              <w:rFonts w:asciiTheme="minorHAnsi" w:eastAsiaTheme="minorEastAsia" w:hAnsiTheme="minorHAnsi"/>
              <w:noProof/>
              <w:lang w:eastAsia="pl-PL"/>
            </w:rPr>
          </w:pPr>
          <w:hyperlink w:anchor="_Toc72595036" w:history="1">
            <w:r w:rsidR="00AC7536" w:rsidRPr="00F9216F">
              <w:rPr>
                <w:rStyle w:val="Hipercze"/>
                <w:noProof/>
              </w:rPr>
              <w:t>ART. 16.</w:t>
            </w:r>
            <w:r w:rsidR="00AC7536">
              <w:rPr>
                <w:rFonts w:asciiTheme="minorHAnsi" w:eastAsiaTheme="minorEastAsia" w:hAnsiTheme="minorHAnsi"/>
                <w:noProof/>
                <w:lang w:eastAsia="pl-PL"/>
              </w:rPr>
              <w:tab/>
            </w:r>
            <w:r w:rsidR="00AC7536" w:rsidRPr="00F9216F">
              <w:rPr>
                <w:rStyle w:val="Hipercze"/>
                <w:noProof/>
              </w:rPr>
              <w:t>[SYSTEM DEMONSTRACYJNY]</w:t>
            </w:r>
            <w:r w:rsidR="00AC7536">
              <w:rPr>
                <w:noProof/>
                <w:webHidden/>
              </w:rPr>
              <w:tab/>
            </w:r>
            <w:r w:rsidR="00AC7536">
              <w:rPr>
                <w:noProof/>
                <w:webHidden/>
              </w:rPr>
              <w:fldChar w:fldCharType="begin"/>
            </w:r>
            <w:r w:rsidR="00AC7536">
              <w:rPr>
                <w:noProof/>
                <w:webHidden/>
              </w:rPr>
              <w:instrText xml:space="preserve"> PAGEREF _Toc72595036 \h </w:instrText>
            </w:r>
            <w:r w:rsidR="00AC7536">
              <w:rPr>
                <w:noProof/>
                <w:webHidden/>
              </w:rPr>
            </w:r>
            <w:r w:rsidR="00AC7536">
              <w:rPr>
                <w:noProof/>
                <w:webHidden/>
              </w:rPr>
              <w:fldChar w:fldCharType="separate"/>
            </w:r>
            <w:r w:rsidR="00AC7536">
              <w:rPr>
                <w:noProof/>
                <w:webHidden/>
              </w:rPr>
              <w:t>29</w:t>
            </w:r>
            <w:r w:rsidR="00AC7536">
              <w:rPr>
                <w:noProof/>
                <w:webHidden/>
              </w:rPr>
              <w:fldChar w:fldCharType="end"/>
            </w:r>
          </w:hyperlink>
        </w:p>
        <w:p w14:paraId="0AC72FED" w14:textId="28290E15" w:rsidR="00AC7536" w:rsidRDefault="004E3908" w:rsidP="00B11AA8">
          <w:pPr>
            <w:pStyle w:val="Spistreci2"/>
            <w:spacing w:line="259" w:lineRule="auto"/>
            <w:rPr>
              <w:rFonts w:asciiTheme="minorHAnsi" w:eastAsiaTheme="minorEastAsia" w:hAnsiTheme="minorHAnsi"/>
              <w:noProof/>
              <w:lang w:eastAsia="pl-PL"/>
            </w:rPr>
          </w:pPr>
          <w:hyperlink w:anchor="_Toc72595037" w:history="1">
            <w:r w:rsidR="00AC7536" w:rsidRPr="00F9216F">
              <w:rPr>
                <w:rStyle w:val="Hipercze"/>
                <w:noProof/>
              </w:rPr>
              <w:t>ART. 17.</w:t>
            </w:r>
            <w:r w:rsidR="00AC7536">
              <w:rPr>
                <w:rFonts w:asciiTheme="minorHAnsi" w:eastAsiaTheme="minorEastAsia" w:hAnsiTheme="minorHAnsi"/>
                <w:noProof/>
                <w:lang w:eastAsia="pl-PL"/>
              </w:rPr>
              <w:tab/>
            </w:r>
            <w:r w:rsidR="00AC7536" w:rsidRPr="00F9216F">
              <w:rPr>
                <w:rStyle w:val="Hipercze"/>
                <w:noProof/>
              </w:rPr>
              <w:t>[DEMONSTRATOR]</w:t>
            </w:r>
            <w:r w:rsidR="00AC7536">
              <w:rPr>
                <w:noProof/>
                <w:webHidden/>
              </w:rPr>
              <w:tab/>
            </w:r>
            <w:r w:rsidR="00AC7536">
              <w:rPr>
                <w:noProof/>
                <w:webHidden/>
              </w:rPr>
              <w:fldChar w:fldCharType="begin"/>
            </w:r>
            <w:r w:rsidR="00AC7536">
              <w:rPr>
                <w:noProof/>
                <w:webHidden/>
              </w:rPr>
              <w:instrText xml:space="preserve"> PAGEREF _Toc72595037 \h </w:instrText>
            </w:r>
            <w:r w:rsidR="00AC7536">
              <w:rPr>
                <w:noProof/>
                <w:webHidden/>
              </w:rPr>
            </w:r>
            <w:r w:rsidR="00AC7536">
              <w:rPr>
                <w:noProof/>
                <w:webHidden/>
              </w:rPr>
              <w:fldChar w:fldCharType="separate"/>
            </w:r>
            <w:r w:rsidR="00AC7536">
              <w:rPr>
                <w:noProof/>
                <w:webHidden/>
              </w:rPr>
              <w:t>30</w:t>
            </w:r>
            <w:r w:rsidR="00AC7536">
              <w:rPr>
                <w:noProof/>
                <w:webHidden/>
              </w:rPr>
              <w:fldChar w:fldCharType="end"/>
            </w:r>
          </w:hyperlink>
        </w:p>
        <w:p w14:paraId="168652F8" w14:textId="526F03C2" w:rsidR="00AC7536" w:rsidRDefault="004E3908" w:rsidP="00B11AA8">
          <w:pPr>
            <w:pStyle w:val="Spistreci2"/>
            <w:spacing w:line="259" w:lineRule="auto"/>
            <w:rPr>
              <w:rFonts w:asciiTheme="minorHAnsi" w:eastAsiaTheme="minorEastAsia" w:hAnsiTheme="minorHAnsi"/>
              <w:noProof/>
              <w:lang w:eastAsia="pl-PL"/>
            </w:rPr>
          </w:pPr>
          <w:hyperlink w:anchor="_Toc72595038" w:history="1">
            <w:r w:rsidR="00AC7536" w:rsidRPr="00F9216F">
              <w:rPr>
                <w:rStyle w:val="Hipercze"/>
                <w:rFonts w:cstheme="minorHAnsi"/>
                <w:noProof/>
              </w:rPr>
              <w:t>ART. 18.</w:t>
            </w:r>
            <w:r w:rsidR="00AC7536">
              <w:rPr>
                <w:rFonts w:asciiTheme="minorHAnsi" w:eastAsiaTheme="minorEastAsia" w:hAnsiTheme="minorHAnsi"/>
                <w:noProof/>
                <w:lang w:eastAsia="pl-PL"/>
              </w:rPr>
              <w:tab/>
            </w:r>
            <w:r w:rsidR="00AC7536" w:rsidRPr="00F9216F">
              <w:rPr>
                <w:rStyle w:val="Hipercze"/>
                <w:rFonts w:cstheme="minorHAnsi"/>
                <w:noProof/>
              </w:rPr>
              <w:t>[WERYFIKACJA DEMONSTRATORA]</w:t>
            </w:r>
            <w:r w:rsidR="00AC7536">
              <w:rPr>
                <w:noProof/>
                <w:webHidden/>
              </w:rPr>
              <w:tab/>
            </w:r>
            <w:r w:rsidR="00AC7536">
              <w:rPr>
                <w:noProof/>
                <w:webHidden/>
              </w:rPr>
              <w:fldChar w:fldCharType="begin"/>
            </w:r>
            <w:r w:rsidR="00AC7536">
              <w:rPr>
                <w:noProof/>
                <w:webHidden/>
              </w:rPr>
              <w:instrText xml:space="preserve"> PAGEREF _Toc72595038 \h </w:instrText>
            </w:r>
            <w:r w:rsidR="00AC7536">
              <w:rPr>
                <w:noProof/>
                <w:webHidden/>
              </w:rPr>
            </w:r>
            <w:r w:rsidR="00AC7536">
              <w:rPr>
                <w:noProof/>
                <w:webHidden/>
              </w:rPr>
              <w:fldChar w:fldCharType="separate"/>
            </w:r>
            <w:r w:rsidR="00AC7536">
              <w:rPr>
                <w:noProof/>
                <w:webHidden/>
              </w:rPr>
              <w:t>31</w:t>
            </w:r>
            <w:r w:rsidR="00AC7536">
              <w:rPr>
                <w:noProof/>
                <w:webHidden/>
              </w:rPr>
              <w:fldChar w:fldCharType="end"/>
            </w:r>
          </w:hyperlink>
        </w:p>
        <w:p w14:paraId="3A29AC97" w14:textId="510C8EDC" w:rsidR="00AC7536" w:rsidRDefault="004E3908" w:rsidP="00B11AA8">
          <w:pPr>
            <w:pStyle w:val="Spistreci2"/>
            <w:spacing w:line="259" w:lineRule="auto"/>
            <w:rPr>
              <w:rFonts w:asciiTheme="minorHAnsi" w:eastAsiaTheme="minorEastAsia" w:hAnsiTheme="minorHAnsi"/>
              <w:noProof/>
              <w:lang w:eastAsia="pl-PL"/>
            </w:rPr>
          </w:pPr>
          <w:hyperlink w:anchor="_Toc72595039" w:history="1">
            <w:r w:rsidR="00AC7536" w:rsidRPr="00F9216F">
              <w:rPr>
                <w:rStyle w:val="Hipercze"/>
                <w:noProof/>
              </w:rPr>
              <w:t>ART. 19.</w:t>
            </w:r>
            <w:r w:rsidR="00AC7536">
              <w:rPr>
                <w:rFonts w:asciiTheme="minorHAnsi" w:eastAsiaTheme="minorEastAsia" w:hAnsiTheme="minorHAnsi"/>
                <w:noProof/>
                <w:lang w:eastAsia="pl-PL"/>
              </w:rPr>
              <w:tab/>
            </w:r>
            <w:r w:rsidR="00AC7536" w:rsidRPr="00F9216F">
              <w:rPr>
                <w:rStyle w:val="Hipercze"/>
                <w:noProof/>
              </w:rPr>
              <w:t>[SKUTKI OPÓŹNIEŃ]</w:t>
            </w:r>
            <w:r w:rsidR="00AC7536">
              <w:rPr>
                <w:noProof/>
                <w:webHidden/>
              </w:rPr>
              <w:tab/>
            </w:r>
            <w:r w:rsidR="00AC7536">
              <w:rPr>
                <w:noProof/>
                <w:webHidden/>
              </w:rPr>
              <w:fldChar w:fldCharType="begin"/>
            </w:r>
            <w:r w:rsidR="00AC7536">
              <w:rPr>
                <w:noProof/>
                <w:webHidden/>
              </w:rPr>
              <w:instrText xml:space="preserve"> PAGEREF _Toc72595039 \h </w:instrText>
            </w:r>
            <w:r w:rsidR="00AC7536">
              <w:rPr>
                <w:noProof/>
                <w:webHidden/>
              </w:rPr>
            </w:r>
            <w:r w:rsidR="00AC7536">
              <w:rPr>
                <w:noProof/>
                <w:webHidden/>
              </w:rPr>
              <w:fldChar w:fldCharType="separate"/>
            </w:r>
            <w:r w:rsidR="00AC7536">
              <w:rPr>
                <w:noProof/>
                <w:webHidden/>
              </w:rPr>
              <w:t>32</w:t>
            </w:r>
            <w:r w:rsidR="00AC7536">
              <w:rPr>
                <w:noProof/>
                <w:webHidden/>
              </w:rPr>
              <w:fldChar w:fldCharType="end"/>
            </w:r>
          </w:hyperlink>
        </w:p>
        <w:p w14:paraId="6BCEF50B" w14:textId="36739253" w:rsidR="00AC7536" w:rsidRDefault="004E3908" w:rsidP="00B11AA8">
          <w:pPr>
            <w:pStyle w:val="Spistreci1"/>
            <w:tabs>
              <w:tab w:val="left" w:pos="1320"/>
            </w:tabs>
            <w:rPr>
              <w:rFonts w:asciiTheme="minorHAnsi" w:eastAsiaTheme="minorEastAsia" w:hAnsiTheme="minorHAnsi"/>
              <w:noProof/>
              <w:lang w:eastAsia="pl-PL"/>
            </w:rPr>
          </w:pPr>
          <w:hyperlink w:anchor="_Toc72595040" w:history="1">
            <w:r w:rsidR="00AC7536" w:rsidRPr="00F9216F">
              <w:rPr>
                <w:rStyle w:val="Hipercze"/>
                <w:noProof/>
              </w:rPr>
              <w:t>ROZDZIAŁ V.</w:t>
            </w:r>
            <w:r w:rsidR="00AC7536">
              <w:rPr>
                <w:rFonts w:asciiTheme="minorHAnsi" w:eastAsiaTheme="minorEastAsia" w:hAnsiTheme="minorHAnsi"/>
                <w:noProof/>
                <w:lang w:eastAsia="pl-PL"/>
              </w:rPr>
              <w:tab/>
            </w:r>
            <w:r w:rsidR="00AC7536" w:rsidRPr="00F9216F">
              <w:rPr>
                <w:rStyle w:val="Hipercze"/>
                <w:noProof/>
              </w:rPr>
              <w:t>ETAP III I WERYFIKACJA ROZWIĄZANIA</w:t>
            </w:r>
            <w:r w:rsidR="00AC7536">
              <w:rPr>
                <w:noProof/>
                <w:webHidden/>
              </w:rPr>
              <w:tab/>
            </w:r>
            <w:r w:rsidR="00AC7536">
              <w:rPr>
                <w:noProof/>
                <w:webHidden/>
              </w:rPr>
              <w:fldChar w:fldCharType="begin"/>
            </w:r>
            <w:r w:rsidR="00AC7536">
              <w:rPr>
                <w:noProof/>
                <w:webHidden/>
              </w:rPr>
              <w:instrText xml:space="preserve"> PAGEREF _Toc72595040 \h </w:instrText>
            </w:r>
            <w:r w:rsidR="00AC7536">
              <w:rPr>
                <w:noProof/>
                <w:webHidden/>
              </w:rPr>
            </w:r>
            <w:r w:rsidR="00AC7536">
              <w:rPr>
                <w:noProof/>
                <w:webHidden/>
              </w:rPr>
              <w:fldChar w:fldCharType="separate"/>
            </w:r>
            <w:r w:rsidR="00AC7536">
              <w:rPr>
                <w:noProof/>
                <w:webHidden/>
              </w:rPr>
              <w:t>32</w:t>
            </w:r>
            <w:r w:rsidR="00AC7536">
              <w:rPr>
                <w:noProof/>
                <w:webHidden/>
              </w:rPr>
              <w:fldChar w:fldCharType="end"/>
            </w:r>
          </w:hyperlink>
        </w:p>
        <w:p w14:paraId="7D9B9F2D" w14:textId="0FE85C99" w:rsidR="00AC7536" w:rsidRDefault="004E3908" w:rsidP="00B11AA8">
          <w:pPr>
            <w:pStyle w:val="Spistreci2"/>
            <w:spacing w:line="259" w:lineRule="auto"/>
            <w:rPr>
              <w:rFonts w:asciiTheme="minorHAnsi" w:eastAsiaTheme="minorEastAsia" w:hAnsiTheme="minorHAnsi"/>
              <w:noProof/>
              <w:lang w:eastAsia="pl-PL"/>
            </w:rPr>
          </w:pPr>
          <w:hyperlink w:anchor="_Toc72595041" w:history="1">
            <w:r w:rsidR="00AC7536" w:rsidRPr="00F9216F">
              <w:rPr>
                <w:rStyle w:val="Hipercze"/>
                <w:noProof/>
              </w:rPr>
              <w:t>ART. 20.</w:t>
            </w:r>
            <w:r w:rsidR="00AC7536">
              <w:rPr>
                <w:rFonts w:asciiTheme="minorHAnsi" w:eastAsiaTheme="minorEastAsia" w:hAnsiTheme="minorHAnsi"/>
                <w:noProof/>
                <w:lang w:eastAsia="pl-PL"/>
              </w:rPr>
              <w:tab/>
            </w:r>
            <w:r w:rsidR="00AC7536" w:rsidRPr="00F9216F">
              <w:rPr>
                <w:rStyle w:val="Hipercze"/>
                <w:noProof/>
              </w:rPr>
              <w:t>[ETAP III]</w:t>
            </w:r>
            <w:r w:rsidR="00AC7536">
              <w:rPr>
                <w:noProof/>
                <w:webHidden/>
              </w:rPr>
              <w:tab/>
            </w:r>
            <w:r w:rsidR="00AC7536">
              <w:rPr>
                <w:noProof/>
                <w:webHidden/>
              </w:rPr>
              <w:fldChar w:fldCharType="begin"/>
            </w:r>
            <w:r w:rsidR="00AC7536">
              <w:rPr>
                <w:noProof/>
                <w:webHidden/>
              </w:rPr>
              <w:instrText xml:space="preserve"> PAGEREF _Toc72595041 \h </w:instrText>
            </w:r>
            <w:r w:rsidR="00AC7536">
              <w:rPr>
                <w:noProof/>
                <w:webHidden/>
              </w:rPr>
            </w:r>
            <w:r w:rsidR="00AC7536">
              <w:rPr>
                <w:noProof/>
                <w:webHidden/>
              </w:rPr>
              <w:fldChar w:fldCharType="separate"/>
            </w:r>
            <w:r w:rsidR="00AC7536">
              <w:rPr>
                <w:noProof/>
                <w:webHidden/>
              </w:rPr>
              <w:t>32</w:t>
            </w:r>
            <w:r w:rsidR="00AC7536">
              <w:rPr>
                <w:noProof/>
                <w:webHidden/>
              </w:rPr>
              <w:fldChar w:fldCharType="end"/>
            </w:r>
          </w:hyperlink>
        </w:p>
        <w:p w14:paraId="56368F09" w14:textId="4C11C973" w:rsidR="00AC7536" w:rsidRDefault="004E3908" w:rsidP="00B11AA8">
          <w:pPr>
            <w:pStyle w:val="Spistreci2"/>
            <w:spacing w:line="259" w:lineRule="auto"/>
            <w:rPr>
              <w:rFonts w:asciiTheme="minorHAnsi" w:eastAsiaTheme="minorEastAsia" w:hAnsiTheme="minorHAnsi"/>
              <w:noProof/>
              <w:lang w:eastAsia="pl-PL"/>
            </w:rPr>
          </w:pPr>
          <w:hyperlink w:anchor="_Toc72595042" w:history="1">
            <w:r w:rsidR="00AC7536" w:rsidRPr="00F9216F">
              <w:rPr>
                <w:rStyle w:val="Hipercze"/>
                <w:noProof/>
              </w:rPr>
              <w:t>ART. 21.</w:t>
            </w:r>
            <w:r w:rsidR="00AC7536">
              <w:rPr>
                <w:rFonts w:asciiTheme="minorHAnsi" w:eastAsiaTheme="minorEastAsia" w:hAnsiTheme="minorHAnsi"/>
                <w:noProof/>
                <w:lang w:eastAsia="pl-PL"/>
              </w:rPr>
              <w:tab/>
            </w:r>
            <w:r w:rsidR="00AC7536" w:rsidRPr="00F9216F">
              <w:rPr>
                <w:rStyle w:val="Hipercze"/>
                <w:noProof/>
              </w:rPr>
              <w:t>[ZOBOWIĄZANIA WYKONAWCY ZWIĄZANE Z UTRZYMANIEM DEMONSTRATORA PO ZAKOŃCZENIU PRAC B+R]</w:t>
            </w:r>
            <w:r w:rsidR="00AC7536">
              <w:rPr>
                <w:noProof/>
                <w:webHidden/>
              </w:rPr>
              <w:tab/>
            </w:r>
            <w:r w:rsidR="00AC7536">
              <w:rPr>
                <w:noProof/>
                <w:webHidden/>
              </w:rPr>
              <w:fldChar w:fldCharType="begin"/>
            </w:r>
            <w:r w:rsidR="00AC7536">
              <w:rPr>
                <w:noProof/>
                <w:webHidden/>
              </w:rPr>
              <w:instrText xml:space="preserve"> PAGEREF _Toc72595042 \h </w:instrText>
            </w:r>
            <w:r w:rsidR="00AC7536">
              <w:rPr>
                <w:noProof/>
                <w:webHidden/>
              </w:rPr>
            </w:r>
            <w:r w:rsidR="00AC7536">
              <w:rPr>
                <w:noProof/>
                <w:webHidden/>
              </w:rPr>
              <w:fldChar w:fldCharType="separate"/>
            </w:r>
            <w:r w:rsidR="00AC7536">
              <w:rPr>
                <w:noProof/>
                <w:webHidden/>
              </w:rPr>
              <w:t>33</w:t>
            </w:r>
            <w:r w:rsidR="00AC7536">
              <w:rPr>
                <w:noProof/>
                <w:webHidden/>
              </w:rPr>
              <w:fldChar w:fldCharType="end"/>
            </w:r>
          </w:hyperlink>
        </w:p>
        <w:p w14:paraId="061A38B2" w14:textId="3B36523C" w:rsidR="00AC7536" w:rsidRDefault="004E3908" w:rsidP="00B11AA8">
          <w:pPr>
            <w:pStyle w:val="Spistreci1"/>
            <w:tabs>
              <w:tab w:val="left" w:pos="1540"/>
            </w:tabs>
            <w:rPr>
              <w:rFonts w:asciiTheme="minorHAnsi" w:eastAsiaTheme="minorEastAsia" w:hAnsiTheme="minorHAnsi"/>
              <w:noProof/>
              <w:lang w:eastAsia="pl-PL"/>
            </w:rPr>
          </w:pPr>
          <w:hyperlink w:anchor="_Toc72595043" w:history="1">
            <w:r w:rsidR="00AC7536" w:rsidRPr="00F9216F">
              <w:rPr>
                <w:rStyle w:val="Hipercze"/>
                <w:noProof/>
              </w:rPr>
              <w:t>ROZDZIAŁ VI.</w:t>
            </w:r>
            <w:r w:rsidR="00AC7536">
              <w:rPr>
                <w:rFonts w:asciiTheme="minorHAnsi" w:eastAsiaTheme="minorEastAsia" w:hAnsiTheme="minorHAnsi"/>
                <w:noProof/>
                <w:lang w:eastAsia="pl-PL"/>
              </w:rPr>
              <w:tab/>
            </w:r>
            <w:r w:rsidR="00AC7536" w:rsidRPr="00F9216F">
              <w:rPr>
                <w:rStyle w:val="Hipercze"/>
                <w:noProof/>
              </w:rPr>
              <w:t>ODBIORY ETAPÓW, WYNAGRODZENIE, ZALICZKI, ZABEZPIECZENIE WYKONANIA UMOWY</w:t>
            </w:r>
            <w:r w:rsidR="00AC7536">
              <w:rPr>
                <w:noProof/>
                <w:webHidden/>
              </w:rPr>
              <w:tab/>
            </w:r>
            <w:r w:rsidR="00AC7536">
              <w:rPr>
                <w:noProof/>
                <w:webHidden/>
              </w:rPr>
              <w:fldChar w:fldCharType="begin"/>
            </w:r>
            <w:r w:rsidR="00AC7536">
              <w:rPr>
                <w:noProof/>
                <w:webHidden/>
              </w:rPr>
              <w:instrText xml:space="preserve"> PAGEREF _Toc72595043 \h </w:instrText>
            </w:r>
            <w:r w:rsidR="00AC7536">
              <w:rPr>
                <w:noProof/>
                <w:webHidden/>
              </w:rPr>
            </w:r>
            <w:r w:rsidR="00AC7536">
              <w:rPr>
                <w:noProof/>
                <w:webHidden/>
              </w:rPr>
              <w:fldChar w:fldCharType="separate"/>
            </w:r>
            <w:r w:rsidR="00AC7536">
              <w:rPr>
                <w:noProof/>
                <w:webHidden/>
              </w:rPr>
              <w:t>34</w:t>
            </w:r>
            <w:r w:rsidR="00AC7536">
              <w:rPr>
                <w:noProof/>
                <w:webHidden/>
              </w:rPr>
              <w:fldChar w:fldCharType="end"/>
            </w:r>
          </w:hyperlink>
        </w:p>
        <w:p w14:paraId="36FDB1C6" w14:textId="72711367" w:rsidR="00AC7536" w:rsidRDefault="004E3908" w:rsidP="00B11AA8">
          <w:pPr>
            <w:pStyle w:val="Spistreci2"/>
            <w:spacing w:line="259" w:lineRule="auto"/>
            <w:rPr>
              <w:rFonts w:asciiTheme="minorHAnsi" w:eastAsiaTheme="minorEastAsia" w:hAnsiTheme="minorHAnsi"/>
              <w:noProof/>
              <w:lang w:eastAsia="pl-PL"/>
            </w:rPr>
          </w:pPr>
          <w:hyperlink w:anchor="_Toc72595044" w:history="1">
            <w:r w:rsidR="00AC7536" w:rsidRPr="00F9216F">
              <w:rPr>
                <w:rStyle w:val="Hipercze"/>
                <w:noProof/>
              </w:rPr>
              <w:t>ART. 22.</w:t>
            </w:r>
            <w:r w:rsidR="00AC7536">
              <w:rPr>
                <w:rFonts w:asciiTheme="minorHAnsi" w:eastAsiaTheme="minorEastAsia" w:hAnsiTheme="minorHAnsi"/>
                <w:noProof/>
                <w:lang w:eastAsia="pl-PL"/>
              </w:rPr>
              <w:tab/>
            </w:r>
            <w:r w:rsidR="00AC7536" w:rsidRPr="00F9216F">
              <w:rPr>
                <w:rStyle w:val="Hipercze"/>
                <w:noProof/>
              </w:rPr>
              <w:t>[ODBIORY ETAPU]</w:t>
            </w:r>
            <w:r w:rsidR="00AC7536">
              <w:rPr>
                <w:noProof/>
                <w:webHidden/>
              </w:rPr>
              <w:tab/>
            </w:r>
            <w:r w:rsidR="00AC7536">
              <w:rPr>
                <w:noProof/>
                <w:webHidden/>
              </w:rPr>
              <w:fldChar w:fldCharType="begin"/>
            </w:r>
            <w:r w:rsidR="00AC7536">
              <w:rPr>
                <w:noProof/>
                <w:webHidden/>
              </w:rPr>
              <w:instrText xml:space="preserve"> PAGEREF _Toc72595044 \h </w:instrText>
            </w:r>
            <w:r w:rsidR="00AC7536">
              <w:rPr>
                <w:noProof/>
                <w:webHidden/>
              </w:rPr>
            </w:r>
            <w:r w:rsidR="00AC7536">
              <w:rPr>
                <w:noProof/>
                <w:webHidden/>
              </w:rPr>
              <w:fldChar w:fldCharType="separate"/>
            </w:r>
            <w:r w:rsidR="00AC7536">
              <w:rPr>
                <w:noProof/>
                <w:webHidden/>
              </w:rPr>
              <w:t>34</w:t>
            </w:r>
            <w:r w:rsidR="00AC7536">
              <w:rPr>
                <w:noProof/>
                <w:webHidden/>
              </w:rPr>
              <w:fldChar w:fldCharType="end"/>
            </w:r>
          </w:hyperlink>
        </w:p>
        <w:p w14:paraId="3D99B9BE" w14:textId="2E58DE3E" w:rsidR="00AC7536" w:rsidRDefault="004E3908" w:rsidP="00B11AA8">
          <w:pPr>
            <w:pStyle w:val="Spistreci2"/>
            <w:spacing w:line="259" w:lineRule="auto"/>
            <w:rPr>
              <w:rFonts w:asciiTheme="minorHAnsi" w:eastAsiaTheme="minorEastAsia" w:hAnsiTheme="minorHAnsi"/>
              <w:noProof/>
              <w:lang w:eastAsia="pl-PL"/>
            </w:rPr>
          </w:pPr>
          <w:hyperlink w:anchor="_Toc72595045" w:history="1">
            <w:r w:rsidR="00AC7536" w:rsidRPr="00F9216F">
              <w:rPr>
                <w:rStyle w:val="Hipercze"/>
                <w:noProof/>
              </w:rPr>
              <w:t>ART. 23.</w:t>
            </w:r>
            <w:r w:rsidR="00AC7536">
              <w:rPr>
                <w:rFonts w:asciiTheme="minorHAnsi" w:eastAsiaTheme="minorEastAsia" w:hAnsiTheme="minorHAnsi"/>
                <w:noProof/>
                <w:lang w:eastAsia="pl-PL"/>
              </w:rPr>
              <w:tab/>
            </w:r>
            <w:r w:rsidR="00AC7536" w:rsidRPr="00F9216F">
              <w:rPr>
                <w:rStyle w:val="Hipercze"/>
                <w:noProof/>
              </w:rPr>
              <w:t>[WYNAGRODZENIE WYKONAWCY]</w:t>
            </w:r>
            <w:r w:rsidR="00AC7536">
              <w:rPr>
                <w:noProof/>
                <w:webHidden/>
              </w:rPr>
              <w:tab/>
            </w:r>
            <w:r w:rsidR="00AC7536">
              <w:rPr>
                <w:noProof/>
                <w:webHidden/>
              </w:rPr>
              <w:fldChar w:fldCharType="begin"/>
            </w:r>
            <w:r w:rsidR="00AC7536">
              <w:rPr>
                <w:noProof/>
                <w:webHidden/>
              </w:rPr>
              <w:instrText xml:space="preserve"> PAGEREF _Toc72595045 \h </w:instrText>
            </w:r>
            <w:r w:rsidR="00AC7536">
              <w:rPr>
                <w:noProof/>
                <w:webHidden/>
              </w:rPr>
            </w:r>
            <w:r w:rsidR="00AC7536">
              <w:rPr>
                <w:noProof/>
                <w:webHidden/>
              </w:rPr>
              <w:fldChar w:fldCharType="separate"/>
            </w:r>
            <w:r w:rsidR="00AC7536">
              <w:rPr>
                <w:noProof/>
                <w:webHidden/>
              </w:rPr>
              <w:t>35</w:t>
            </w:r>
            <w:r w:rsidR="00AC7536">
              <w:rPr>
                <w:noProof/>
                <w:webHidden/>
              </w:rPr>
              <w:fldChar w:fldCharType="end"/>
            </w:r>
          </w:hyperlink>
        </w:p>
        <w:p w14:paraId="4D778C6F" w14:textId="3447D2F6" w:rsidR="00AC7536" w:rsidRDefault="004E3908" w:rsidP="00B11AA8">
          <w:pPr>
            <w:pStyle w:val="Spistreci2"/>
            <w:spacing w:line="259" w:lineRule="auto"/>
            <w:rPr>
              <w:rFonts w:asciiTheme="minorHAnsi" w:eastAsiaTheme="minorEastAsia" w:hAnsiTheme="minorHAnsi"/>
              <w:noProof/>
              <w:lang w:eastAsia="pl-PL"/>
            </w:rPr>
          </w:pPr>
          <w:hyperlink w:anchor="_Toc72595046" w:history="1">
            <w:r w:rsidR="00AC7536" w:rsidRPr="00F9216F">
              <w:rPr>
                <w:rStyle w:val="Hipercze"/>
                <w:noProof/>
              </w:rPr>
              <w:t>ART. 24.</w:t>
            </w:r>
            <w:r w:rsidR="00AC7536">
              <w:rPr>
                <w:rFonts w:asciiTheme="minorHAnsi" w:eastAsiaTheme="minorEastAsia" w:hAnsiTheme="minorHAnsi"/>
                <w:noProof/>
                <w:lang w:eastAsia="pl-PL"/>
              </w:rPr>
              <w:tab/>
            </w:r>
            <w:r w:rsidR="00AC7536" w:rsidRPr="00F9216F">
              <w:rPr>
                <w:rStyle w:val="Hipercze"/>
                <w:noProof/>
              </w:rPr>
              <w:t>[ZALICZKI]</w:t>
            </w:r>
            <w:r w:rsidR="00AC7536">
              <w:rPr>
                <w:noProof/>
                <w:webHidden/>
              </w:rPr>
              <w:tab/>
            </w:r>
            <w:r w:rsidR="00AC7536">
              <w:rPr>
                <w:noProof/>
                <w:webHidden/>
              </w:rPr>
              <w:fldChar w:fldCharType="begin"/>
            </w:r>
            <w:r w:rsidR="00AC7536">
              <w:rPr>
                <w:noProof/>
                <w:webHidden/>
              </w:rPr>
              <w:instrText xml:space="preserve"> PAGEREF _Toc72595046 \h </w:instrText>
            </w:r>
            <w:r w:rsidR="00AC7536">
              <w:rPr>
                <w:noProof/>
                <w:webHidden/>
              </w:rPr>
            </w:r>
            <w:r w:rsidR="00AC7536">
              <w:rPr>
                <w:noProof/>
                <w:webHidden/>
              </w:rPr>
              <w:fldChar w:fldCharType="separate"/>
            </w:r>
            <w:r w:rsidR="00AC7536">
              <w:rPr>
                <w:noProof/>
                <w:webHidden/>
              </w:rPr>
              <w:t>38</w:t>
            </w:r>
            <w:r w:rsidR="00AC7536">
              <w:rPr>
                <w:noProof/>
                <w:webHidden/>
              </w:rPr>
              <w:fldChar w:fldCharType="end"/>
            </w:r>
          </w:hyperlink>
        </w:p>
        <w:p w14:paraId="7E535311" w14:textId="6D5CA176" w:rsidR="00AC7536" w:rsidRDefault="004E3908" w:rsidP="00B11AA8">
          <w:pPr>
            <w:pStyle w:val="Spistreci2"/>
            <w:spacing w:line="259" w:lineRule="auto"/>
            <w:rPr>
              <w:rFonts w:asciiTheme="minorHAnsi" w:eastAsiaTheme="minorEastAsia" w:hAnsiTheme="minorHAnsi"/>
              <w:noProof/>
              <w:lang w:eastAsia="pl-PL"/>
            </w:rPr>
          </w:pPr>
          <w:hyperlink w:anchor="_Toc72595047" w:history="1">
            <w:r w:rsidR="00AC7536" w:rsidRPr="00F9216F">
              <w:rPr>
                <w:rStyle w:val="Hipercze"/>
                <w:noProof/>
              </w:rPr>
              <w:t>ART. 25.</w:t>
            </w:r>
            <w:r w:rsidR="00AC7536">
              <w:rPr>
                <w:rFonts w:asciiTheme="minorHAnsi" w:eastAsiaTheme="minorEastAsia" w:hAnsiTheme="minorHAnsi"/>
                <w:noProof/>
                <w:lang w:eastAsia="pl-PL"/>
              </w:rPr>
              <w:tab/>
            </w:r>
            <w:r w:rsidR="00AC7536" w:rsidRPr="00F9216F">
              <w:rPr>
                <w:rStyle w:val="Hipercze"/>
                <w:noProof/>
              </w:rPr>
              <w:t>[DOKUMENTACJA DOTYCZĄCA WYNAGRODZENIA]</w:t>
            </w:r>
            <w:r w:rsidR="00AC7536">
              <w:rPr>
                <w:noProof/>
                <w:webHidden/>
              </w:rPr>
              <w:tab/>
            </w:r>
            <w:r w:rsidR="00AC7536">
              <w:rPr>
                <w:noProof/>
                <w:webHidden/>
              </w:rPr>
              <w:fldChar w:fldCharType="begin"/>
            </w:r>
            <w:r w:rsidR="00AC7536">
              <w:rPr>
                <w:noProof/>
                <w:webHidden/>
              </w:rPr>
              <w:instrText xml:space="preserve"> PAGEREF _Toc72595047 \h </w:instrText>
            </w:r>
            <w:r w:rsidR="00AC7536">
              <w:rPr>
                <w:noProof/>
                <w:webHidden/>
              </w:rPr>
            </w:r>
            <w:r w:rsidR="00AC7536">
              <w:rPr>
                <w:noProof/>
                <w:webHidden/>
              </w:rPr>
              <w:fldChar w:fldCharType="separate"/>
            </w:r>
            <w:r w:rsidR="00AC7536">
              <w:rPr>
                <w:noProof/>
                <w:webHidden/>
              </w:rPr>
              <w:t>41</w:t>
            </w:r>
            <w:r w:rsidR="00AC7536">
              <w:rPr>
                <w:noProof/>
                <w:webHidden/>
              </w:rPr>
              <w:fldChar w:fldCharType="end"/>
            </w:r>
          </w:hyperlink>
        </w:p>
        <w:p w14:paraId="5DA69DB9" w14:textId="0FCBE2E7" w:rsidR="00AC7536" w:rsidRDefault="004E3908" w:rsidP="00B11AA8">
          <w:pPr>
            <w:pStyle w:val="Spistreci2"/>
            <w:spacing w:line="259" w:lineRule="auto"/>
            <w:rPr>
              <w:rFonts w:asciiTheme="minorHAnsi" w:eastAsiaTheme="minorEastAsia" w:hAnsiTheme="minorHAnsi"/>
              <w:noProof/>
              <w:lang w:eastAsia="pl-PL"/>
            </w:rPr>
          </w:pPr>
          <w:hyperlink w:anchor="_Toc72595048" w:history="1">
            <w:r w:rsidR="00AC7536" w:rsidRPr="00F9216F">
              <w:rPr>
                <w:rStyle w:val="Hipercze"/>
                <w:noProof/>
              </w:rPr>
              <w:t>ART. 26.</w:t>
            </w:r>
            <w:r w:rsidR="00AC7536">
              <w:rPr>
                <w:rFonts w:asciiTheme="minorHAnsi" w:eastAsiaTheme="minorEastAsia" w:hAnsiTheme="minorHAnsi"/>
                <w:noProof/>
                <w:lang w:eastAsia="pl-PL"/>
              </w:rPr>
              <w:tab/>
            </w:r>
            <w:r w:rsidR="00AC7536" w:rsidRPr="00F9216F">
              <w:rPr>
                <w:rStyle w:val="Hipercze"/>
                <w:noProof/>
              </w:rPr>
              <w:t>[ZABEZPIECZENIE NALEŻYTEGO WYKONANIA UMOWY]</w:t>
            </w:r>
            <w:r w:rsidR="00AC7536">
              <w:rPr>
                <w:noProof/>
                <w:webHidden/>
              </w:rPr>
              <w:tab/>
            </w:r>
            <w:r w:rsidR="00AC7536">
              <w:rPr>
                <w:noProof/>
                <w:webHidden/>
              </w:rPr>
              <w:fldChar w:fldCharType="begin"/>
            </w:r>
            <w:r w:rsidR="00AC7536">
              <w:rPr>
                <w:noProof/>
                <w:webHidden/>
              </w:rPr>
              <w:instrText xml:space="preserve"> PAGEREF _Toc72595048 \h </w:instrText>
            </w:r>
            <w:r w:rsidR="00AC7536">
              <w:rPr>
                <w:noProof/>
                <w:webHidden/>
              </w:rPr>
            </w:r>
            <w:r w:rsidR="00AC7536">
              <w:rPr>
                <w:noProof/>
                <w:webHidden/>
              </w:rPr>
              <w:fldChar w:fldCharType="separate"/>
            </w:r>
            <w:r w:rsidR="00AC7536">
              <w:rPr>
                <w:noProof/>
                <w:webHidden/>
              </w:rPr>
              <w:t>41</w:t>
            </w:r>
            <w:r w:rsidR="00AC7536">
              <w:rPr>
                <w:noProof/>
                <w:webHidden/>
              </w:rPr>
              <w:fldChar w:fldCharType="end"/>
            </w:r>
          </w:hyperlink>
        </w:p>
        <w:p w14:paraId="5BFDA76F" w14:textId="44B03538" w:rsidR="00AC7536" w:rsidRDefault="004E3908" w:rsidP="00B11AA8">
          <w:pPr>
            <w:pStyle w:val="Spistreci1"/>
            <w:tabs>
              <w:tab w:val="left" w:pos="1540"/>
            </w:tabs>
            <w:rPr>
              <w:rFonts w:asciiTheme="minorHAnsi" w:eastAsiaTheme="minorEastAsia" w:hAnsiTheme="minorHAnsi"/>
              <w:noProof/>
              <w:lang w:eastAsia="pl-PL"/>
            </w:rPr>
          </w:pPr>
          <w:hyperlink w:anchor="_Toc72595049" w:history="1">
            <w:r w:rsidR="00AC7536" w:rsidRPr="00F9216F">
              <w:rPr>
                <w:rStyle w:val="Hipercze"/>
                <w:noProof/>
              </w:rPr>
              <w:t>ROZDZIAŁ VII.</w:t>
            </w:r>
            <w:r w:rsidR="00AC7536">
              <w:rPr>
                <w:rFonts w:asciiTheme="minorHAnsi" w:eastAsiaTheme="minorEastAsia" w:hAnsiTheme="minorHAnsi"/>
                <w:noProof/>
                <w:lang w:eastAsia="pl-PL"/>
              </w:rPr>
              <w:tab/>
            </w:r>
            <w:r w:rsidR="00AC7536" w:rsidRPr="00F9216F">
              <w:rPr>
                <w:rStyle w:val="Hipercze"/>
                <w:noProof/>
              </w:rPr>
              <w:t>PRAWA DO WŁASNOŚCI INTELEKTUALNEJ I KOMERCJALIZACJA ROZWIĄZANIA</w:t>
            </w:r>
            <w:r w:rsidR="00AC7536">
              <w:rPr>
                <w:noProof/>
                <w:webHidden/>
              </w:rPr>
              <w:tab/>
            </w:r>
            <w:r w:rsidR="00AC7536">
              <w:rPr>
                <w:noProof/>
                <w:webHidden/>
              </w:rPr>
              <w:fldChar w:fldCharType="begin"/>
            </w:r>
            <w:r w:rsidR="00AC7536">
              <w:rPr>
                <w:noProof/>
                <w:webHidden/>
              </w:rPr>
              <w:instrText xml:space="preserve"> PAGEREF _Toc72595049 \h </w:instrText>
            </w:r>
            <w:r w:rsidR="00AC7536">
              <w:rPr>
                <w:noProof/>
                <w:webHidden/>
              </w:rPr>
            </w:r>
            <w:r w:rsidR="00AC7536">
              <w:rPr>
                <w:noProof/>
                <w:webHidden/>
              </w:rPr>
              <w:fldChar w:fldCharType="separate"/>
            </w:r>
            <w:r w:rsidR="00AC7536">
              <w:rPr>
                <w:noProof/>
                <w:webHidden/>
              </w:rPr>
              <w:t>44</w:t>
            </w:r>
            <w:r w:rsidR="00AC7536">
              <w:rPr>
                <w:noProof/>
                <w:webHidden/>
              </w:rPr>
              <w:fldChar w:fldCharType="end"/>
            </w:r>
          </w:hyperlink>
        </w:p>
        <w:p w14:paraId="2D0D3660" w14:textId="0D1C6E4A" w:rsidR="00AC7536" w:rsidRDefault="004E3908" w:rsidP="00B11AA8">
          <w:pPr>
            <w:pStyle w:val="Spistreci2"/>
            <w:spacing w:line="259" w:lineRule="auto"/>
            <w:rPr>
              <w:rFonts w:asciiTheme="minorHAnsi" w:eastAsiaTheme="minorEastAsia" w:hAnsiTheme="minorHAnsi"/>
              <w:noProof/>
              <w:lang w:eastAsia="pl-PL"/>
            </w:rPr>
          </w:pPr>
          <w:hyperlink w:anchor="_Toc72595050" w:history="1">
            <w:r w:rsidR="00AC7536" w:rsidRPr="00F9216F">
              <w:rPr>
                <w:rStyle w:val="Hipercze"/>
                <w:noProof/>
              </w:rPr>
              <w:t>ART. 27.</w:t>
            </w:r>
            <w:r w:rsidR="00AC7536">
              <w:rPr>
                <w:rFonts w:asciiTheme="minorHAnsi" w:eastAsiaTheme="minorEastAsia" w:hAnsiTheme="minorHAnsi"/>
                <w:noProof/>
                <w:lang w:eastAsia="pl-PL"/>
              </w:rPr>
              <w:tab/>
            </w:r>
            <w:r w:rsidR="00AC7536" w:rsidRPr="00F9216F">
              <w:rPr>
                <w:rStyle w:val="Hipercze"/>
                <w:noProof/>
              </w:rPr>
              <w:t>[POSTANOWIENIA OGÓLNE]</w:t>
            </w:r>
            <w:r w:rsidR="00AC7536">
              <w:rPr>
                <w:noProof/>
                <w:webHidden/>
              </w:rPr>
              <w:tab/>
            </w:r>
            <w:r w:rsidR="00AC7536">
              <w:rPr>
                <w:noProof/>
                <w:webHidden/>
              </w:rPr>
              <w:fldChar w:fldCharType="begin"/>
            </w:r>
            <w:r w:rsidR="00AC7536">
              <w:rPr>
                <w:noProof/>
                <w:webHidden/>
              </w:rPr>
              <w:instrText xml:space="preserve"> PAGEREF _Toc72595050 \h </w:instrText>
            </w:r>
            <w:r w:rsidR="00AC7536">
              <w:rPr>
                <w:noProof/>
                <w:webHidden/>
              </w:rPr>
            </w:r>
            <w:r w:rsidR="00AC7536">
              <w:rPr>
                <w:noProof/>
                <w:webHidden/>
              </w:rPr>
              <w:fldChar w:fldCharType="separate"/>
            </w:r>
            <w:r w:rsidR="00AC7536">
              <w:rPr>
                <w:noProof/>
                <w:webHidden/>
              </w:rPr>
              <w:t>44</w:t>
            </w:r>
            <w:r w:rsidR="00AC7536">
              <w:rPr>
                <w:noProof/>
                <w:webHidden/>
              </w:rPr>
              <w:fldChar w:fldCharType="end"/>
            </w:r>
          </w:hyperlink>
        </w:p>
        <w:p w14:paraId="6EEBCDAD" w14:textId="762D0B11" w:rsidR="00AC7536" w:rsidRDefault="004E3908" w:rsidP="00B11AA8">
          <w:pPr>
            <w:pStyle w:val="Spistreci2"/>
            <w:spacing w:line="259" w:lineRule="auto"/>
            <w:rPr>
              <w:rFonts w:asciiTheme="minorHAnsi" w:eastAsiaTheme="minorEastAsia" w:hAnsiTheme="minorHAnsi"/>
              <w:noProof/>
              <w:lang w:eastAsia="pl-PL"/>
            </w:rPr>
          </w:pPr>
          <w:hyperlink w:anchor="_Toc72595051" w:history="1">
            <w:r w:rsidR="00AC7536" w:rsidRPr="00F9216F">
              <w:rPr>
                <w:rStyle w:val="Hipercze"/>
                <w:noProof/>
              </w:rPr>
              <w:t>ART. 28.</w:t>
            </w:r>
            <w:r w:rsidR="00AC7536">
              <w:rPr>
                <w:rFonts w:asciiTheme="minorHAnsi" w:eastAsiaTheme="minorEastAsia" w:hAnsiTheme="minorHAnsi"/>
                <w:noProof/>
                <w:lang w:eastAsia="pl-PL"/>
              </w:rPr>
              <w:tab/>
            </w:r>
            <w:r w:rsidR="00AC7536" w:rsidRPr="00F9216F">
              <w:rPr>
                <w:rStyle w:val="Hipercze"/>
                <w:noProof/>
              </w:rPr>
              <w:t>[POSTANOWIENIA DOTYCZĄCE WYNIKÓW PRAC B+R W ZAKRESIE KOMPONENTU PROCESOWEGO ORAZ REKOMENDACJA WYKONAWCY – DOBRE PRAKTYKI TRANSFORMACJI SYSTEMU ELEKTROCIEPŁOWNICZEGO W KIERUNKU OZE]</w:t>
            </w:r>
            <w:r w:rsidR="00AC7536">
              <w:rPr>
                <w:noProof/>
                <w:webHidden/>
              </w:rPr>
              <w:tab/>
            </w:r>
            <w:r w:rsidR="00AC7536">
              <w:rPr>
                <w:noProof/>
                <w:webHidden/>
              </w:rPr>
              <w:fldChar w:fldCharType="begin"/>
            </w:r>
            <w:r w:rsidR="00AC7536">
              <w:rPr>
                <w:noProof/>
                <w:webHidden/>
              </w:rPr>
              <w:instrText xml:space="preserve"> PAGEREF _Toc72595051 \h </w:instrText>
            </w:r>
            <w:r w:rsidR="00AC7536">
              <w:rPr>
                <w:noProof/>
                <w:webHidden/>
              </w:rPr>
            </w:r>
            <w:r w:rsidR="00AC7536">
              <w:rPr>
                <w:noProof/>
                <w:webHidden/>
              </w:rPr>
              <w:fldChar w:fldCharType="separate"/>
            </w:r>
            <w:r w:rsidR="00AC7536">
              <w:rPr>
                <w:noProof/>
                <w:webHidden/>
              </w:rPr>
              <w:t>48</w:t>
            </w:r>
            <w:r w:rsidR="00AC7536">
              <w:rPr>
                <w:noProof/>
                <w:webHidden/>
              </w:rPr>
              <w:fldChar w:fldCharType="end"/>
            </w:r>
          </w:hyperlink>
        </w:p>
        <w:p w14:paraId="673E46A7" w14:textId="36883BE0" w:rsidR="00AC7536" w:rsidRDefault="004E3908" w:rsidP="00B11AA8">
          <w:pPr>
            <w:pStyle w:val="Spistreci2"/>
            <w:spacing w:line="259" w:lineRule="auto"/>
            <w:rPr>
              <w:rFonts w:asciiTheme="minorHAnsi" w:eastAsiaTheme="minorEastAsia" w:hAnsiTheme="minorHAnsi"/>
              <w:noProof/>
              <w:lang w:eastAsia="pl-PL"/>
            </w:rPr>
          </w:pPr>
          <w:hyperlink w:anchor="_Toc72595052" w:history="1">
            <w:r w:rsidR="00AC7536" w:rsidRPr="00F9216F">
              <w:rPr>
                <w:rStyle w:val="Hipercze"/>
                <w:noProof/>
              </w:rPr>
              <w:t>ART. 29.</w:t>
            </w:r>
            <w:r w:rsidR="00AC7536">
              <w:rPr>
                <w:rFonts w:asciiTheme="minorHAnsi" w:eastAsiaTheme="minorEastAsia" w:hAnsiTheme="minorHAnsi"/>
                <w:noProof/>
                <w:lang w:eastAsia="pl-PL"/>
              </w:rPr>
              <w:tab/>
            </w:r>
            <w:r w:rsidR="00AC7536" w:rsidRPr="00F9216F">
              <w:rPr>
                <w:rStyle w:val="Hipercze"/>
                <w:noProof/>
              </w:rPr>
              <w:t>[KOMPONENT TECHNOLOGICZNY: WARIANT A]*</w:t>
            </w:r>
            <w:r w:rsidR="00AC7536">
              <w:rPr>
                <w:noProof/>
                <w:webHidden/>
              </w:rPr>
              <w:tab/>
            </w:r>
            <w:r w:rsidR="00AC7536">
              <w:rPr>
                <w:noProof/>
                <w:webHidden/>
              </w:rPr>
              <w:fldChar w:fldCharType="begin"/>
            </w:r>
            <w:r w:rsidR="00AC7536">
              <w:rPr>
                <w:noProof/>
                <w:webHidden/>
              </w:rPr>
              <w:instrText xml:space="preserve"> PAGEREF _Toc72595052 \h </w:instrText>
            </w:r>
            <w:r w:rsidR="00AC7536">
              <w:rPr>
                <w:noProof/>
                <w:webHidden/>
              </w:rPr>
            </w:r>
            <w:r w:rsidR="00AC7536">
              <w:rPr>
                <w:noProof/>
                <w:webHidden/>
              </w:rPr>
              <w:fldChar w:fldCharType="separate"/>
            </w:r>
            <w:r w:rsidR="00AC7536">
              <w:rPr>
                <w:noProof/>
                <w:webHidden/>
              </w:rPr>
              <w:t>52</w:t>
            </w:r>
            <w:r w:rsidR="00AC7536">
              <w:rPr>
                <w:noProof/>
                <w:webHidden/>
              </w:rPr>
              <w:fldChar w:fldCharType="end"/>
            </w:r>
          </w:hyperlink>
        </w:p>
        <w:p w14:paraId="5B296895" w14:textId="3209137F" w:rsidR="00AC7536" w:rsidRDefault="004E3908" w:rsidP="00B11AA8">
          <w:pPr>
            <w:pStyle w:val="Spistreci2"/>
            <w:spacing w:line="259" w:lineRule="auto"/>
            <w:rPr>
              <w:rFonts w:asciiTheme="minorHAnsi" w:eastAsiaTheme="minorEastAsia" w:hAnsiTheme="minorHAnsi"/>
              <w:noProof/>
              <w:lang w:eastAsia="pl-PL"/>
            </w:rPr>
          </w:pPr>
          <w:hyperlink w:anchor="_Toc72595053" w:history="1">
            <w:r w:rsidR="00AC7536" w:rsidRPr="00F9216F">
              <w:rPr>
                <w:rStyle w:val="Hipercze"/>
                <w:noProof/>
              </w:rPr>
              <w:t>ART. 30.</w:t>
            </w:r>
            <w:r w:rsidR="00AC7536">
              <w:rPr>
                <w:rFonts w:asciiTheme="minorHAnsi" w:eastAsiaTheme="minorEastAsia" w:hAnsiTheme="minorHAnsi"/>
                <w:noProof/>
                <w:lang w:eastAsia="pl-PL"/>
              </w:rPr>
              <w:tab/>
            </w:r>
            <w:r w:rsidR="00AC7536" w:rsidRPr="00F9216F">
              <w:rPr>
                <w:rStyle w:val="Hipercze"/>
                <w:noProof/>
              </w:rPr>
              <w:t>[KOMPONENT TECHNOLOGICZNY: WARIANT B]*</w:t>
            </w:r>
            <w:r w:rsidR="00AC7536">
              <w:rPr>
                <w:noProof/>
                <w:webHidden/>
              </w:rPr>
              <w:tab/>
            </w:r>
            <w:r w:rsidR="00AC7536">
              <w:rPr>
                <w:noProof/>
                <w:webHidden/>
              </w:rPr>
              <w:fldChar w:fldCharType="begin"/>
            </w:r>
            <w:r w:rsidR="00AC7536">
              <w:rPr>
                <w:noProof/>
                <w:webHidden/>
              </w:rPr>
              <w:instrText xml:space="preserve"> PAGEREF _Toc72595053 \h </w:instrText>
            </w:r>
            <w:r w:rsidR="00AC7536">
              <w:rPr>
                <w:noProof/>
                <w:webHidden/>
              </w:rPr>
            </w:r>
            <w:r w:rsidR="00AC7536">
              <w:rPr>
                <w:noProof/>
                <w:webHidden/>
              </w:rPr>
              <w:fldChar w:fldCharType="separate"/>
            </w:r>
            <w:r w:rsidR="00AC7536">
              <w:rPr>
                <w:noProof/>
                <w:webHidden/>
              </w:rPr>
              <w:t>65</w:t>
            </w:r>
            <w:r w:rsidR="00AC7536">
              <w:rPr>
                <w:noProof/>
                <w:webHidden/>
              </w:rPr>
              <w:fldChar w:fldCharType="end"/>
            </w:r>
          </w:hyperlink>
        </w:p>
        <w:p w14:paraId="5E9DF5E4" w14:textId="1BAEAF45" w:rsidR="00AC7536" w:rsidRDefault="004E3908" w:rsidP="00B11AA8">
          <w:pPr>
            <w:pStyle w:val="Spistreci1"/>
            <w:tabs>
              <w:tab w:val="left" w:pos="1540"/>
            </w:tabs>
            <w:rPr>
              <w:rFonts w:asciiTheme="minorHAnsi" w:eastAsiaTheme="minorEastAsia" w:hAnsiTheme="minorHAnsi"/>
              <w:noProof/>
              <w:lang w:eastAsia="pl-PL"/>
            </w:rPr>
          </w:pPr>
          <w:hyperlink w:anchor="_Toc72595054" w:history="1">
            <w:r w:rsidR="00AC7536" w:rsidRPr="00F9216F">
              <w:rPr>
                <w:rStyle w:val="Hipercze"/>
                <w:noProof/>
              </w:rPr>
              <w:t>ROZDZIAŁ VIII.</w:t>
            </w:r>
            <w:r w:rsidR="00AC7536">
              <w:rPr>
                <w:rFonts w:asciiTheme="minorHAnsi" w:eastAsiaTheme="minorEastAsia" w:hAnsiTheme="minorHAnsi"/>
                <w:noProof/>
                <w:lang w:eastAsia="pl-PL"/>
              </w:rPr>
              <w:tab/>
            </w:r>
            <w:r w:rsidR="00AC7536" w:rsidRPr="00F9216F">
              <w:rPr>
                <w:rStyle w:val="Hipercze"/>
                <w:noProof/>
              </w:rPr>
              <w:t>ZARZĄDZANIE I NADZÓR NAD WYKONANIEM UMOWY</w:t>
            </w:r>
            <w:r w:rsidR="00AC7536">
              <w:rPr>
                <w:noProof/>
                <w:webHidden/>
              </w:rPr>
              <w:tab/>
            </w:r>
            <w:r w:rsidR="00AC7536">
              <w:rPr>
                <w:noProof/>
                <w:webHidden/>
              </w:rPr>
              <w:fldChar w:fldCharType="begin"/>
            </w:r>
            <w:r w:rsidR="00AC7536">
              <w:rPr>
                <w:noProof/>
                <w:webHidden/>
              </w:rPr>
              <w:instrText xml:space="preserve"> PAGEREF _Toc72595054 \h </w:instrText>
            </w:r>
            <w:r w:rsidR="00AC7536">
              <w:rPr>
                <w:noProof/>
                <w:webHidden/>
              </w:rPr>
            </w:r>
            <w:r w:rsidR="00AC7536">
              <w:rPr>
                <w:noProof/>
                <w:webHidden/>
              </w:rPr>
              <w:fldChar w:fldCharType="separate"/>
            </w:r>
            <w:r w:rsidR="00AC7536">
              <w:rPr>
                <w:noProof/>
                <w:webHidden/>
              </w:rPr>
              <w:t>70</w:t>
            </w:r>
            <w:r w:rsidR="00AC7536">
              <w:rPr>
                <w:noProof/>
                <w:webHidden/>
              </w:rPr>
              <w:fldChar w:fldCharType="end"/>
            </w:r>
          </w:hyperlink>
        </w:p>
        <w:p w14:paraId="6CEF1CE4" w14:textId="42DBD3AE" w:rsidR="00AC7536" w:rsidRDefault="004E3908" w:rsidP="00B11AA8">
          <w:pPr>
            <w:pStyle w:val="Spistreci2"/>
            <w:spacing w:line="259" w:lineRule="auto"/>
            <w:rPr>
              <w:rFonts w:asciiTheme="minorHAnsi" w:eastAsiaTheme="minorEastAsia" w:hAnsiTheme="minorHAnsi"/>
              <w:noProof/>
              <w:lang w:eastAsia="pl-PL"/>
            </w:rPr>
          </w:pPr>
          <w:hyperlink w:anchor="_Toc72595055" w:history="1">
            <w:r w:rsidR="00AC7536" w:rsidRPr="00F9216F">
              <w:rPr>
                <w:rStyle w:val="Hipercze"/>
                <w:noProof/>
              </w:rPr>
              <w:t>ART. 31.</w:t>
            </w:r>
            <w:r w:rsidR="00AC7536">
              <w:rPr>
                <w:rFonts w:asciiTheme="minorHAnsi" w:eastAsiaTheme="minorEastAsia" w:hAnsiTheme="minorHAnsi"/>
                <w:noProof/>
                <w:lang w:eastAsia="pl-PL"/>
              </w:rPr>
              <w:tab/>
            </w:r>
            <w:r w:rsidR="00AC7536" w:rsidRPr="00F9216F">
              <w:rPr>
                <w:rStyle w:val="Hipercze"/>
                <w:noProof/>
              </w:rPr>
              <w:t>[MENADŻEROWIE PRZEDSIĘWZIĘCIA]</w:t>
            </w:r>
            <w:r w:rsidR="00AC7536">
              <w:rPr>
                <w:noProof/>
                <w:webHidden/>
              </w:rPr>
              <w:tab/>
            </w:r>
            <w:r w:rsidR="00AC7536">
              <w:rPr>
                <w:noProof/>
                <w:webHidden/>
              </w:rPr>
              <w:fldChar w:fldCharType="begin"/>
            </w:r>
            <w:r w:rsidR="00AC7536">
              <w:rPr>
                <w:noProof/>
                <w:webHidden/>
              </w:rPr>
              <w:instrText xml:space="preserve"> PAGEREF _Toc72595055 \h </w:instrText>
            </w:r>
            <w:r w:rsidR="00AC7536">
              <w:rPr>
                <w:noProof/>
                <w:webHidden/>
              </w:rPr>
            </w:r>
            <w:r w:rsidR="00AC7536">
              <w:rPr>
                <w:noProof/>
                <w:webHidden/>
              </w:rPr>
              <w:fldChar w:fldCharType="separate"/>
            </w:r>
            <w:r w:rsidR="00AC7536">
              <w:rPr>
                <w:noProof/>
                <w:webHidden/>
              </w:rPr>
              <w:t>70</w:t>
            </w:r>
            <w:r w:rsidR="00AC7536">
              <w:rPr>
                <w:noProof/>
                <w:webHidden/>
              </w:rPr>
              <w:fldChar w:fldCharType="end"/>
            </w:r>
          </w:hyperlink>
        </w:p>
        <w:p w14:paraId="2C345AB4" w14:textId="3DC90F51" w:rsidR="00AC7536" w:rsidRDefault="004E3908" w:rsidP="00B11AA8">
          <w:pPr>
            <w:pStyle w:val="Spistreci2"/>
            <w:spacing w:line="259" w:lineRule="auto"/>
            <w:rPr>
              <w:rFonts w:asciiTheme="minorHAnsi" w:eastAsiaTheme="minorEastAsia" w:hAnsiTheme="minorHAnsi"/>
              <w:noProof/>
              <w:lang w:eastAsia="pl-PL"/>
            </w:rPr>
          </w:pPr>
          <w:hyperlink w:anchor="_Toc72595056" w:history="1">
            <w:r w:rsidR="00AC7536" w:rsidRPr="00F9216F">
              <w:rPr>
                <w:rStyle w:val="Hipercze"/>
                <w:noProof/>
              </w:rPr>
              <w:t>ART. 32.</w:t>
            </w:r>
            <w:r w:rsidR="00AC7536">
              <w:rPr>
                <w:rFonts w:asciiTheme="minorHAnsi" w:eastAsiaTheme="minorEastAsia" w:hAnsiTheme="minorHAnsi"/>
                <w:noProof/>
                <w:lang w:eastAsia="pl-PL"/>
              </w:rPr>
              <w:tab/>
            </w:r>
            <w:r w:rsidR="00AC7536" w:rsidRPr="00F9216F">
              <w:rPr>
                <w:rStyle w:val="Hipercze"/>
                <w:noProof/>
              </w:rPr>
              <w:t>[ZEBRANIE UCZESTNIKÓW PRZEDSIĘWZIĘCIA]</w:t>
            </w:r>
            <w:r w:rsidR="00AC7536">
              <w:rPr>
                <w:noProof/>
                <w:webHidden/>
              </w:rPr>
              <w:tab/>
            </w:r>
            <w:r w:rsidR="00AC7536">
              <w:rPr>
                <w:noProof/>
                <w:webHidden/>
              </w:rPr>
              <w:fldChar w:fldCharType="begin"/>
            </w:r>
            <w:r w:rsidR="00AC7536">
              <w:rPr>
                <w:noProof/>
                <w:webHidden/>
              </w:rPr>
              <w:instrText xml:space="preserve"> PAGEREF _Toc72595056 \h </w:instrText>
            </w:r>
            <w:r w:rsidR="00AC7536">
              <w:rPr>
                <w:noProof/>
                <w:webHidden/>
              </w:rPr>
            </w:r>
            <w:r w:rsidR="00AC7536">
              <w:rPr>
                <w:noProof/>
                <w:webHidden/>
              </w:rPr>
              <w:fldChar w:fldCharType="separate"/>
            </w:r>
            <w:r w:rsidR="00AC7536">
              <w:rPr>
                <w:noProof/>
                <w:webHidden/>
              </w:rPr>
              <w:t>70</w:t>
            </w:r>
            <w:r w:rsidR="00AC7536">
              <w:rPr>
                <w:noProof/>
                <w:webHidden/>
              </w:rPr>
              <w:fldChar w:fldCharType="end"/>
            </w:r>
          </w:hyperlink>
        </w:p>
        <w:p w14:paraId="6F88793D" w14:textId="43524ABB" w:rsidR="00AC7536" w:rsidRDefault="004E3908" w:rsidP="00B11AA8">
          <w:pPr>
            <w:pStyle w:val="Spistreci2"/>
            <w:spacing w:line="259" w:lineRule="auto"/>
            <w:rPr>
              <w:rFonts w:asciiTheme="minorHAnsi" w:eastAsiaTheme="minorEastAsia" w:hAnsiTheme="minorHAnsi"/>
              <w:noProof/>
              <w:lang w:eastAsia="pl-PL"/>
            </w:rPr>
          </w:pPr>
          <w:hyperlink w:anchor="_Toc72595057" w:history="1">
            <w:r w:rsidR="00AC7536" w:rsidRPr="00F9216F">
              <w:rPr>
                <w:rStyle w:val="Hipercze"/>
                <w:noProof/>
              </w:rPr>
              <w:t>ART. 33.</w:t>
            </w:r>
            <w:r w:rsidR="00AC7536">
              <w:rPr>
                <w:rFonts w:asciiTheme="minorHAnsi" w:eastAsiaTheme="minorEastAsia" w:hAnsiTheme="minorHAnsi"/>
                <w:noProof/>
                <w:lang w:eastAsia="pl-PL"/>
              </w:rPr>
              <w:tab/>
            </w:r>
            <w:r w:rsidR="00AC7536" w:rsidRPr="00F9216F">
              <w:rPr>
                <w:rStyle w:val="Hipercze"/>
                <w:noProof/>
              </w:rPr>
              <w:t>[RAPORTOWANIE POSTĘPÓW, HARMONOGRAM RZECZOWO-FINANSOWY]</w:t>
            </w:r>
            <w:r w:rsidR="00AC7536">
              <w:rPr>
                <w:noProof/>
                <w:webHidden/>
              </w:rPr>
              <w:tab/>
            </w:r>
            <w:r w:rsidR="00AC7536">
              <w:rPr>
                <w:noProof/>
                <w:webHidden/>
              </w:rPr>
              <w:fldChar w:fldCharType="begin"/>
            </w:r>
            <w:r w:rsidR="00AC7536">
              <w:rPr>
                <w:noProof/>
                <w:webHidden/>
              </w:rPr>
              <w:instrText xml:space="preserve"> PAGEREF _Toc72595057 \h </w:instrText>
            </w:r>
            <w:r w:rsidR="00AC7536">
              <w:rPr>
                <w:noProof/>
                <w:webHidden/>
              </w:rPr>
            </w:r>
            <w:r w:rsidR="00AC7536">
              <w:rPr>
                <w:noProof/>
                <w:webHidden/>
              </w:rPr>
              <w:fldChar w:fldCharType="separate"/>
            </w:r>
            <w:r w:rsidR="00AC7536">
              <w:rPr>
                <w:noProof/>
                <w:webHidden/>
              </w:rPr>
              <w:t>70</w:t>
            </w:r>
            <w:r w:rsidR="00AC7536">
              <w:rPr>
                <w:noProof/>
                <w:webHidden/>
              </w:rPr>
              <w:fldChar w:fldCharType="end"/>
            </w:r>
          </w:hyperlink>
        </w:p>
        <w:p w14:paraId="61A00ECC" w14:textId="4A2183D9" w:rsidR="00AC7536" w:rsidRDefault="004E3908" w:rsidP="00B11AA8">
          <w:pPr>
            <w:pStyle w:val="Spistreci2"/>
            <w:spacing w:line="259" w:lineRule="auto"/>
            <w:rPr>
              <w:rFonts w:asciiTheme="minorHAnsi" w:eastAsiaTheme="minorEastAsia" w:hAnsiTheme="minorHAnsi"/>
              <w:noProof/>
              <w:lang w:eastAsia="pl-PL"/>
            </w:rPr>
          </w:pPr>
          <w:hyperlink w:anchor="_Toc72595058" w:history="1">
            <w:r w:rsidR="00AC7536" w:rsidRPr="00F9216F">
              <w:rPr>
                <w:rStyle w:val="Hipercze"/>
                <w:noProof/>
              </w:rPr>
              <w:t>ART. 34.</w:t>
            </w:r>
            <w:r w:rsidR="00AC7536">
              <w:rPr>
                <w:rFonts w:asciiTheme="minorHAnsi" w:eastAsiaTheme="minorEastAsia" w:hAnsiTheme="minorHAnsi"/>
                <w:noProof/>
                <w:lang w:eastAsia="pl-PL"/>
              </w:rPr>
              <w:tab/>
            </w:r>
            <w:r w:rsidR="00AC7536" w:rsidRPr="00F9216F">
              <w:rPr>
                <w:rStyle w:val="Hipercze"/>
                <w:noProof/>
              </w:rPr>
              <w:t>[KONTROLA]</w:t>
            </w:r>
            <w:r w:rsidR="00AC7536">
              <w:rPr>
                <w:noProof/>
                <w:webHidden/>
              </w:rPr>
              <w:tab/>
            </w:r>
            <w:r w:rsidR="00AC7536">
              <w:rPr>
                <w:noProof/>
                <w:webHidden/>
              </w:rPr>
              <w:fldChar w:fldCharType="begin"/>
            </w:r>
            <w:r w:rsidR="00AC7536">
              <w:rPr>
                <w:noProof/>
                <w:webHidden/>
              </w:rPr>
              <w:instrText xml:space="preserve"> PAGEREF _Toc72595058 \h </w:instrText>
            </w:r>
            <w:r w:rsidR="00AC7536">
              <w:rPr>
                <w:noProof/>
                <w:webHidden/>
              </w:rPr>
            </w:r>
            <w:r w:rsidR="00AC7536">
              <w:rPr>
                <w:noProof/>
                <w:webHidden/>
              </w:rPr>
              <w:fldChar w:fldCharType="separate"/>
            </w:r>
            <w:r w:rsidR="00AC7536">
              <w:rPr>
                <w:noProof/>
                <w:webHidden/>
              </w:rPr>
              <w:t>71</w:t>
            </w:r>
            <w:r w:rsidR="00AC7536">
              <w:rPr>
                <w:noProof/>
                <w:webHidden/>
              </w:rPr>
              <w:fldChar w:fldCharType="end"/>
            </w:r>
          </w:hyperlink>
        </w:p>
        <w:p w14:paraId="546488D7" w14:textId="56C611C8" w:rsidR="00AC7536" w:rsidRDefault="004E3908" w:rsidP="00B11AA8">
          <w:pPr>
            <w:pStyle w:val="Spistreci1"/>
            <w:tabs>
              <w:tab w:val="left" w:pos="1540"/>
            </w:tabs>
            <w:rPr>
              <w:rFonts w:asciiTheme="minorHAnsi" w:eastAsiaTheme="minorEastAsia" w:hAnsiTheme="minorHAnsi"/>
              <w:noProof/>
              <w:lang w:eastAsia="pl-PL"/>
            </w:rPr>
          </w:pPr>
          <w:hyperlink w:anchor="_Toc72595059" w:history="1">
            <w:r w:rsidR="00AC7536" w:rsidRPr="00F9216F">
              <w:rPr>
                <w:rStyle w:val="Hipercze"/>
                <w:noProof/>
              </w:rPr>
              <w:t>ROZDZIAŁ IX.</w:t>
            </w:r>
            <w:r w:rsidR="00AC7536">
              <w:rPr>
                <w:rFonts w:asciiTheme="minorHAnsi" w:eastAsiaTheme="minorEastAsia" w:hAnsiTheme="minorHAnsi"/>
                <w:noProof/>
                <w:lang w:eastAsia="pl-PL"/>
              </w:rPr>
              <w:tab/>
            </w:r>
            <w:r w:rsidR="00AC7536" w:rsidRPr="00F9216F">
              <w:rPr>
                <w:rStyle w:val="Hipercze"/>
                <w:noProof/>
              </w:rPr>
              <w:t>OBOWIĄZEK ZACHOWANIA POUFNOŚCI I DANE OSOBOWE</w:t>
            </w:r>
            <w:r w:rsidR="00AC7536">
              <w:rPr>
                <w:noProof/>
                <w:webHidden/>
              </w:rPr>
              <w:tab/>
            </w:r>
            <w:r w:rsidR="00AC7536">
              <w:rPr>
                <w:noProof/>
                <w:webHidden/>
              </w:rPr>
              <w:fldChar w:fldCharType="begin"/>
            </w:r>
            <w:r w:rsidR="00AC7536">
              <w:rPr>
                <w:noProof/>
                <w:webHidden/>
              </w:rPr>
              <w:instrText xml:space="preserve"> PAGEREF _Toc72595059 \h </w:instrText>
            </w:r>
            <w:r w:rsidR="00AC7536">
              <w:rPr>
                <w:noProof/>
                <w:webHidden/>
              </w:rPr>
            </w:r>
            <w:r w:rsidR="00AC7536">
              <w:rPr>
                <w:noProof/>
                <w:webHidden/>
              </w:rPr>
              <w:fldChar w:fldCharType="separate"/>
            </w:r>
            <w:r w:rsidR="00AC7536">
              <w:rPr>
                <w:noProof/>
                <w:webHidden/>
              </w:rPr>
              <w:t>72</w:t>
            </w:r>
            <w:r w:rsidR="00AC7536">
              <w:rPr>
                <w:noProof/>
                <w:webHidden/>
              </w:rPr>
              <w:fldChar w:fldCharType="end"/>
            </w:r>
          </w:hyperlink>
        </w:p>
        <w:p w14:paraId="2FE28D0D" w14:textId="4D2748A7" w:rsidR="00AC7536" w:rsidRDefault="004E3908" w:rsidP="00B11AA8">
          <w:pPr>
            <w:pStyle w:val="Spistreci2"/>
            <w:spacing w:line="259" w:lineRule="auto"/>
            <w:rPr>
              <w:rFonts w:asciiTheme="minorHAnsi" w:eastAsiaTheme="minorEastAsia" w:hAnsiTheme="minorHAnsi"/>
              <w:noProof/>
              <w:lang w:eastAsia="pl-PL"/>
            </w:rPr>
          </w:pPr>
          <w:hyperlink w:anchor="_Toc72595060" w:history="1">
            <w:r w:rsidR="00AC7536" w:rsidRPr="00F9216F">
              <w:rPr>
                <w:rStyle w:val="Hipercze"/>
                <w:noProof/>
              </w:rPr>
              <w:t>ART. 35.</w:t>
            </w:r>
            <w:r w:rsidR="00AC7536">
              <w:rPr>
                <w:rFonts w:asciiTheme="minorHAnsi" w:eastAsiaTheme="minorEastAsia" w:hAnsiTheme="minorHAnsi"/>
                <w:noProof/>
                <w:lang w:eastAsia="pl-PL"/>
              </w:rPr>
              <w:tab/>
            </w:r>
            <w:r w:rsidR="00AC7536" w:rsidRPr="00F9216F">
              <w:rPr>
                <w:rStyle w:val="Hipercze"/>
                <w:noProof/>
              </w:rPr>
              <w:t>[POUFNOŚĆ]</w:t>
            </w:r>
            <w:r w:rsidR="00AC7536">
              <w:rPr>
                <w:noProof/>
                <w:webHidden/>
              </w:rPr>
              <w:tab/>
            </w:r>
            <w:r w:rsidR="00AC7536">
              <w:rPr>
                <w:noProof/>
                <w:webHidden/>
              </w:rPr>
              <w:fldChar w:fldCharType="begin"/>
            </w:r>
            <w:r w:rsidR="00AC7536">
              <w:rPr>
                <w:noProof/>
                <w:webHidden/>
              </w:rPr>
              <w:instrText xml:space="preserve"> PAGEREF _Toc72595060 \h </w:instrText>
            </w:r>
            <w:r w:rsidR="00AC7536">
              <w:rPr>
                <w:noProof/>
                <w:webHidden/>
              </w:rPr>
            </w:r>
            <w:r w:rsidR="00AC7536">
              <w:rPr>
                <w:noProof/>
                <w:webHidden/>
              </w:rPr>
              <w:fldChar w:fldCharType="separate"/>
            </w:r>
            <w:r w:rsidR="00AC7536">
              <w:rPr>
                <w:noProof/>
                <w:webHidden/>
              </w:rPr>
              <w:t>72</w:t>
            </w:r>
            <w:r w:rsidR="00AC7536">
              <w:rPr>
                <w:noProof/>
                <w:webHidden/>
              </w:rPr>
              <w:fldChar w:fldCharType="end"/>
            </w:r>
          </w:hyperlink>
        </w:p>
        <w:p w14:paraId="214A099C" w14:textId="07A3F080" w:rsidR="00AC7536" w:rsidRDefault="004E3908" w:rsidP="00B11AA8">
          <w:pPr>
            <w:pStyle w:val="Spistreci1"/>
            <w:tabs>
              <w:tab w:val="left" w:pos="1320"/>
            </w:tabs>
            <w:rPr>
              <w:rFonts w:asciiTheme="minorHAnsi" w:eastAsiaTheme="minorEastAsia" w:hAnsiTheme="minorHAnsi"/>
              <w:noProof/>
              <w:lang w:eastAsia="pl-PL"/>
            </w:rPr>
          </w:pPr>
          <w:hyperlink w:anchor="_Toc72595061" w:history="1">
            <w:r w:rsidR="00AC7536" w:rsidRPr="00F9216F">
              <w:rPr>
                <w:rStyle w:val="Hipercze"/>
                <w:noProof/>
              </w:rPr>
              <w:t>ROZDZIAŁ X.</w:t>
            </w:r>
            <w:r w:rsidR="00AC7536">
              <w:rPr>
                <w:rFonts w:asciiTheme="minorHAnsi" w:eastAsiaTheme="minorEastAsia" w:hAnsiTheme="minorHAnsi"/>
                <w:noProof/>
                <w:lang w:eastAsia="pl-PL"/>
              </w:rPr>
              <w:tab/>
            </w:r>
            <w:r w:rsidR="00AC7536" w:rsidRPr="00F9216F">
              <w:rPr>
                <w:rStyle w:val="Hipercze"/>
                <w:noProof/>
              </w:rPr>
              <w:t>PRZENIESIENIE PRAW LUB OBOWIĄZKÓW</w:t>
            </w:r>
            <w:r w:rsidR="00AC7536">
              <w:rPr>
                <w:noProof/>
                <w:webHidden/>
              </w:rPr>
              <w:tab/>
            </w:r>
            <w:r w:rsidR="00AC7536">
              <w:rPr>
                <w:noProof/>
                <w:webHidden/>
              </w:rPr>
              <w:fldChar w:fldCharType="begin"/>
            </w:r>
            <w:r w:rsidR="00AC7536">
              <w:rPr>
                <w:noProof/>
                <w:webHidden/>
              </w:rPr>
              <w:instrText xml:space="preserve"> PAGEREF _Toc72595061 \h </w:instrText>
            </w:r>
            <w:r w:rsidR="00AC7536">
              <w:rPr>
                <w:noProof/>
                <w:webHidden/>
              </w:rPr>
            </w:r>
            <w:r w:rsidR="00AC7536">
              <w:rPr>
                <w:noProof/>
                <w:webHidden/>
              </w:rPr>
              <w:fldChar w:fldCharType="separate"/>
            </w:r>
            <w:r w:rsidR="00AC7536">
              <w:rPr>
                <w:noProof/>
                <w:webHidden/>
              </w:rPr>
              <w:t>73</w:t>
            </w:r>
            <w:r w:rsidR="00AC7536">
              <w:rPr>
                <w:noProof/>
                <w:webHidden/>
              </w:rPr>
              <w:fldChar w:fldCharType="end"/>
            </w:r>
          </w:hyperlink>
        </w:p>
        <w:p w14:paraId="305F7001" w14:textId="5F0D6143" w:rsidR="00AC7536" w:rsidRDefault="004E3908" w:rsidP="00B11AA8">
          <w:pPr>
            <w:pStyle w:val="Spistreci2"/>
            <w:spacing w:line="259" w:lineRule="auto"/>
            <w:rPr>
              <w:rFonts w:asciiTheme="minorHAnsi" w:eastAsiaTheme="minorEastAsia" w:hAnsiTheme="minorHAnsi"/>
              <w:noProof/>
              <w:lang w:eastAsia="pl-PL"/>
            </w:rPr>
          </w:pPr>
          <w:hyperlink w:anchor="_Toc72595062" w:history="1">
            <w:r w:rsidR="00AC7536" w:rsidRPr="00F9216F">
              <w:rPr>
                <w:rStyle w:val="Hipercze"/>
                <w:noProof/>
              </w:rPr>
              <w:t>ART. 36.</w:t>
            </w:r>
            <w:r w:rsidR="00AC7536">
              <w:rPr>
                <w:rFonts w:asciiTheme="minorHAnsi" w:eastAsiaTheme="minorEastAsia" w:hAnsiTheme="minorHAnsi"/>
                <w:noProof/>
                <w:lang w:eastAsia="pl-PL"/>
              </w:rPr>
              <w:tab/>
            </w:r>
            <w:r w:rsidR="00AC7536" w:rsidRPr="00F9216F">
              <w:rPr>
                <w:rStyle w:val="Hipercze"/>
                <w:noProof/>
              </w:rPr>
              <w:t>[PRZENIESIENIE PRAW LUB OBOWIĄZKÓW]</w:t>
            </w:r>
            <w:r w:rsidR="00AC7536">
              <w:rPr>
                <w:noProof/>
                <w:webHidden/>
              </w:rPr>
              <w:tab/>
            </w:r>
            <w:r w:rsidR="00AC7536">
              <w:rPr>
                <w:noProof/>
                <w:webHidden/>
              </w:rPr>
              <w:fldChar w:fldCharType="begin"/>
            </w:r>
            <w:r w:rsidR="00AC7536">
              <w:rPr>
                <w:noProof/>
                <w:webHidden/>
              </w:rPr>
              <w:instrText xml:space="preserve"> PAGEREF _Toc72595062 \h </w:instrText>
            </w:r>
            <w:r w:rsidR="00AC7536">
              <w:rPr>
                <w:noProof/>
                <w:webHidden/>
              </w:rPr>
            </w:r>
            <w:r w:rsidR="00AC7536">
              <w:rPr>
                <w:noProof/>
                <w:webHidden/>
              </w:rPr>
              <w:fldChar w:fldCharType="separate"/>
            </w:r>
            <w:r w:rsidR="00AC7536">
              <w:rPr>
                <w:noProof/>
                <w:webHidden/>
              </w:rPr>
              <w:t>73</w:t>
            </w:r>
            <w:r w:rsidR="00AC7536">
              <w:rPr>
                <w:noProof/>
                <w:webHidden/>
              </w:rPr>
              <w:fldChar w:fldCharType="end"/>
            </w:r>
          </w:hyperlink>
        </w:p>
        <w:p w14:paraId="58589108" w14:textId="3AAACC90" w:rsidR="00AC7536" w:rsidRDefault="004E3908" w:rsidP="00B11AA8">
          <w:pPr>
            <w:pStyle w:val="Spistreci1"/>
            <w:tabs>
              <w:tab w:val="left" w:pos="1540"/>
            </w:tabs>
            <w:rPr>
              <w:rFonts w:asciiTheme="minorHAnsi" w:eastAsiaTheme="minorEastAsia" w:hAnsiTheme="minorHAnsi"/>
              <w:noProof/>
              <w:lang w:eastAsia="pl-PL"/>
            </w:rPr>
          </w:pPr>
          <w:hyperlink w:anchor="_Toc72595063" w:history="1">
            <w:r w:rsidR="00AC7536" w:rsidRPr="00F9216F">
              <w:rPr>
                <w:rStyle w:val="Hipercze"/>
                <w:noProof/>
              </w:rPr>
              <w:t>ROZDZIAŁ XI.</w:t>
            </w:r>
            <w:r w:rsidR="00AC7536">
              <w:rPr>
                <w:rFonts w:asciiTheme="minorHAnsi" w:eastAsiaTheme="minorEastAsia" w:hAnsiTheme="minorHAnsi"/>
                <w:noProof/>
                <w:lang w:eastAsia="pl-PL"/>
              </w:rPr>
              <w:tab/>
            </w:r>
            <w:r w:rsidR="00AC7536" w:rsidRPr="00F9216F">
              <w:rPr>
                <w:rStyle w:val="Hipercze"/>
                <w:noProof/>
              </w:rPr>
              <w:t>WYGAŚNIĘCIE, ODSTĄPIENIE I WYPOWIEDZENIE UMOWY</w:t>
            </w:r>
            <w:r w:rsidR="00AC7536">
              <w:rPr>
                <w:noProof/>
                <w:webHidden/>
              </w:rPr>
              <w:tab/>
            </w:r>
            <w:r w:rsidR="00AC7536">
              <w:rPr>
                <w:noProof/>
                <w:webHidden/>
              </w:rPr>
              <w:fldChar w:fldCharType="begin"/>
            </w:r>
            <w:r w:rsidR="00AC7536">
              <w:rPr>
                <w:noProof/>
                <w:webHidden/>
              </w:rPr>
              <w:instrText xml:space="preserve"> PAGEREF _Toc72595063 \h </w:instrText>
            </w:r>
            <w:r w:rsidR="00AC7536">
              <w:rPr>
                <w:noProof/>
                <w:webHidden/>
              </w:rPr>
            </w:r>
            <w:r w:rsidR="00AC7536">
              <w:rPr>
                <w:noProof/>
                <w:webHidden/>
              </w:rPr>
              <w:fldChar w:fldCharType="separate"/>
            </w:r>
            <w:r w:rsidR="00AC7536">
              <w:rPr>
                <w:noProof/>
                <w:webHidden/>
              </w:rPr>
              <w:t>74</w:t>
            </w:r>
            <w:r w:rsidR="00AC7536">
              <w:rPr>
                <w:noProof/>
                <w:webHidden/>
              </w:rPr>
              <w:fldChar w:fldCharType="end"/>
            </w:r>
          </w:hyperlink>
        </w:p>
        <w:p w14:paraId="58C0C25C" w14:textId="3676AD1F" w:rsidR="00AC7536" w:rsidRDefault="004E3908" w:rsidP="00B11AA8">
          <w:pPr>
            <w:pStyle w:val="Spistreci2"/>
            <w:spacing w:line="259" w:lineRule="auto"/>
            <w:rPr>
              <w:rFonts w:asciiTheme="minorHAnsi" w:eastAsiaTheme="minorEastAsia" w:hAnsiTheme="minorHAnsi"/>
              <w:noProof/>
              <w:lang w:eastAsia="pl-PL"/>
            </w:rPr>
          </w:pPr>
          <w:hyperlink w:anchor="_Toc72595064" w:history="1">
            <w:r w:rsidR="00AC7536" w:rsidRPr="00F9216F">
              <w:rPr>
                <w:rStyle w:val="Hipercze"/>
                <w:noProof/>
              </w:rPr>
              <w:t>ART. 37.</w:t>
            </w:r>
            <w:r w:rsidR="00AC7536">
              <w:rPr>
                <w:rFonts w:asciiTheme="minorHAnsi" w:eastAsiaTheme="minorEastAsia" w:hAnsiTheme="minorHAnsi"/>
                <w:noProof/>
                <w:lang w:eastAsia="pl-PL"/>
              </w:rPr>
              <w:tab/>
            </w:r>
            <w:r w:rsidR="00AC7536" w:rsidRPr="00F9216F">
              <w:rPr>
                <w:rStyle w:val="Hipercze"/>
                <w:noProof/>
              </w:rPr>
              <w:t>[WYGAŚNIĘCIE UMOWY]</w:t>
            </w:r>
            <w:r w:rsidR="00AC7536">
              <w:rPr>
                <w:noProof/>
                <w:webHidden/>
              </w:rPr>
              <w:tab/>
            </w:r>
            <w:r w:rsidR="00AC7536">
              <w:rPr>
                <w:noProof/>
                <w:webHidden/>
              </w:rPr>
              <w:fldChar w:fldCharType="begin"/>
            </w:r>
            <w:r w:rsidR="00AC7536">
              <w:rPr>
                <w:noProof/>
                <w:webHidden/>
              </w:rPr>
              <w:instrText xml:space="preserve"> PAGEREF _Toc72595064 \h </w:instrText>
            </w:r>
            <w:r w:rsidR="00AC7536">
              <w:rPr>
                <w:noProof/>
                <w:webHidden/>
              </w:rPr>
            </w:r>
            <w:r w:rsidR="00AC7536">
              <w:rPr>
                <w:noProof/>
                <w:webHidden/>
              </w:rPr>
              <w:fldChar w:fldCharType="separate"/>
            </w:r>
            <w:r w:rsidR="00AC7536">
              <w:rPr>
                <w:noProof/>
                <w:webHidden/>
              </w:rPr>
              <w:t>74</w:t>
            </w:r>
            <w:r w:rsidR="00AC7536">
              <w:rPr>
                <w:noProof/>
                <w:webHidden/>
              </w:rPr>
              <w:fldChar w:fldCharType="end"/>
            </w:r>
          </w:hyperlink>
        </w:p>
        <w:p w14:paraId="75ED372F" w14:textId="35690159" w:rsidR="00AC7536" w:rsidRDefault="004E3908" w:rsidP="00B11AA8">
          <w:pPr>
            <w:pStyle w:val="Spistreci2"/>
            <w:spacing w:line="259" w:lineRule="auto"/>
            <w:rPr>
              <w:rFonts w:asciiTheme="minorHAnsi" w:eastAsiaTheme="minorEastAsia" w:hAnsiTheme="minorHAnsi"/>
              <w:noProof/>
              <w:lang w:eastAsia="pl-PL"/>
            </w:rPr>
          </w:pPr>
          <w:hyperlink w:anchor="_Toc72595065" w:history="1">
            <w:r w:rsidR="00AC7536" w:rsidRPr="00F9216F">
              <w:rPr>
                <w:rStyle w:val="Hipercze"/>
                <w:noProof/>
              </w:rPr>
              <w:t>ART. 38.</w:t>
            </w:r>
            <w:r w:rsidR="00AC7536">
              <w:rPr>
                <w:rFonts w:asciiTheme="minorHAnsi" w:eastAsiaTheme="minorEastAsia" w:hAnsiTheme="minorHAnsi"/>
                <w:noProof/>
                <w:lang w:eastAsia="pl-PL"/>
              </w:rPr>
              <w:tab/>
            </w:r>
            <w:r w:rsidR="00AC7536" w:rsidRPr="00F9216F">
              <w:rPr>
                <w:rStyle w:val="Hipercze"/>
                <w:noProof/>
              </w:rPr>
              <w:t>[WYPOWIEDZENIE UMOWY]</w:t>
            </w:r>
            <w:r w:rsidR="00AC7536">
              <w:rPr>
                <w:noProof/>
                <w:webHidden/>
              </w:rPr>
              <w:tab/>
            </w:r>
            <w:r w:rsidR="00AC7536">
              <w:rPr>
                <w:noProof/>
                <w:webHidden/>
              </w:rPr>
              <w:fldChar w:fldCharType="begin"/>
            </w:r>
            <w:r w:rsidR="00AC7536">
              <w:rPr>
                <w:noProof/>
                <w:webHidden/>
              </w:rPr>
              <w:instrText xml:space="preserve"> PAGEREF _Toc72595065 \h </w:instrText>
            </w:r>
            <w:r w:rsidR="00AC7536">
              <w:rPr>
                <w:noProof/>
                <w:webHidden/>
              </w:rPr>
            </w:r>
            <w:r w:rsidR="00AC7536">
              <w:rPr>
                <w:noProof/>
                <w:webHidden/>
              </w:rPr>
              <w:fldChar w:fldCharType="separate"/>
            </w:r>
            <w:r w:rsidR="00AC7536">
              <w:rPr>
                <w:noProof/>
                <w:webHidden/>
              </w:rPr>
              <w:t>74</w:t>
            </w:r>
            <w:r w:rsidR="00AC7536">
              <w:rPr>
                <w:noProof/>
                <w:webHidden/>
              </w:rPr>
              <w:fldChar w:fldCharType="end"/>
            </w:r>
          </w:hyperlink>
        </w:p>
        <w:p w14:paraId="286AF844" w14:textId="3760FE8F" w:rsidR="00AC7536" w:rsidRDefault="004E3908" w:rsidP="00B11AA8">
          <w:pPr>
            <w:pStyle w:val="Spistreci2"/>
            <w:spacing w:line="259" w:lineRule="auto"/>
            <w:rPr>
              <w:rFonts w:asciiTheme="minorHAnsi" w:eastAsiaTheme="minorEastAsia" w:hAnsiTheme="minorHAnsi"/>
              <w:noProof/>
              <w:lang w:eastAsia="pl-PL"/>
            </w:rPr>
          </w:pPr>
          <w:hyperlink w:anchor="_Toc72595066" w:history="1">
            <w:r w:rsidR="00AC7536" w:rsidRPr="00F9216F">
              <w:rPr>
                <w:rStyle w:val="Hipercze"/>
                <w:noProof/>
              </w:rPr>
              <w:t>ART. 39.</w:t>
            </w:r>
            <w:r w:rsidR="00AC7536">
              <w:rPr>
                <w:rFonts w:asciiTheme="minorHAnsi" w:eastAsiaTheme="minorEastAsia" w:hAnsiTheme="minorHAnsi"/>
                <w:noProof/>
                <w:lang w:eastAsia="pl-PL"/>
              </w:rPr>
              <w:tab/>
            </w:r>
            <w:r w:rsidR="00AC7536" w:rsidRPr="00F9216F">
              <w:rPr>
                <w:rStyle w:val="Hipercze"/>
                <w:noProof/>
              </w:rPr>
              <w:t>[ODSTĄPIENIE OD UMOWY]</w:t>
            </w:r>
            <w:r w:rsidR="00AC7536">
              <w:rPr>
                <w:noProof/>
                <w:webHidden/>
              </w:rPr>
              <w:tab/>
            </w:r>
            <w:r w:rsidR="00AC7536">
              <w:rPr>
                <w:noProof/>
                <w:webHidden/>
              </w:rPr>
              <w:fldChar w:fldCharType="begin"/>
            </w:r>
            <w:r w:rsidR="00AC7536">
              <w:rPr>
                <w:noProof/>
                <w:webHidden/>
              </w:rPr>
              <w:instrText xml:space="preserve"> PAGEREF _Toc72595066 \h </w:instrText>
            </w:r>
            <w:r w:rsidR="00AC7536">
              <w:rPr>
                <w:noProof/>
                <w:webHidden/>
              </w:rPr>
            </w:r>
            <w:r w:rsidR="00AC7536">
              <w:rPr>
                <w:noProof/>
                <w:webHidden/>
              </w:rPr>
              <w:fldChar w:fldCharType="separate"/>
            </w:r>
            <w:r w:rsidR="00AC7536">
              <w:rPr>
                <w:noProof/>
                <w:webHidden/>
              </w:rPr>
              <w:t>77</w:t>
            </w:r>
            <w:r w:rsidR="00AC7536">
              <w:rPr>
                <w:noProof/>
                <w:webHidden/>
              </w:rPr>
              <w:fldChar w:fldCharType="end"/>
            </w:r>
          </w:hyperlink>
        </w:p>
        <w:p w14:paraId="2AC31BA6" w14:textId="691F041D" w:rsidR="00AC7536" w:rsidRDefault="004E3908" w:rsidP="00B11AA8">
          <w:pPr>
            <w:pStyle w:val="Spistreci1"/>
            <w:tabs>
              <w:tab w:val="left" w:pos="1540"/>
            </w:tabs>
            <w:rPr>
              <w:rFonts w:asciiTheme="minorHAnsi" w:eastAsiaTheme="minorEastAsia" w:hAnsiTheme="minorHAnsi"/>
              <w:noProof/>
              <w:lang w:eastAsia="pl-PL"/>
            </w:rPr>
          </w:pPr>
          <w:hyperlink w:anchor="_Toc72595067" w:history="1">
            <w:r w:rsidR="00AC7536" w:rsidRPr="00F9216F">
              <w:rPr>
                <w:rStyle w:val="Hipercze"/>
                <w:noProof/>
              </w:rPr>
              <w:t>ROZDZIAŁ XII.</w:t>
            </w:r>
            <w:r w:rsidR="00AC7536">
              <w:rPr>
                <w:rFonts w:asciiTheme="minorHAnsi" w:eastAsiaTheme="minorEastAsia" w:hAnsiTheme="minorHAnsi"/>
                <w:noProof/>
                <w:lang w:eastAsia="pl-PL"/>
              </w:rPr>
              <w:tab/>
            </w:r>
            <w:r w:rsidR="00AC7536" w:rsidRPr="00F9216F">
              <w:rPr>
                <w:rStyle w:val="Hipercze"/>
                <w:noProof/>
              </w:rPr>
              <w:t>ODPOWIEDZIALNOŚĆ STRON I KARY UMOWNE</w:t>
            </w:r>
            <w:r w:rsidR="00AC7536">
              <w:rPr>
                <w:noProof/>
                <w:webHidden/>
              </w:rPr>
              <w:tab/>
            </w:r>
            <w:r w:rsidR="00AC7536">
              <w:rPr>
                <w:noProof/>
                <w:webHidden/>
              </w:rPr>
              <w:fldChar w:fldCharType="begin"/>
            </w:r>
            <w:r w:rsidR="00AC7536">
              <w:rPr>
                <w:noProof/>
                <w:webHidden/>
              </w:rPr>
              <w:instrText xml:space="preserve"> PAGEREF _Toc72595067 \h </w:instrText>
            </w:r>
            <w:r w:rsidR="00AC7536">
              <w:rPr>
                <w:noProof/>
                <w:webHidden/>
              </w:rPr>
            </w:r>
            <w:r w:rsidR="00AC7536">
              <w:rPr>
                <w:noProof/>
                <w:webHidden/>
              </w:rPr>
              <w:fldChar w:fldCharType="separate"/>
            </w:r>
            <w:r w:rsidR="00AC7536">
              <w:rPr>
                <w:noProof/>
                <w:webHidden/>
              </w:rPr>
              <w:t>79</w:t>
            </w:r>
            <w:r w:rsidR="00AC7536">
              <w:rPr>
                <w:noProof/>
                <w:webHidden/>
              </w:rPr>
              <w:fldChar w:fldCharType="end"/>
            </w:r>
          </w:hyperlink>
        </w:p>
        <w:p w14:paraId="1A088C12" w14:textId="6FD15F60" w:rsidR="00AC7536" w:rsidRDefault="004E3908" w:rsidP="00B11AA8">
          <w:pPr>
            <w:pStyle w:val="Spistreci2"/>
            <w:spacing w:line="259" w:lineRule="auto"/>
            <w:rPr>
              <w:rFonts w:asciiTheme="minorHAnsi" w:eastAsiaTheme="minorEastAsia" w:hAnsiTheme="minorHAnsi"/>
              <w:noProof/>
              <w:lang w:eastAsia="pl-PL"/>
            </w:rPr>
          </w:pPr>
          <w:hyperlink w:anchor="_Toc72595068" w:history="1">
            <w:r w:rsidR="00AC7536" w:rsidRPr="00F9216F">
              <w:rPr>
                <w:rStyle w:val="Hipercze"/>
                <w:rFonts w:eastAsia="Times New Roman"/>
                <w:noProof/>
              </w:rPr>
              <w:t>ART. 40.</w:t>
            </w:r>
            <w:r w:rsidR="00AC7536">
              <w:rPr>
                <w:rFonts w:asciiTheme="minorHAnsi" w:eastAsiaTheme="minorEastAsia" w:hAnsiTheme="minorHAnsi"/>
                <w:noProof/>
                <w:lang w:eastAsia="pl-PL"/>
              </w:rPr>
              <w:tab/>
            </w:r>
            <w:r w:rsidR="00AC7536" w:rsidRPr="00F9216F">
              <w:rPr>
                <w:rStyle w:val="Hipercze"/>
                <w:rFonts w:eastAsia="Times New Roman"/>
                <w:noProof/>
              </w:rPr>
              <w:t>[</w:t>
            </w:r>
            <w:r w:rsidR="00AC7536" w:rsidRPr="00F9216F">
              <w:rPr>
                <w:rStyle w:val="Hipercze"/>
                <w:noProof/>
              </w:rPr>
              <w:t>OGÓLNA</w:t>
            </w:r>
            <w:r w:rsidR="00AC7536" w:rsidRPr="00F9216F">
              <w:rPr>
                <w:rStyle w:val="Hipercze"/>
                <w:rFonts w:eastAsia="Times New Roman"/>
                <w:noProof/>
              </w:rPr>
              <w:t xml:space="preserve"> ODPOWIEDZIALNOŚĆ KONTRAKTOWA STRON I KARY UMOWNE]</w:t>
            </w:r>
            <w:r w:rsidR="00AC7536">
              <w:rPr>
                <w:noProof/>
                <w:webHidden/>
              </w:rPr>
              <w:tab/>
            </w:r>
            <w:r w:rsidR="00AC7536">
              <w:rPr>
                <w:noProof/>
                <w:webHidden/>
              </w:rPr>
              <w:fldChar w:fldCharType="begin"/>
            </w:r>
            <w:r w:rsidR="00AC7536">
              <w:rPr>
                <w:noProof/>
                <w:webHidden/>
              </w:rPr>
              <w:instrText xml:space="preserve"> PAGEREF _Toc72595068 \h </w:instrText>
            </w:r>
            <w:r w:rsidR="00AC7536">
              <w:rPr>
                <w:noProof/>
                <w:webHidden/>
              </w:rPr>
            </w:r>
            <w:r w:rsidR="00AC7536">
              <w:rPr>
                <w:noProof/>
                <w:webHidden/>
              </w:rPr>
              <w:fldChar w:fldCharType="separate"/>
            </w:r>
            <w:r w:rsidR="00AC7536">
              <w:rPr>
                <w:noProof/>
                <w:webHidden/>
              </w:rPr>
              <w:t>79</w:t>
            </w:r>
            <w:r w:rsidR="00AC7536">
              <w:rPr>
                <w:noProof/>
                <w:webHidden/>
              </w:rPr>
              <w:fldChar w:fldCharType="end"/>
            </w:r>
          </w:hyperlink>
        </w:p>
        <w:p w14:paraId="54F23D12" w14:textId="6BDCF16A" w:rsidR="00AC7536" w:rsidRDefault="004E3908" w:rsidP="00B11AA8">
          <w:pPr>
            <w:pStyle w:val="Spistreci2"/>
            <w:spacing w:line="259" w:lineRule="auto"/>
            <w:rPr>
              <w:rFonts w:asciiTheme="minorHAnsi" w:eastAsiaTheme="minorEastAsia" w:hAnsiTheme="minorHAnsi"/>
              <w:noProof/>
              <w:lang w:eastAsia="pl-PL"/>
            </w:rPr>
          </w:pPr>
          <w:hyperlink w:anchor="_Toc72595069" w:history="1">
            <w:r w:rsidR="00AC7536" w:rsidRPr="00F9216F">
              <w:rPr>
                <w:rStyle w:val="Hipercze"/>
                <w:noProof/>
              </w:rPr>
              <w:t>ART. 41.</w:t>
            </w:r>
            <w:r w:rsidR="00AC7536">
              <w:rPr>
                <w:rFonts w:asciiTheme="minorHAnsi" w:eastAsiaTheme="minorEastAsia" w:hAnsiTheme="minorHAnsi"/>
                <w:noProof/>
                <w:lang w:eastAsia="pl-PL"/>
              </w:rPr>
              <w:tab/>
            </w:r>
            <w:r w:rsidR="00AC7536" w:rsidRPr="00F9216F">
              <w:rPr>
                <w:rStyle w:val="Hipercze"/>
                <w:noProof/>
              </w:rPr>
              <w:t>[RĘKOJMIA ZA WADY]</w:t>
            </w:r>
            <w:r w:rsidR="00AC7536">
              <w:rPr>
                <w:noProof/>
                <w:webHidden/>
              </w:rPr>
              <w:tab/>
            </w:r>
            <w:r w:rsidR="00AC7536">
              <w:rPr>
                <w:noProof/>
                <w:webHidden/>
              </w:rPr>
              <w:fldChar w:fldCharType="begin"/>
            </w:r>
            <w:r w:rsidR="00AC7536">
              <w:rPr>
                <w:noProof/>
                <w:webHidden/>
              </w:rPr>
              <w:instrText xml:space="preserve"> PAGEREF _Toc72595069 \h </w:instrText>
            </w:r>
            <w:r w:rsidR="00AC7536">
              <w:rPr>
                <w:noProof/>
                <w:webHidden/>
              </w:rPr>
            </w:r>
            <w:r w:rsidR="00AC7536">
              <w:rPr>
                <w:noProof/>
                <w:webHidden/>
              </w:rPr>
              <w:fldChar w:fldCharType="separate"/>
            </w:r>
            <w:r w:rsidR="00AC7536">
              <w:rPr>
                <w:noProof/>
                <w:webHidden/>
              </w:rPr>
              <w:t>81</w:t>
            </w:r>
            <w:r w:rsidR="00AC7536">
              <w:rPr>
                <w:noProof/>
                <w:webHidden/>
              </w:rPr>
              <w:fldChar w:fldCharType="end"/>
            </w:r>
          </w:hyperlink>
        </w:p>
        <w:p w14:paraId="6C1DADA8" w14:textId="7E8F2829" w:rsidR="00AC7536" w:rsidRDefault="004E3908" w:rsidP="00B11AA8">
          <w:pPr>
            <w:pStyle w:val="Spistreci1"/>
            <w:tabs>
              <w:tab w:val="left" w:pos="1540"/>
            </w:tabs>
            <w:rPr>
              <w:rFonts w:asciiTheme="minorHAnsi" w:eastAsiaTheme="minorEastAsia" w:hAnsiTheme="minorHAnsi"/>
              <w:noProof/>
              <w:lang w:eastAsia="pl-PL"/>
            </w:rPr>
          </w:pPr>
          <w:hyperlink w:anchor="_Toc72595070" w:history="1">
            <w:r w:rsidR="00AC7536" w:rsidRPr="00F9216F">
              <w:rPr>
                <w:rStyle w:val="Hipercze"/>
                <w:noProof/>
              </w:rPr>
              <w:t>ROZDZIAŁ XIII.</w:t>
            </w:r>
            <w:r w:rsidR="00AC7536">
              <w:rPr>
                <w:rFonts w:asciiTheme="minorHAnsi" w:eastAsiaTheme="minorEastAsia" w:hAnsiTheme="minorHAnsi"/>
                <w:noProof/>
                <w:lang w:eastAsia="pl-PL"/>
              </w:rPr>
              <w:tab/>
            </w:r>
            <w:r w:rsidR="00AC7536" w:rsidRPr="00F9216F">
              <w:rPr>
                <w:rStyle w:val="Hipercze"/>
                <w:noProof/>
              </w:rPr>
              <w:t>ZMIANY UMOWY</w:t>
            </w:r>
            <w:r w:rsidR="00AC7536">
              <w:rPr>
                <w:noProof/>
                <w:webHidden/>
              </w:rPr>
              <w:tab/>
            </w:r>
            <w:r w:rsidR="00AC7536">
              <w:rPr>
                <w:noProof/>
                <w:webHidden/>
              </w:rPr>
              <w:fldChar w:fldCharType="begin"/>
            </w:r>
            <w:r w:rsidR="00AC7536">
              <w:rPr>
                <w:noProof/>
                <w:webHidden/>
              </w:rPr>
              <w:instrText xml:space="preserve"> PAGEREF _Toc72595070 \h </w:instrText>
            </w:r>
            <w:r w:rsidR="00AC7536">
              <w:rPr>
                <w:noProof/>
                <w:webHidden/>
              </w:rPr>
            </w:r>
            <w:r w:rsidR="00AC7536">
              <w:rPr>
                <w:noProof/>
                <w:webHidden/>
              </w:rPr>
              <w:fldChar w:fldCharType="separate"/>
            </w:r>
            <w:r w:rsidR="00AC7536">
              <w:rPr>
                <w:noProof/>
                <w:webHidden/>
              </w:rPr>
              <w:t>81</w:t>
            </w:r>
            <w:r w:rsidR="00AC7536">
              <w:rPr>
                <w:noProof/>
                <w:webHidden/>
              </w:rPr>
              <w:fldChar w:fldCharType="end"/>
            </w:r>
          </w:hyperlink>
        </w:p>
        <w:p w14:paraId="499C093B" w14:textId="13E9995E" w:rsidR="00AC7536" w:rsidRDefault="004E3908" w:rsidP="00B11AA8">
          <w:pPr>
            <w:pStyle w:val="Spistreci2"/>
            <w:spacing w:line="259" w:lineRule="auto"/>
            <w:rPr>
              <w:rFonts w:asciiTheme="minorHAnsi" w:eastAsiaTheme="minorEastAsia" w:hAnsiTheme="minorHAnsi"/>
              <w:noProof/>
              <w:lang w:eastAsia="pl-PL"/>
            </w:rPr>
          </w:pPr>
          <w:hyperlink w:anchor="_Toc72595071" w:history="1">
            <w:r w:rsidR="00AC7536" w:rsidRPr="00F9216F">
              <w:rPr>
                <w:rStyle w:val="Hipercze"/>
                <w:noProof/>
              </w:rPr>
              <w:t>ART. 42.</w:t>
            </w:r>
            <w:r w:rsidR="00AC7536">
              <w:rPr>
                <w:rFonts w:asciiTheme="minorHAnsi" w:eastAsiaTheme="minorEastAsia" w:hAnsiTheme="minorHAnsi"/>
                <w:noProof/>
                <w:lang w:eastAsia="pl-PL"/>
              </w:rPr>
              <w:tab/>
            </w:r>
            <w:r w:rsidR="00AC7536" w:rsidRPr="00F9216F">
              <w:rPr>
                <w:rStyle w:val="Hipercze"/>
                <w:noProof/>
              </w:rPr>
              <w:t>[ZMIANA UMOWY]</w:t>
            </w:r>
            <w:r w:rsidR="00AC7536">
              <w:rPr>
                <w:noProof/>
                <w:webHidden/>
              </w:rPr>
              <w:tab/>
            </w:r>
            <w:r w:rsidR="00AC7536">
              <w:rPr>
                <w:noProof/>
                <w:webHidden/>
              </w:rPr>
              <w:fldChar w:fldCharType="begin"/>
            </w:r>
            <w:r w:rsidR="00AC7536">
              <w:rPr>
                <w:noProof/>
                <w:webHidden/>
              </w:rPr>
              <w:instrText xml:space="preserve"> PAGEREF _Toc72595071 \h </w:instrText>
            </w:r>
            <w:r w:rsidR="00AC7536">
              <w:rPr>
                <w:noProof/>
                <w:webHidden/>
              </w:rPr>
            </w:r>
            <w:r w:rsidR="00AC7536">
              <w:rPr>
                <w:noProof/>
                <w:webHidden/>
              </w:rPr>
              <w:fldChar w:fldCharType="separate"/>
            </w:r>
            <w:r w:rsidR="00AC7536">
              <w:rPr>
                <w:noProof/>
                <w:webHidden/>
              </w:rPr>
              <w:t>81</w:t>
            </w:r>
            <w:r w:rsidR="00AC7536">
              <w:rPr>
                <w:noProof/>
                <w:webHidden/>
              </w:rPr>
              <w:fldChar w:fldCharType="end"/>
            </w:r>
          </w:hyperlink>
        </w:p>
        <w:p w14:paraId="021AF860" w14:textId="01601BF2" w:rsidR="00AC7536" w:rsidRDefault="004E3908" w:rsidP="00B11AA8">
          <w:pPr>
            <w:pStyle w:val="Spistreci1"/>
            <w:tabs>
              <w:tab w:val="left" w:pos="1540"/>
            </w:tabs>
            <w:rPr>
              <w:rFonts w:asciiTheme="minorHAnsi" w:eastAsiaTheme="minorEastAsia" w:hAnsiTheme="minorHAnsi"/>
              <w:noProof/>
              <w:lang w:eastAsia="pl-PL"/>
            </w:rPr>
          </w:pPr>
          <w:hyperlink w:anchor="_Toc72595072" w:history="1">
            <w:r w:rsidR="00AC7536" w:rsidRPr="00F9216F">
              <w:rPr>
                <w:rStyle w:val="Hipercze"/>
                <w:noProof/>
              </w:rPr>
              <w:t>ROZDZIAŁ XIV.</w:t>
            </w:r>
            <w:r w:rsidR="00AC7536">
              <w:rPr>
                <w:rFonts w:asciiTheme="minorHAnsi" w:eastAsiaTheme="minorEastAsia" w:hAnsiTheme="minorHAnsi"/>
                <w:noProof/>
                <w:lang w:eastAsia="pl-PL"/>
              </w:rPr>
              <w:tab/>
            </w:r>
            <w:r w:rsidR="00AC7536" w:rsidRPr="00F9216F">
              <w:rPr>
                <w:rStyle w:val="Hipercze"/>
                <w:noProof/>
              </w:rPr>
              <w:t>POSTANOWIENIA KOŃCOWE</w:t>
            </w:r>
            <w:r w:rsidR="00AC7536">
              <w:rPr>
                <w:noProof/>
                <w:webHidden/>
              </w:rPr>
              <w:tab/>
            </w:r>
            <w:r w:rsidR="00AC7536">
              <w:rPr>
                <w:noProof/>
                <w:webHidden/>
              </w:rPr>
              <w:fldChar w:fldCharType="begin"/>
            </w:r>
            <w:r w:rsidR="00AC7536">
              <w:rPr>
                <w:noProof/>
                <w:webHidden/>
              </w:rPr>
              <w:instrText xml:space="preserve"> PAGEREF _Toc72595072 \h </w:instrText>
            </w:r>
            <w:r w:rsidR="00AC7536">
              <w:rPr>
                <w:noProof/>
                <w:webHidden/>
              </w:rPr>
            </w:r>
            <w:r w:rsidR="00AC7536">
              <w:rPr>
                <w:noProof/>
                <w:webHidden/>
              </w:rPr>
              <w:fldChar w:fldCharType="separate"/>
            </w:r>
            <w:r w:rsidR="00AC7536">
              <w:rPr>
                <w:noProof/>
                <w:webHidden/>
              </w:rPr>
              <w:t>86</w:t>
            </w:r>
            <w:r w:rsidR="00AC7536">
              <w:rPr>
                <w:noProof/>
                <w:webHidden/>
              </w:rPr>
              <w:fldChar w:fldCharType="end"/>
            </w:r>
          </w:hyperlink>
        </w:p>
        <w:p w14:paraId="5FB7297B" w14:textId="2DC0B870" w:rsidR="00AC7536" w:rsidRDefault="004E3908" w:rsidP="00B11AA8">
          <w:pPr>
            <w:pStyle w:val="Spistreci2"/>
            <w:spacing w:line="259" w:lineRule="auto"/>
            <w:rPr>
              <w:rFonts w:asciiTheme="minorHAnsi" w:eastAsiaTheme="minorEastAsia" w:hAnsiTheme="minorHAnsi"/>
              <w:noProof/>
              <w:lang w:eastAsia="pl-PL"/>
            </w:rPr>
          </w:pPr>
          <w:hyperlink w:anchor="_Toc72595073" w:history="1">
            <w:r w:rsidR="00AC7536" w:rsidRPr="00F9216F">
              <w:rPr>
                <w:rStyle w:val="Hipercze"/>
                <w:noProof/>
              </w:rPr>
              <w:t>ART. 43.</w:t>
            </w:r>
            <w:r w:rsidR="00AC7536">
              <w:rPr>
                <w:rFonts w:asciiTheme="minorHAnsi" w:eastAsiaTheme="minorEastAsia" w:hAnsiTheme="minorHAnsi"/>
                <w:noProof/>
                <w:lang w:eastAsia="pl-PL"/>
              </w:rPr>
              <w:tab/>
            </w:r>
            <w:r w:rsidR="00AC7536" w:rsidRPr="00F9216F">
              <w:rPr>
                <w:rStyle w:val="Hipercze"/>
                <w:noProof/>
              </w:rPr>
              <w:t>[KOMUNIKACJA STRON]</w:t>
            </w:r>
            <w:r w:rsidR="00AC7536">
              <w:rPr>
                <w:noProof/>
                <w:webHidden/>
              </w:rPr>
              <w:tab/>
            </w:r>
            <w:r w:rsidR="00AC7536">
              <w:rPr>
                <w:noProof/>
                <w:webHidden/>
              </w:rPr>
              <w:fldChar w:fldCharType="begin"/>
            </w:r>
            <w:r w:rsidR="00AC7536">
              <w:rPr>
                <w:noProof/>
                <w:webHidden/>
              </w:rPr>
              <w:instrText xml:space="preserve"> PAGEREF _Toc72595073 \h </w:instrText>
            </w:r>
            <w:r w:rsidR="00AC7536">
              <w:rPr>
                <w:noProof/>
                <w:webHidden/>
              </w:rPr>
            </w:r>
            <w:r w:rsidR="00AC7536">
              <w:rPr>
                <w:noProof/>
                <w:webHidden/>
              </w:rPr>
              <w:fldChar w:fldCharType="separate"/>
            </w:r>
            <w:r w:rsidR="00AC7536">
              <w:rPr>
                <w:noProof/>
                <w:webHidden/>
              </w:rPr>
              <w:t>86</w:t>
            </w:r>
            <w:r w:rsidR="00AC7536">
              <w:rPr>
                <w:noProof/>
                <w:webHidden/>
              </w:rPr>
              <w:fldChar w:fldCharType="end"/>
            </w:r>
          </w:hyperlink>
        </w:p>
        <w:p w14:paraId="10BF2CC7" w14:textId="72226D98" w:rsidR="00AC7536" w:rsidRDefault="004E3908" w:rsidP="00B11AA8">
          <w:pPr>
            <w:pStyle w:val="Spistreci2"/>
            <w:spacing w:line="259" w:lineRule="auto"/>
            <w:rPr>
              <w:rFonts w:asciiTheme="minorHAnsi" w:eastAsiaTheme="minorEastAsia" w:hAnsiTheme="minorHAnsi"/>
              <w:noProof/>
              <w:lang w:eastAsia="pl-PL"/>
            </w:rPr>
          </w:pPr>
          <w:hyperlink w:anchor="_Toc72595074" w:history="1">
            <w:r w:rsidR="00AC7536" w:rsidRPr="00F9216F">
              <w:rPr>
                <w:rStyle w:val="Hipercze"/>
                <w:noProof/>
              </w:rPr>
              <w:t>ART. 44.</w:t>
            </w:r>
            <w:r w:rsidR="00AC7536">
              <w:rPr>
                <w:rFonts w:asciiTheme="minorHAnsi" w:eastAsiaTheme="minorEastAsia" w:hAnsiTheme="minorHAnsi"/>
                <w:noProof/>
                <w:lang w:eastAsia="pl-PL"/>
              </w:rPr>
              <w:tab/>
            </w:r>
            <w:r w:rsidR="00AC7536" w:rsidRPr="00F9216F">
              <w:rPr>
                <w:rStyle w:val="Hipercze"/>
                <w:noProof/>
              </w:rPr>
              <w:t>[ROZWIĄZYWANIE SPORÓW]</w:t>
            </w:r>
            <w:r w:rsidR="00AC7536">
              <w:rPr>
                <w:noProof/>
                <w:webHidden/>
              </w:rPr>
              <w:tab/>
            </w:r>
            <w:r w:rsidR="00AC7536">
              <w:rPr>
                <w:noProof/>
                <w:webHidden/>
              </w:rPr>
              <w:fldChar w:fldCharType="begin"/>
            </w:r>
            <w:r w:rsidR="00AC7536">
              <w:rPr>
                <w:noProof/>
                <w:webHidden/>
              </w:rPr>
              <w:instrText xml:space="preserve"> PAGEREF _Toc72595074 \h </w:instrText>
            </w:r>
            <w:r w:rsidR="00AC7536">
              <w:rPr>
                <w:noProof/>
                <w:webHidden/>
              </w:rPr>
            </w:r>
            <w:r w:rsidR="00AC7536">
              <w:rPr>
                <w:noProof/>
                <w:webHidden/>
              </w:rPr>
              <w:fldChar w:fldCharType="separate"/>
            </w:r>
            <w:r w:rsidR="00AC7536">
              <w:rPr>
                <w:noProof/>
                <w:webHidden/>
              </w:rPr>
              <w:t>87</w:t>
            </w:r>
            <w:r w:rsidR="00AC7536">
              <w:rPr>
                <w:noProof/>
                <w:webHidden/>
              </w:rPr>
              <w:fldChar w:fldCharType="end"/>
            </w:r>
          </w:hyperlink>
        </w:p>
        <w:p w14:paraId="112597A7" w14:textId="622111FF" w:rsidR="00AC7536" w:rsidRDefault="004E3908" w:rsidP="00B11AA8">
          <w:pPr>
            <w:pStyle w:val="Spistreci2"/>
            <w:spacing w:line="259" w:lineRule="auto"/>
            <w:rPr>
              <w:rFonts w:asciiTheme="minorHAnsi" w:eastAsiaTheme="minorEastAsia" w:hAnsiTheme="minorHAnsi"/>
              <w:noProof/>
              <w:lang w:eastAsia="pl-PL"/>
            </w:rPr>
          </w:pPr>
          <w:hyperlink w:anchor="_Toc72595075" w:history="1">
            <w:r w:rsidR="00AC7536" w:rsidRPr="00F9216F">
              <w:rPr>
                <w:rStyle w:val="Hipercze"/>
                <w:noProof/>
              </w:rPr>
              <w:t>ART. 45.</w:t>
            </w:r>
            <w:r w:rsidR="00AC7536">
              <w:rPr>
                <w:rFonts w:asciiTheme="minorHAnsi" w:eastAsiaTheme="minorEastAsia" w:hAnsiTheme="minorHAnsi"/>
                <w:noProof/>
                <w:lang w:eastAsia="pl-PL"/>
              </w:rPr>
              <w:tab/>
            </w:r>
            <w:r w:rsidR="00AC7536" w:rsidRPr="00F9216F">
              <w:rPr>
                <w:rStyle w:val="Hipercze"/>
                <w:noProof/>
              </w:rPr>
              <w:t>[KLAUZULA SALWATORYJNA]</w:t>
            </w:r>
            <w:r w:rsidR="00AC7536">
              <w:rPr>
                <w:noProof/>
                <w:webHidden/>
              </w:rPr>
              <w:tab/>
            </w:r>
            <w:r w:rsidR="00AC7536">
              <w:rPr>
                <w:noProof/>
                <w:webHidden/>
              </w:rPr>
              <w:fldChar w:fldCharType="begin"/>
            </w:r>
            <w:r w:rsidR="00AC7536">
              <w:rPr>
                <w:noProof/>
                <w:webHidden/>
              </w:rPr>
              <w:instrText xml:space="preserve"> PAGEREF _Toc72595075 \h </w:instrText>
            </w:r>
            <w:r w:rsidR="00AC7536">
              <w:rPr>
                <w:noProof/>
                <w:webHidden/>
              </w:rPr>
            </w:r>
            <w:r w:rsidR="00AC7536">
              <w:rPr>
                <w:noProof/>
                <w:webHidden/>
              </w:rPr>
              <w:fldChar w:fldCharType="separate"/>
            </w:r>
            <w:r w:rsidR="00AC7536">
              <w:rPr>
                <w:noProof/>
                <w:webHidden/>
              </w:rPr>
              <w:t>87</w:t>
            </w:r>
            <w:r w:rsidR="00AC7536">
              <w:rPr>
                <w:noProof/>
                <w:webHidden/>
              </w:rPr>
              <w:fldChar w:fldCharType="end"/>
            </w:r>
          </w:hyperlink>
        </w:p>
        <w:p w14:paraId="6A378E79" w14:textId="6261EAF2" w:rsidR="00AC7536" w:rsidRDefault="004E3908" w:rsidP="00B11AA8">
          <w:pPr>
            <w:pStyle w:val="Spistreci2"/>
            <w:spacing w:line="259" w:lineRule="auto"/>
            <w:rPr>
              <w:rFonts w:asciiTheme="minorHAnsi" w:eastAsiaTheme="minorEastAsia" w:hAnsiTheme="minorHAnsi"/>
              <w:noProof/>
              <w:lang w:eastAsia="pl-PL"/>
            </w:rPr>
          </w:pPr>
          <w:hyperlink w:anchor="_Toc72595076" w:history="1">
            <w:r w:rsidR="00AC7536" w:rsidRPr="00F9216F">
              <w:rPr>
                <w:rStyle w:val="Hipercze"/>
                <w:noProof/>
              </w:rPr>
              <w:t>ART. 46.</w:t>
            </w:r>
            <w:r w:rsidR="00AC7536">
              <w:rPr>
                <w:rFonts w:asciiTheme="minorHAnsi" w:eastAsiaTheme="minorEastAsia" w:hAnsiTheme="minorHAnsi"/>
                <w:noProof/>
                <w:lang w:eastAsia="pl-PL"/>
              </w:rPr>
              <w:tab/>
            </w:r>
            <w:r w:rsidR="00AC7536" w:rsidRPr="00F9216F">
              <w:rPr>
                <w:rStyle w:val="Hipercze"/>
                <w:noProof/>
              </w:rPr>
              <w:t>[POSTANOWIENIA KOŃCOWE]</w:t>
            </w:r>
            <w:r w:rsidR="00AC7536">
              <w:rPr>
                <w:noProof/>
                <w:webHidden/>
              </w:rPr>
              <w:tab/>
            </w:r>
            <w:r w:rsidR="00AC7536">
              <w:rPr>
                <w:noProof/>
                <w:webHidden/>
              </w:rPr>
              <w:fldChar w:fldCharType="begin"/>
            </w:r>
            <w:r w:rsidR="00AC7536">
              <w:rPr>
                <w:noProof/>
                <w:webHidden/>
              </w:rPr>
              <w:instrText xml:space="preserve"> PAGEREF _Toc72595076 \h </w:instrText>
            </w:r>
            <w:r w:rsidR="00AC7536">
              <w:rPr>
                <w:noProof/>
                <w:webHidden/>
              </w:rPr>
            </w:r>
            <w:r w:rsidR="00AC7536">
              <w:rPr>
                <w:noProof/>
                <w:webHidden/>
              </w:rPr>
              <w:fldChar w:fldCharType="separate"/>
            </w:r>
            <w:r w:rsidR="00AC7536">
              <w:rPr>
                <w:noProof/>
                <w:webHidden/>
              </w:rPr>
              <w:t>87</w:t>
            </w:r>
            <w:r w:rsidR="00AC7536">
              <w:rPr>
                <w:noProof/>
                <w:webHidden/>
              </w:rPr>
              <w:fldChar w:fldCharType="end"/>
            </w:r>
          </w:hyperlink>
        </w:p>
        <w:p w14:paraId="6E62DEC4" w14:textId="7061A99F" w:rsidR="001A7B2E" w:rsidRPr="00DF45F7" w:rsidRDefault="001A7B2E" w:rsidP="00B11AA8">
          <w:pPr>
            <w:spacing w:before="60" w:after="60"/>
            <w:rPr>
              <w:rFonts w:cstheme="minorHAnsi"/>
              <w:color w:val="000000" w:themeColor="text1"/>
            </w:rPr>
          </w:pPr>
          <w:r w:rsidRPr="00DF45F7">
            <w:rPr>
              <w:rFonts w:asciiTheme="minorHAnsi" w:hAnsiTheme="minorHAnsi" w:cstheme="minorHAnsi"/>
              <w:b/>
              <w:bCs/>
              <w:color w:val="000000" w:themeColor="text1"/>
              <w:sz w:val="20"/>
              <w:szCs w:val="20"/>
            </w:rPr>
            <w:fldChar w:fldCharType="end"/>
          </w:r>
        </w:p>
      </w:sdtContent>
    </w:sdt>
    <w:p w14:paraId="09A5833A" w14:textId="77777777" w:rsidR="000B215A" w:rsidRPr="00DF45F7" w:rsidRDefault="00C0272A" w:rsidP="00B11AA8">
      <w:pPr>
        <w:pStyle w:val="Nagwek1"/>
      </w:pPr>
      <w:bookmarkStart w:id="11" w:name="_Toc52897082"/>
      <w:bookmarkStart w:id="12" w:name="_Toc53793029"/>
      <w:bookmarkStart w:id="13" w:name="_Toc54830206"/>
      <w:bookmarkStart w:id="14" w:name="_Toc54798288"/>
      <w:bookmarkStart w:id="15" w:name="_Toc54835716"/>
      <w:bookmarkStart w:id="16" w:name="_Toc72595017"/>
      <w:r w:rsidRPr="00B11AA8">
        <w:t>POSTANOWIENIA</w:t>
      </w:r>
      <w:r w:rsidRPr="00DF45F7">
        <w:t xml:space="preserve"> OGÓLNE</w:t>
      </w:r>
      <w:bookmarkEnd w:id="11"/>
      <w:bookmarkEnd w:id="12"/>
      <w:bookmarkEnd w:id="13"/>
      <w:bookmarkEnd w:id="14"/>
      <w:bookmarkEnd w:id="15"/>
      <w:bookmarkEnd w:id="16"/>
      <w:bookmarkEnd w:id="10"/>
      <w:bookmarkEnd w:id="9"/>
    </w:p>
    <w:p w14:paraId="1E3F347E" w14:textId="77777777" w:rsidR="00CA4E53" w:rsidRPr="00DF45F7" w:rsidRDefault="00C0272A" w:rsidP="00B11AA8">
      <w:pPr>
        <w:pStyle w:val="Nagwek2"/>
      </w:pPr>
      <w:bookmarkStart w:id="17" w:name="_Ref479973885"/>
      <w:bookmarkStart w:id="18" w:name="_Toc504994929"/>
      <w:bookmarkStart w:id="19" w:name="_Toc511371181"/>
      <w:bookmarkStart w:id="20" w:name="_Toc52897083"/>
      <w:bookmarkStart w:id="21" w:name="_Toc53793030"/>
      <w:bookmarkStart w:id="22" w:name="_Toc54830207"/>
      <w:bookmarkStart w:id="23" w:name="_Toc54798289"/>
      <w:bookmarkStart w:id="24" w:name="_Toc54835717"/>
      <w:bookmarkStart w:id="25" w:name="_Toc72595018"/>
      <w:r w:rsidRPr="00DF45F7">
        <w:t>[</w:t>
      </w:r>
      <w:r w:rsidR="00CA4E53" w:rsidRPr="00DF45F7">
        <w:t xml:space="preserve">PRZEDMIOT </w:t>
      </w:r>
      <w:r w:rsidR="00CA4E53" w:rsidRPr="00B11AA8">
        <w:t>UMOWY</w:t>
      </w:r>
      <w:r w:rsidRPr="00DF45F7">
        <w:t>]</w:t>
      </w:r>
      <w:bookmarkEnd w:id="17"/>
      <w:bookmarkEnd w:id="18"/>
      <w:bookmarkEnd w:id="19"/>
      <w:bookmarkEnd w:id="20"/>
      <w:bookmarkEnd w:id="21"/>
      <w:bookmarkEnd w:id="22"/>
      <w:bookmarkEnd w:id="23"/>
      <w:bookmarkEnd w:id="24"/>
      <w:bookmarkEnd w:id="25"/>
    </w:p>
    <w:p w14:paraId="5ED60E33" w14:textId="77777777" w:rsidR="00202F53" w:rsidRPr="00DF45F7" w:rsidRDefault="00312EEF" w:rsidP="00B11AA8">
      <w:pPr>
        <w:pStyle w:val="Akapitzlist"/>
        <w:spacing w:before="60" w:after="60"/>
        <w:ind w:left="426"/>
        <w:jc w:val="both"/>
        <w:rPr>
          <w:rFonts w:asciiTheme="minorHAnsi" w:hAnsiTheme="minorHAnsi"/>
          <w:color w:val="000000" w:themeColor="text1"/>
        </w:rPr>
      </w:pPr>
      <w:r w:rsidRPr="00DF45F7">
        <w:rPr>
          <w:rFonts w:asciiTheme="minorHAnsi" w:hAnsiTheme="minorHAnsi"/>
          <w:color w:val="000000" w:themeColor="text1"/>
        </w:rPr>
        <w:t>Głównym p</w:t>
      </w:r>
      <w:r w:rsidR="00AF157B" w:rsidRPr="00DF45F7">
        <w:rPr>
          <w:rFonts w:asciiTheme="minorHAnsi" w:hAnsiTheme="minorHAnsi"/>
          <w:color w:val="000000" w:themeColor="text1"/>
        </w:rPr>
        <w:t>rzedmiotem Umowy jest</w:t>
      </w:r>
      <w:r w:rsidR="00202F53" w:rsidRPr="00DF45F7">
        <w:rPr>
          <w:rFonts w:asciiTheme="minorHAnsi" w:hAnsiTheme="minorHAnsi"/>
          <w:color w:val="000000" w:themeColor="text1"/>
        </w:rPr>
        <w:t>:</w:t>
      </w:r>
    </w:p>
    <w:p w14:paraId="54EBA1DA" w14:textId="172B7D90" w:rsidR="007C6F42" w:rsidRPr="00DF45F7" w:rsidRDefault="007C6F42" w:rsidP="00B11AA8">
      <w:pPr>
        <w:pStyle w:val="Akapitzlist"/>
        <w:numPr>
          <w:ilvl w:val="0"/>
          <w:numId w:val="9"/>
        </w:numPr>
        <w:spacing w:before="60" w:after="60"/>
        <w:ind w:left="567" w:hanging="426"/>
        <w:jc w:val="both"/>
        <w:rPr>
          <w:rFonts w:asciiTheme="minorHAnsi" w:hAnsiTheme="minorHAnsi"/>
          <w:color w:val="000000" w:themeColor="text1"/>
        </w:rPr>
      </w:pPr>
      <w:bookmarkStart w:id="26" w:name="_Ref493680750"/>
      <w:r w:rsidRPr="00DF45F7">
        <w:rPr>
          <w:rFonts w:asciiTheme="minorHAnsi" w:hAnsiTheme="minorHAnsi"/>
          <w:color w:val="000000" w:themeColor="text1"/>
        </w:rPr>
        <w:t xml:space="preserve">zobowiązanie Wykonawcy do przeprowadzenia </w:t>
      </w:r>
      <w:r w:rsidR="00A06633" w:rsidRPr="00DF45F7">
        <w:rPr>
          <w:rFonts w:asciiTheme="minorHAnsi" w:hAnsiTheme="minorHAnsi"/>
          <w:color w:val="000000" w:themeColor="text1"/>
        </w:rPr>
        <w:t>za wynagr</w:t>
      </w:r>
      <w:r w:rsidR="009273A1" w:rsidRPr="00DF45F7">
        <w:rPr>
          <w:rFonts w:asciiTheme="minorHAnsi" w:hAnsiTheme="minorHAnsi"/>
          <w:color w:val="000000" w:themeColor="text1"/>
        </w:rPr>
        <w:t>o</w:t>
      </w:r>
      <w:r w:rsidR="00A06633" w:rsidRPr="00DF45F7">
        <w:rPr>
          <w:rFonts w:asciiTheme="minorHAnsi" w:hAnsiTheme="minorHAnsi"/>
          <w:color w:val="000000" w:themeColor="text1"/>
        </w:rPr>
        <w:t xml:space="preserve">dzeniem </w:t>
      </w:r>
      <w:r w:rsidR="00D10D9D" w:rsidRPr="00DF45F7">
        <w:rPr>
          <w:rFonts w:asciiTheme="minorHAnsi" w:hAnsiTheme="minorHAnsi"/>
          <w:color w:val="000000" w:themeColor="text1"/>
        </w:rPr>
        <w:t xml:space="preserve">usług badawczo-rozwojowych w postaci </w:t>
      </w:r>
      <w:r w:rsidRPr="00DF45F7">
        <w:rPr>
          <w:rFonts w:asciiTheme="minorHAnsi" w:hAnsiTheme="minorHAnsi"/>
          <w:color w:val="000000" w:themeColor="text1"/>
        </w:rPr>
        <w:t>Prac B+R w toku</w:t>
      </w:r>
      <w:r w:rsidR="00897F46" w:rsidRPr="00DF45F7">
        <w:rPr>
          <w:rFonts w:asciiTheme="minorHAnsi" w:hAnsiTheme="minorHAnsi"/>
          <w:color w:val="000000" w:themeColor="text1"/>
        </w:rPr>
        <w:t xml:space="preserve"> realizacji</w:t>
      </w:r>
      <w:r w:rsidR="00D10D9D" w:rsidRPr="00DF45F7">
        <w:rPr>
          <w:rFonts w:asciiTheme="minorHAnsi" w:hAnsiTheme="minorHAnsi"/>
          <w:color w:val="000000" w:themeColor="text1"/>
        </w:rPr>
        <w:t>:</w:t>
      </w:r>
      <w:r w:rsidRPr="00DF45F7">
        <w:rPr>
          <w:rFonts w:asciiTheme="minorHAnsi" w:hAnsiTheme="minorHAnsi"/>
          <w:color w:val="000000" w:themeColor="text1"/>
        </w:rPr>
        <w:t xml:space="preserve"> </w:t>
      </w:r>
      <w:r w:rsidR="004F64A8" w:rsidRPr="00DF45F7">
        <w:rPr>
          <w:rFonts w:asciiTheme="minorHAnsi" w:hAnsiTheme="minorHAnsi"/>
          <w:color w:val="000000" w:themeColor="text1"/>
        </w:rPr>
        <w:t>Etapu I</w:t>
      </w:r>
      <w:r w:rsidR="008944B7" w:rsidRPr="00DF45F7">
        <w:rPr>
          <w:rFonts w:asciiTheme="minorHAnsi" w:hAnsiTheme="minorHAnsi"/>
          <w:color w:val="000000" w:themeColor="text1"/>
        </w:rPr>
        <w:t xml:space="preserve"> i</w:t>
      </w:r>
      <w:r w:rsidR="008B4FDF" w:rsidRPr="00DF45F7">
        <w:rPr>
          <w:rFonts w:asciiTheme="minorHAnsi" w:hAnsiTheme="minorHAnsi"/>
          <w:color w:val="000000" w:themeColor="text1"/>
        </w:rPr>
        <w:t xml:space="preserve"> </w:t>
      </w:r>
      <w:r w:rsidR="004F64A8" w:rsidRPr="00DF45F7">
        <w:rPr>
          <w:rFonts w:asciiTheme="minorHAnsi" w:hAnsiTheme="minorHAnsi"/>
          <w:color w:val="000000" w:themeColor="text1"/>
        </w:rPr>
        <w:t>Etapu</w:t>
      </w:r>
      <w:r w:rsidRPr="00DF45F7">
        <w:rPr>
          <w:rFonts w:asciiTheme="minorHAnsi" w:hAnsiTheme="minorHAnsi"/>
          <w:color w:val="000000" w:themeColor="text1"/>
        </w:rPr>
        <w:t xml:space="preserve"> </w:t>
      </w:r>
      <w:r w:rsidR="004F64A8" w:rsidRPr="00DF45F7">
        <w:rPr>
          <w:rFonts w:asciiTheme="minorHAnsi" w:hAnsiTheme="minorHAnsi"/>
          <w:color w:val="000000" w:themeColor="text1"/>
        </w:rPr>
        <w:t>II</w:t>
      </w:r>
      <w:r w:rsidR="00793CB2" w:rsidRPr="00DF45F7">
        <w:rPr>
          <w:rFonts w:asciiTheme="minorHAnsi" w:hAnsiTheme="minorHAnsi"/>
          <w:color w:val="000000" w:themeColor="text1"/>
        </w:rPr>
        <w:t xml:space="preserve"> </w:t>
      </w:r>
      <w:r w:rsidR="007B549B" w:rsidRPr="00DF45F7">
        <w:rPr>
          <w:rFonts w:asciiTheme="minorHAnsi" w:hAnsiTheme="minorHAnsi"/>
          <w:color w:val="000000" w:themeColor="text1"/>
        </w:rPr>
        <w:t>Pr</w:t>
      </w:r>
      <w:r w:rsidR="008F52D2" w:rsidRPr="00DF45F7">
        <w:rPr>
          <w:rFonts w:asciiTheme="minorHAnsi" w:hAnsiTheme="minorHAnsi"/>
          <w:color w:val="000000" w:themeColor="text1"/>
        </w:rPr>
        <w:t>zedsięwzięcia</w:t>
      </w:r>
      <w:r w:rsidR="00A1375C" w:rsidRPr="00DF45F7">
        <w:rPr>
          <w:rFonts w:asciiTheme="minorHAnsi" w:hAnsiTheme="minorHAnsi"/>
          <w:color w:val="000000" w:themeColor="text1"/>
        </w:rPr>
        <w:t>,</w:t>
      </w:r>
      <w:r w:rsidRPr="00DF45F7">
        <w:rPr>
          <w:rFonts w:asciiTheme="minorHAnsi" w:hAnsiTheme="minorHAnsi"/>
          <w:color w:val="000000" w:themeColor="text1"/>
        </w:rPr>
        <w:t xml:space="preserve"> zmierzających na zasadach określonych w Umowie</w:t>
      </w:r>
      <w:r w:rsidR="009A73DA" w:rsidRPr="00DF45F7">
        <w:rPr>
          <w:rFonts w:asciiTheme="minorHAnsi" w:hAnsiTheme="minorHAnsi"/>
          <w:color w:val="000000" w:themeColor="text1"/>
        </w:rPr>
        <w:t xml:space="preserve"> (</w:t>
      </w:r>
      <w:r w:rsidRPr="00DF45F7">
        <w:rPr>
          <w:rFonts w:asciiTheme="minorHAnsi" w:hAnsiTheme="minorHAnsi"/>
          <w:color w:val="000000" w:themeColor="text1"/>
        </w:rPr>
        <w:t>z</w:t>
      </w:r>
      <w:r w:rsidR="004F64A8" w:rsidRPr="00DF45F7">
        <w:rPr>
          <w:rFonts w:asciiTheme="minorHAnsi" w:hAnsiTheme="minorHAnsi"/>
          <w:color w:val="000000" w:themeColor="text1"/>
        </w:rPr>
        <w:t> </w:t>
      </w:r>
      <w:r w:rsidRPr="00DF45F7">
        <w:rPr>
          <w:rFonts w:asciiTheme="minorHAnsi" w:hAnsiTheme="minorHAnsi"/>
          <w:color w:val="000000" w:themeColor="text1"/>
        </w:rPr>
        <w:t xml:space="preserve">uwzględnieniem postanowień </w:t>
      </w:r>
      <w:r w:rsidR="00435873" w:rsidRPr="00DF45F7">
        <w:rPr>
          <w:rFonts w:asciiTheme="minorHAnsi" w:hAnsiTheme="minorHAnsi"/>
          <w:color w:val="000000" w:themeColor="text1"/>
        </w:rPr>
        <w:t>Wniosku</w:t>
      </w:r>
      <w:r w:rsidR="00323FCF" w:rsidRPr="00DF45F7">
        <w:rPr>
          <w:rFonts w:asciiTheme="minorHAnsi" w:hAnsiTheme="minorHAnsi"/>
          <w:color w:val="000000" w:themeColor="text1"/>
        </w:rPr>
        <w:t xml:space="preserve">, </w:t>
      </w:r>
      <w:r w:rsidR="2421E7AE" w:rsidRPr="00DF45F7">
        <w:rPr>
          <w:rFonts w:asciiTheme="minorHAnsi" w:hAnsiTheme="minorHAnsi"/>
          <w:color w:val="000000" w:themeColor="text1"/>
        </w:rPr>
        <w:t>Załączni</w:t>
      </w:r>
      <w:r w:rsidR="00323FCF" w:rsidRPr="00DF45F7">
        <w:rPr>
          <w:rFonts w:asciiTheme="minorHAnsi" w:hAnsiTheme="minorHAnsi"/>
          <w:color w:val="000000" w:themeColor="text1"/>
        </w:rPr>
        <w:t>ków nr 1 i nr 2 do Regulaminu</w:t>
      </w:r>
      <w:r w:rsidRPr="00DF45F7">
        <w:rPr>
          <w:rFonts w:asciiTheme="minorHAnsi" w:hAnsiTheme="minorHAnsi"/>
          <w:color w:val="000000" w:themeColor="text1"/>
        </w:rPr>
        <w:t xml:space="preserve"> oraz Harmonogramu</w:t>
      </w:r>
      <w:r w:rsidR="008B4FDF" w:rsidRPr="00DF45F7">
        <w:rPr>
          <w:rFonts w:asciiTheme="minorHAnsi" w:hAnsiTheme="minorHAnsi"/>
          <w:color w:val="000000" w:themeColor="text1"/>
        </w:rPr>
        <w:t xml:space="preserve"> Pr</w:t>
      </w:r>
      <w:r w:rsidR="008F52D2" w:rsidRPr="00DF45F7">
        <w:rPr>
          <w:rFonts w:asciiTheme="minorHAnsi" w:hAnsiTheme="minorHAnsi"/>
          <w:color w:val="000000" w:themeColor="text1"/>
        </w:rPr>
        <w:t>zedsięwzięcia</w:t>
      </w:r>
      <w:r w:rsidR="00F7386C" w:rsidRPr="00DF45F7">
        <w:rPr>
          <w:rFonts w:asciiTheme="minorHAnsi" w:hAnsiTheme="minorHAnsi"/>
          <w:color w:val="000000" w:themeColor="text1"/>
        </w:rPr>
        <w:t xml:space="preserve"> określających szczegółowy przedmiot zamówienia oraz sposób jego realizacji</w:t>
      </w:r>
      <w:r w:rsidR="009A73DA" w:rsidRPr="00DF45F7">
        <w:rPr>
          <w:rFonts w:asciiTheme="minorHAnsi" w:hAnsiTheme="minorHAnsi"/>
          <w:color w:val="000000" w:themeColor="text1"/>
        </w:rPr>
        <w:t>)</w:t>
      </w:r>
      <w:r w:rsidR="008944B7" w:rsidRPr="00DF45F7">
        <w:rPr>
          <w:rFonts w:asciiTheme="minorHAnsi" w:hAnsiTheme="minorHAnsi"/>
          <w:color w:val="000000" w:themeColor="text1"/>
        </w:rPr>
        <w:t xml:space="preserve"> do opracowania z należytą starannością </w:t>
      </w:r>
      <w:r w:rsidR="008944B7" w:rsidRPr="00DF45F7">
        <w:rPr>
          <w:rFonts w:asciiTheme="minorHAnsi" w:eastAsia="SimSun" w:hAnsiTheme="minorHAnsi" w:cs="Times New Roman"/>
          <w:color w:val="000000" w:themeColor="text1"/>
          <w:lang w:eastAsia="en-GB" w:bidi="ar-AE"/>
        </w:rPr>
        <w:t>Rozwiązania</w:t>
      </w:r>
      <w:r w:rsidR="006D69B9" w:rsidRPr="00DF45F7">
        <w:rPr>
          <w:rFonts w:asciiTheme="minorHAnsi" w:eastAsia="SimSun" w:hAnsiTheme="minorHAnsi" w:cs="Times New Roman"/>
          <w:color w:val="000000" w:themeColor="text1"/>
          <w:lang w:eastAsia="en-GB" w:bidi="ar-AE"/>
        </w:rPr>
        <w:t>;</w:t>
      </w:r>
    </w:p>
    <w:p w14:paraId="6EAD148A" w14:textId="3FB83473" w:rsidR="006D69B9" w:rsidRPr="00DF45F7" w:rsidRDefault="00A06CF8" w:rsidP="00B11AA8">
      <w:pPr>
        <w:pStyle w:val="Akapitzlist"/>
        <w:numPr>
          <w:ilvl w:val="0"/>
          <w:numId w:val="9"/>
        </w:numPr>
        <w:spacing w:before="60" w:after="60"/>
        <w:ind w:left="567" w:hanging="426"/>
        <w:jc w:val="both"/>
        <w:rPr>
          <w:rFonts w:asciiTheme="minorHAnsi" w:hAnsiTheme="minorHAnsi"/>
          <w:color w:val="000000" w:themeColor="text1"/>
        </w:rPr>
      </w:pPr>
      <w:r w:rsidRPr="00DF45F7">
        <w:rPr>
          <w:rFonts w:asciiTheme="minorHAnsi" w:hAnsiTheme="minorHAnsi"/>
          <w:color w:val="000000" w:themeColor="text1"/>
        </w:rPr>
        <w:t>wykonanie przez Wykonawcę Wyników Prac Etapu I</w:t>
      </w:r>
      <w:r w:rsidR="000D0847"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Wynik</w:t>
      </w:r>
      <w:r w:rsidR="000D0847" w:rsidRPr="00DF45F7">
        <w:rPr>
          <w:rFonts w:asciiTheme="minorHAnsi" w:hAnsiTheme="minorHAnsi"/>
          <w:color w:val="000000" w:themeColor="text1"/>
        </w:rPr>
        <w:t>u</w:t>
      </w:r>
      <w:r w:rsidRPr="00DF45F7">
        <w:rPr>
          <w:rFonts w:asciiTheme="minorHAnsi" w:hAnsiTheme="minorHAnsi"/>
          <w:color w:val="000000" w:themeColor="text1"/>
        </w:rPr>
        <w:t xml:space="preserve"> Prac Etapu II</w:t>
      </w:r>
      <w:r w:rsidR="00F7386C" w:rsidRPr="00DF45F7">
        <w:rPr>
          <w:rFonts w:asciiTheme="minorHAnsi" w:eastAsia="SimSun" w:hAnsiTheme="minorHAnsi" w:cs="Times New Roman"/>
          <w:color w:val="000000" w:themeColor="text1"/>
          <w:lang w:eastAsia="en-GB" w:bidi="ar-AE"/>
        </w:rPr>
        <w:t>;</w:t>
      </w:r>
    </w:p>
    <w:p w14:paraId="755D8F36" w14:textId="42504E89" w:rsidR="00196FCD" w:rsidRPr="00DF45F7" w:rsidRDefault="00C02CF6" w:rsidP="00B11AA8">
      <w:pPr>
        <w:pStyle w:val="Akapitzlist"/>
        <w:numPr>
          <w:ilvl w:val="0"/>
          <w:numId w:val="9"/>
        </w:numPr>
        <w:spacing w:before="60" w:after="60"/>
        <w:ind w:left="567" w:hanging="426"/>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w zakresie praw własności intelektualnej związanej ze stworzonymi przez Wykonawcę Wynikami Prac B+R</w:t>
      </w:r>
      <w:r w:rsidR="00196FCD" w:rsidRPr="00DF45F7">
        <w:rPr>
          <w:rFonts w:asciiTheme="minorHAnsi" w:eastAsia="SimSun" w:hAnsiTheme="minorHAnsi" w:cs="Times New Roman"/>
          <w:color w:val="000000" w:themeColor="text1"/>
          <w:lang w:eastAsia="en-GB" w:bidi="ar-AE"/>
        </w:rPr>
        <w:t>:</w:t>
      </w:r>
    </w:p>
    <w:p w14:paraId="79300A36" w14:textId="46135A3B" w:rsidR="00196FCD" w:rsidRPr="00DF45F7" w:rsidRDefault="00C02CF6" w:rsidP="00B11AA8">
      <w:pPr>
        <w:pStyle w:val="Akapitzlist"/>
        <w:numPr>
          <w:ilvl w:val="1"/>
          <w:numId w:val="9"/>
        </w:numPr>
        <w:spacing w:before="60" w:after="60"/>
        <w:ind w:left="993"/>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 xml:space="preserve">zobowiązanie Wykonawcy do </w:t>
      </w:r>
      <w:r w:rsidR="00196FCD" w:rsidRPr="00DF45F7">
        <w:rPr>
          <w:rFonts w:asciiTheme="minorHAnsi" w:eastAsia="SimSun" w:hAnsiTheme="minorHAnsi" w:cs="Times New Roman"/>
          <w:color w:val="000000" w:themeColor="text1"/>
          <w:lang w:eastAsia="en-GB" w:bidi="ar-AE"/>
        </w:rPr>
        <w:t>upublicznieni</w:t>
      </w:r>
      <w:r w:rsidRPr="00DF45F7">
        <w:rPr>
          <w:rFonts w:asciiTheme="minorHAnsi" w:eastAsia="SimSun" w:hAnsiTheme="minorHAnsi" w:cs="Times New Roman"/>
          <w:color w:val="000000" w:themeColor="text1"/>
          <w:lang w:eastAsia="en-GB" w:bidi="ar-AE"/>
        </w:rPr>
        <w:t>a</w:t>
      </w:r>
      <w:r w:rsidR="00196FCD" w:rsidRPr="00DF45F7">
        <w:rPr>
          <w:rFonts w:asciiTheme="minorHAnsi" w:eastAsia="SimSun" w:hAnsiTheme="minorHAnsi" w:cs="Times New Roman"/>
          <w:color w:val="000000" w:themeColor="text1"/>
          <w:lang w:eastAsia="en-GB" w:bidi="ar-AE"/>
        </w:rPr>
        <w:t xml:space="preserve"> </w:t>
      </w:r>
      <w:r w:rsidRPr="00DF45F7">
        <w:rPr>
          <w:rFonts w:asciiTheme="minorHAnsi" w:eastAsia="SimSun" w:hAnsiTheme="minorHAnsi" w:cs="Times New Roman"/>
          <w:color w:val="000000" w:themeColor="text1"/>
          <w:lang w:eastAsia="en-GB" w:bidi="ar-AE"/>
        </w:rPr>
        <w:t xml:space="preserve">i aktualizacji, na zasadach opisanych Umową, </w:t>
      </w:r>
      <w:r w:rsidR="00196FCD" w:rsidRPr="00DF45F7">
        <w:rPr>
          <w:rFonts w:asciiTheme="minorHAnsi" w:eastAsia="SimSun" w:hAnsiTheme="minorHAnsi" w:cs="Times New Roman"/>
          <w:color w:val="000000" w:themeColor="text1"/>
          <w:lang w:eastAsia="en-GB" w:bidi="ar-AE"/>
        </w:rPr>
        <w:t xml:space="preserve">Rozwiązania w zakresie </w:t>
      </w:r>
      <w:r w:rsidR="009A73DA" w:rsidRPr="00DF45F7">
        <w:rPr>
          <w:rFonts w:asciiTheme="minorHAnsi" w:eastAsia="SimSun" w:hAnsiTheme="minorHAnsi" w:cs="Times New Roman"/>
          <w:color w:val="000000" w:themeColor="text1"/>
          <w:lang w:eastAsia="en-GB" w:bidi="ar-AE"/>
        </w:rPr>
        <w:t>stanowiącym</w:t>
      </w:r>
      <w:r w:rsidR="00196FCD" w:rsidRPr="00DF45F7">
        <w:rPr>
          <w:rFonts w:asciiTheme="minorHAnsi" w:eastAsia="SimSun" w:hAnsiTheme="minorHAnsi" w:cs="Times New Roman"/>
          <w:color w:val="000000" w:themeColor="text1"/>
          <w:lang w:eastAsia="en-GB" w:bidi="ar-AE"/>
        </w:rPr>
        <w:t xml:space="preserve">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w:t>
      </w:r>
      <w:r w:rsidR="004E4B7D">
        <w:rPr>
          <w:rFonts w:asciiTheme="minorHAnsi" w:hAnsiTheme="minorHAnsi"/>
        </w:rPr>
        <w:t>elektro</w:t>
      </w:r>
      <w:r w:rsidR="00C41110" w:rsidRPr="3BC2DB2B">
        <w:rPr>
          <w:rFonts w:asciiTheme="minorHAnsi" w:hAnsiTheme="minorHAnsi"/>
        </w:rPr>
        <w:t>ciepłowniczego w kierunku OZE</w:t>
      </w:r>
      <w:r w:rsidR="00196FCD" w:rsidRPr="00DF45F7">
        <w:rPr>
          <w:rFonts w:asciiTheme="minorHAnsi" w:eastAsia="SimSun" w:hAnsiTheme="minorHAnsi" w:cs="Times New Roman"/>
          <w:color w:val="000000" w:themeColor="text1"/>
          <w:lang w:eastAsia="en-GB" w:bidi="ar-AE"/>
        </w:rPr>
        <w:t>,</w:t>
      </w:r>
    </w:p>
    <w:p w14:paraId="40F99A75" w14:textId="77777777" w:rsidR="00C02CF6" w:rsidRPr="00DF45F7" w:rsidRDefault="00196FCD" w:rsidP="00B11AA8">
      <w:pPr>
        <w:pStyle w:val="Akapitzlist"/>
        <w:numPr>
          <w:ilvl w:val="1"/>
          <w:numId w:val="9"/>
        </w:numPr>
        <w:spacing w:before="60" w:after="60"/>
        <w:ind w:left="993"/>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przeniesienie</w:t>
      </w:r>
      <w:r w:rsidR="00C02CF6" w:rsidRPr="00DF45F7">
        <w:rPr>
          <w:rFonts w:asciiTheme="minorHAnsi" w:eastAsia="SimSun" w:hAnsiTheme="minorHAnsi" w:cs="Times New Roman"/>
          <w:color w:val="000000" w:themeColor="text1"/>
          <w:lang w:eastAsia="en-GB" w:bidi="ar-AE"/>
        </w:rPr>
        <w:t xml:space="preserve"> przez Wykonawcę</w:t>
      </w:r>
      <w:r w:rsidRPr="00DF45F7">
        <w:rPr>
          <w:rFonts w:asciiTheme="minorHAnsi" w:eastAsia="SimSun" w:hAnsiTheme="minorHAnsi" w:cs="Times New Roman"/>
          <w:color w:val="000000" w:themeColor="text1"/>
          <w:lang w:eastAsia="en-GB" w:bidi="ar-AE"/>
        </w:rPr>
        <w:t xml:space="preserve"> na NCBR </w:t>
      </w:r>
      <w:r w:rsidR="00C02CF6" w:rsidRPr="00DF45F7">
        <w:rPr>
          <w:rFonts w:asciiTheme="minorHAnsi" w:eastAsia="SimSun" w:hAnsiTheme="minorHAnsi" w:cs="Times New Roman"/>
          <w:color w:val="000000" w:themeColor="text1"/>
          <w:lang w:eastAsia="en-GB" w:bidi="ar-AE"/>
        </w:rPr>
        <w:t xml:space="preserve">pełni </w:t>
      </w:r>
      <w:r w:rsidRPr="00DF45F7">
        <w:rPr>
          <w:rFonts w:asciiTheme="minorHAnsi" w:eastAsia="SimSun" w:hAnsiTheme="minorHAnsi" w:cs="Times New Roman"/>
          <w:color w:val="000000" w:themeColor="text1"/>
          <w:lang w:eastAsia="en-GB" w:bidi="ar-AE"/>
        </w:rPr>
        <w:t xml:space="preserve">praw własności intelektualnej </w:t>
      </w:r>
      <w:r w:rsidR="00C02CF6" w:rsidRPr="00DF45F7">
        <w:rPr>
          <w:rFonts w:asciiTheme="minorHAnsi" w:eastAsia="SimSun" w:hAnsiTheme="minorHAnsi" w:cs="Times New Roman"/>
          <w:color w:val="000000" w:themeColor="text1"/>
          <w:lang w:eastAsia="en-GB" w:bidi="ar-AE"/>
        </w:rPr>
        <w:t xml:space="preserve">do Wyników Prac B+R </w:t>
      </w:r>
      <w:r w:rsidRPr="00DF45F7">
        <w:rPr>
          <w:rFonts w:asciiTheme="minorHAnsi" w:eastAsia="SimSun" w:hAnsiTheme="minorHAnsi" w:cs="Times New Roman"/>
          <w:color w:val="000000" w:themeColor="text1"/>
          <w:lang w:eastAsia="en-GB" w:bidi="ar-AE"/>
        </w:rPr>
        <w:t>w zakresie Komponentu Procesowego Rozwiązania,</w:t>
      </w:r>
    </w:p>
    <w:p w14:paraId="39CE9C4F" w14:textId="5B57771C" w:rsidR="00C02CF6" w:rsidRPr="00DF45F7" w:rsidRDefault="00C02CF6" w:rsidP="00B11AA8">
      <w:pPr>
        <w:pStyle w:val="Akapitzlist"/>
        <w:numPr>
          <w:ilvl w:val="1"/>
          <w:numId w:val="9"/>
        </w:numPr>
        <w:spacing w:before="60" w:after="60"/>
        <w:ind w:left="993"/>
        <w:jc w:val="both"/>
        <w:rPr>
          <w:rFonts w:asciiTheme="minorHAnsi" w:hAnsiTheme="minorHAnsi"/>
          <w:i/>
          <w:iCs/>
          <w:color w:val="000000" w:themeColor="text1"/>
        </w:rPr>
      </w:pPr>
      <w:r w:rsidRPr="00DF45F7">
        <w:rPr>
          <w:rFonts w:asciiTheme="minorHAnsi" w:hAnsiTheme="minorHAnsi"/>
          <w:i/>
          <w:iCs/>
          <w:color w:val="000000" w:themeColor="text1"/>
        </w:rPr>
        <w:t>jeśli Wykonawca wyróżnił w ramach Rozwiązania Komponent Technologiczny</w:t>
      </w:r>
      <w:r w:rsidR="009A73DA" w:rsidRPr="00DF45F7">
        <w:rPr>
          <w:rFonts w:asciiTheme="minorHAnsi" w:hAnsiTheme="minorHAnsi"/>
          <w:i/>
          <w:iCs/>
          <w:color w:val="000000" w:themeColor="text1"/>
        </w:rPr>
        <w:t xml:space="preserve"> Umowa obejmuje</w:t>
      </w:r>
      <w:r w:rsidRPr="00DF45F7">
        <w:rPr>
          <w:rFonts w:asciiTheme="minorHAnsi" w:hAnsiTheme="minorHAnsi"/>
          <w:i/>
          <w:iCs/>
          <w:color w:val="000000" w:themeColor="text1"/>
        </w:rPr>
        <w:t xml:space="preserve">: </w:t>
      </w:r>
    </w:p>
    <w:p w14:paraId="464F5EC9" w14:textId="0DEF7459" w:rsidR="00C02CF6" w:rsidRPr="00DF45F7" w:rsidRDefault="00C02CF6" w:rsidP="00B11AA8">
      <w:pPr>
        <w:pStyle w:val="Akapitzlist"/>
        <w:numPr>
          <w:ilvl w:val="2"/>
          <w:numId w:val="9"/>
        </w:numPr>
        <w:spacing w:before="60" w:after="60"/>
        <w:ind w:left="1276"/>
        <w:jc w:val="both"/>
        <w:rPr>
          <w:rFonts w:asciiTheme="minorHAnsi" w:hAnsiTheme="minorHAnsi"/>
          <w:i/>
          <w:iCs/>
          <w:color w:val="000000" w:themeColor="text1"/>
        </w:rPr>
      </w:pPr>
      <w:r w:rsidRPr="00DF45F7">
        <w:rPr>
          <w:rFonts w:asciiTheme="minorHAnsi" w:hAnsiTheme="minorHAnsi"/>
          <w:i/>
          <w:iCs/>
          <w:color w:val="000000" w:themeColor="text1"/>
        </w:rPr>
        <w:t>uprawnienie NCBR do udziału w Przychodzie z Komercjalizacji Wyników Prac B+R i Przychodzie z Komercjalizacji Technologii Zależnych w zakresie Komponentu Technologicznego Rozwiązania,</w:t>
      </w:r>
    </w:p>
    <w:p w14:paraId="6DF427EC" w14:textId="418E9CC2" w:rsidR="00C02CF6" w:rsidRPr="00DF45F7" w:rsidRDefault="00C02CF6" w:rsidP="00B11AA8">
      <w:pPr>
        <w:pStyle w:val="Akapitzlist"/>
        <w:numPr>
          <w:ilvl w:val="2"/>
          <w:numId w:val="9"/>
        </w:numPr>
        <w:spacing w:before="60" w:after="60"/>
        <w:ind w:left="1276"/>
        <w:jc w:val="both"/>
        <w:rPr>
          <w:rFonts w:asciiTheme="minorHAnsi" w:hAnsiTheme="minorHAnsi"/>
          <w:i/>
          <w:iCs/>
          <w:color w:val="000000" w:themeColor="text1"/>
        </w:rPr>
      </w:pPr>
      <w:r w:rsidRPr="00DF45F7">
        <w:rPr>
          <w:rFonts w:asciiTheme="minorHAnsi" w:hAnsiTheme="minorHAnsi"/>
          <w:i/>
          <w:iCs/>
          <w:color w:val="000000" w:themeColor="text1"/>
        </w:rPr>
        <w:t xml:space="preserve">udzielenia NCBR niewyłącznej licencji określonej w </w:t>
      </w:r>
      <w:r w:rsidR="00AC2F16" w:rsidRPr="00DF45F7">
        <w:rPr>
          <w:rFonts w:asciiTheme="minorHAnsi" w:hAnsiTheme="minorHAnsi"/>
          <w:i/>
          <w:iCs/>
          <w:color w:val="000000" w:themeColor="text1"/>
        </w:rPr>
        <w:fldChar w:fldCharType="begin"/>
      </w:r>
      <w:r w:rsidR="00AC2F16" w:rsidRPr="00DF45F7">
        <w:rPr>
          <w:rFonts w:asciiTheme="minorHAnsi" w:hAnsiTheme="minorHAnsi"/>
          <w:i/>
          <w:iCs/>
          <w:color w:val="000000" w:themeColor="text1"/>
        </w:rPr>
        <w:instrText xml:space="preserve"> REF _Ref69109161 \n \h </w:instrText>
      </w:r>
      <w:r w:rsidR="00DF45F7">
        <w:rPr>
          <w:rFonts w:asciiTheme="minorHAnsi" w:hAnsiTheme="minorHAnsi"/>
          <w:i/>
          <w:iCs/>
          <w:color w:val="000000" w:themeColor="text1"/>
        </w:rPr>
        <w:instrText xml:space="preserve"> \* MERGEFORMAT </w:instrText>
      </w:r>
      <w:r w:rsidR="00AC2F16" w:rsidRPr="00DF45F7">
        <w:rPr>
          <w:rFonts w:asciiTheme="minorHAnsi" w:hAnsiTheme="minorHAnsi"/>
          <w:i/>
          <w:iCs/>
          <w:color w:val="000000" w:themeColor="text1"/>
        </w:rPr>
      </w:r>
      <w:r w:rsidR="00AC2F16"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ART. 29</w:t>
      </w:r>
      <w:r w:rsidR="00AC2F16" w:rsidRPr="00DF45F7">
        <w:rPr>
          <w:rFonts w:asciiTheme="minorHAnsi" w:hAnsiTheme="minorHAnsi"/>
          <w:i/>
          <w:iCs/>
          <w:color w:val="000000" w:themeColor="text1"/>
        </w:rPr>
        <w:fldChar w:fldCharType="end"/>
      </w:r>
      <w:r w:rsidR="00AC2F16" w:rsidRPr="00DF45F7">
        <w:rPr>
          <w:rFonts w:asciiTheme="minorHAnsi" w:hAnsiTheme="minorHAnsi"/>
          <w:i/>
          <w:iCs/>
          <w:color w:val="000000" w:themeColor="text1"/>
        </w:rPr>
        <w:t xml:space="preserve"> </w:t>
      </w:r>
      <w:r w:rsidR="00AC2F16" w:rsidRPr="00DF45F7">
        <w:rPr>
          <w:rFonts w:asciiTheme="minorHAnsi" w:hAnsiTheme="minorHAnsi"/>
          <w:i/>
          <w:iCs/>
          <w:color w:val="000000" w:themeColor="text1"/>
        </w:rPr>
        <w:fldChar w:fldCharType="begin"/>
      </w:r>
      <w:r w:rsidR="00AC2F16" w:rsidRPr="00DF45F7">
        <w:rPr>
          <w:rFonts w:asciiTheme="minorHAnsi" w:hAnsiTheme="minorHAnsi"/>
          <w:i/>
          <w:iCs/>
          <w:color w:val="000000" w:themeColor="text1"/>
        </w:rPr>
        <w:instrText xml:space="preserve"> REF _Ref69109617 \n \h </w:instrText>
      </w:r>
      <w:r w:rsidR="00DF45F7">
        <w:rPr>
          <w:rFonts w:asciiTheme="minorHAnsi" w:hAnsiTheme="minorHAnsi"/>
          <w:i/>
          <w:iCs/>
          <w:color w:val="000000" w:themeColor="text1"/>
        </w:rPr>
        <w:instrText xml:space="preserve"> \* MERGEFORMAT </w:instrText>
      </w:r>
      <w:r w:rsidR="00AC2F16" w:rsidRPr="00DF45F7">
        <w:rPr>
          <w:rFonts w:asciiTheme="minorHAnsi" w:hAnsiTheme="minorHAnsi"/>
          <w:i/>
          <w:iCs/>
          <w:color w:val="000000" w:themeColor="text1"/>
        </w:rPr>
      </w:r>
      <w:r w:rsidR="00AC2F16"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§21</w:t>
      </w:r>
      <w:r w:rsidR="00AC2F16" w:rsidRPr="00DF45F7">
        <w:rPr>
          <w:rFonts w:asciiTheme="minorHAnsi" w:hAnsiTheme="minorHAnsi"/>
          <w:i/>
          <w:iCs/>
          <w:color w:val="000000" w:themeColor="text1"/>
        </w:rPr>
        <w:fldChar w:fldCharType="end"/>
      </w:r>
      <w:r w:rsidRPr="00DF45F7">
        <w:rPr>
          <w:rFonts w:asciiTheme="minorHAnsi" w:hAnsiTheme="minorHAnsi"/>
          <w:i/>
          <w:iCs/>
          <w:color w:val="000000" w:themeColor="text1"/>
        </w:rPr>
        <w:t xml:space="preserve"> w zakresie Komponentu Technologicznego Rozwiązania, z zastrzeżeniem postanowień dotyczących Wariantu B,*</w:t>
      </w:r>
    </w:p>
    <w:p w14:paraId="47481F49" w14:textId="7DB8E97C" w:rsidR="00C02CF6" w:rsidRPr="00DF45F7" w:rsidRDefault="00C02CF6" w:rsidP="00B11AA8">
      <w:pPr>
        <w:pStyle w:val="Akapitzlist"/>
        <w:spacing w:before="60" w:after="60"/>
        <w:ind w:left="1276"/>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cała </w:t>
      </w:r>
      <w:r w:rsidR="00AC2F16" w:rsidRPr="00DF45F7">
        <w:rPr>
          <w:rFonts w:asciiTheme="minorHAnsi" w:hAnsiTheme="minorHAnsi"/>
          <w:i/>
          <w:iCs/>
          <w:color w:val="000000" w:themeColor="text1"/>
        </w:rPr>
        <w:t xml:space="preserve">treść </w:t>
      </w:r>
      <w:r w:rsidRPr="00DF45F7">
        <w:rPr>
          <w:rFonts w:asciiTheme="minorHAnsi" w:hAnsiTheme="minorHAnsi"/>
          <w:i/>
          <w:iCs/>
          <w:color w:val="000000" w:themeColor="text1"/>
        </w:rPr>
        <w:t xml:space="preserve">lit. c) zostaje </w:t>
      </w:r>
      <w:r w:rsidR="00AC2F16" w:rsidRPr="00DF45F7">
        <w:rPr>
          <w:rFonts w:asciiTheme="minorHAnsi" w:hAnsiTheme="minorHAnsi"/>
          <w:i/>
          <w:iCs/>
          <w:color w:val="000000" w:themeColor="text1"/>
        </w:rPr>
        <w:t>zastąpiona oznaczeniem „celowo pusty”</w:t>
      </w:r>
      <w:r w:rsidRPr="00DF45F7">
        <w:rPr>
          <w:rFonts w:asciiTheme="minorHAnsi" w:hAnsiTheme="minorHAnsi"/>
          <w:i/>
          <w:iCs/>
          <w:color w:val="000000" w:themeColor="text1"/>
        </w:rPr>
        <w:t>]</w:t>
      </w:r>
    </w:p>
    <w:p w14:paraId="2F13E4DA" w14:textId="55A04E34" w:rsidR="00C02CF6" w:rsidRPr="00DF45F7" w:rsidRDefault="00C02CF6" w:rsidP="00B11AA8">
      <w:pPr>
        <w:pStyle w:val="Akapitzlist"/>
        <w:numPr>
          <w:ilvl w:val="1"/>
          <w:numId w:val="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realizację pozostałych zobowiązań dotyczących własności intelektualnej, określonych w Umowie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_Ref493844374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5717EB22" w14:textId="7BD18E60" w:rsidR="00E05B4F" w:rsidRPr="00DF45F7" w:rsidRDefault="00017F4F" w:rsidP="00B11AA8">
      <w:pPr>
        <w:pStyle w:val="Akapitzlist"/>
        <w:numPr>
          <w:ilvl w:val="0"/>
          <w:numId w:val="9"/>
        </w:numPr>
        <w:spacing w:before="60" w:after="60"/>
        <w:ind w:left="567" w:hanging="426"/>
        <w:jc w:val="both"/>
        <w:rPr>
          <w:rFonts w:asciiTheme="minorHAnsi" w:hAnsiTheme="minorHAnsi"/>
          <w:color w:val="000000" w:themeColor="text1"/>
        </w:rPr>
      </w:pPr>
      <w:r w:rsidRPr="00DF45F7">
        <w:rPr>
          <w:rFonts w:asciiTheme="minorHAnsi" w:hAnsiTheme="minorHAnsi"/>
          <w:color w:val="000000" w:themeColor="text1"/>
        </w:rPr>
        <w:t>zobowiązanie</w:t>
      </w:r>
      <w:r w:rsidR="0051340E" w:rsidRPr="00DF45F7">
        <w:rPr>
          <w:rFonts w:asciiTheme="minorHAnsi" w:hAnsiTheme="minorHAnsi"/>
          <w:color w:val="000000" w:themeColor="text1"/>
        </w:rPr>
        <w:t xml:space="preserve"> NCBR </w:t>
      </w:r>
      <w:r w:rsidRPr="00DF45F7">
        <w:rPr>
          <w:rFonts w:asciiTheme="minorHAnsi" w:hAnsiTheme="minorHAnsi"/>
          <w:color w:val="000000" w:themeColor="text1"/>
        </w:rPr>
        <w:t xml:space="preserve">do zapłaty wynagrodzenia za realizację </w:t>
      </w:r>
      <w:r w:rsidR="00097436" w:rsidRPr="00DF45F7">
        <w:rPr>
          <w:rFonts w:asciiTheme="minorHAnsi" w:hAnsiTheme="minorHAnsi"/>
          <w:color w:val="000000" w:themeColor="text1"/>
        </w:rPr>
        <w:t>Prac B+R zgodnie z</w:t>
      </w:r>
      <w:r w:rsidR="00793CB2" w:rsidRPr="00DF45F7">
        <w:rPr>
          <w:rFonts w:asciiTheme="minorHAnsi" w:hAnsiTheme="minorHAnsi"/>
          <w:color w:val="000000" w:themeColor="text1"/>
        </w:rPr>
        <w:t> </w:t>
      </w:r>
      <w:r w:rsidR="00097436" w:rsidRPr="00DF45F7">
        <w:rPr>
          <w:rFonts w:asciiTheme="minorHAnsi" w:hAnsiTheme="minorHAnsi"/>
          <w:color w:val="000000" w:themeColor="text1"/>
        </w:rPr>
        <w:t xml:space="preserve">Umową, w toku </w:t>
      </w:r>
      <w:r w:rsidR="004F64A8" w:rsidRPr="00DF45F7">
        <w:rPr>
          <w:rFonts w:asciiTheme="minorHAnsi" w:hAnsiTheme="minorHAnsi"/>
          <w:color w:val="000000" w:themeColor="text1"/>
        </w:rPr>
        <w:t>Etapu I</w:t>
      </w:r>
      <w:r w:rsidR="008944B7" w:rsidRPr="00DF45F7">
        <w:rPr>
          <w:rFonts w:asciiTheme="minorHAnsi" w:hAnsiTheme="minorHAnsi"/>
          <w:color w:val="000000" w:themeColor="text1"/>
        </w:rPr>
        <w:t xml:space="preserve"> oraz Et</w:t>
      </w:r>
      <w:r w:rsidR="004F64A8" w:rsidRPr="00DF45F7">
        <w:rPr>
          <w:rFonts w:asciiTheme="minorHAnsi" w:hAnsiTheme="minorHAnsi"/>
          <w:color w:val="000000" w:themeColor="text1"/>
        </w:rPr>
        <w:t>apu II</w:t>
      </w:r>
      <w:r w:rsidR="00312EEF" w:rsidRPr="00DF45F7">
        <w:rPr>
          <w:rFonts w:asciiTheme="minorHAnsi" w:eastAsia="SimSun" w:hAnsiTheme="minorHAnsi" w:cs="Times New Roman"/>
          <w:color w:val="000000" w:themeColor="text1"/>
          <w:lang w:eastAsia="en-GB" w:bidi="ar-AE"/>
        </w:rPr>
        <w:t>.</w:t>
      </w:r>
    </w:p>
    <w:p w14:paraId="3F6B62F5" w14:textId="77777777" w:rsidR="00215496" w:rsidRPr="00DF45F7" w:rsidRDefault="00215496" w:rsidP="00B11AA8">
      <w:pPr>
        <w:pStyle w:val="Nagwek2"/>
      </w:pPr>
      <w:bookmarkStart w:id="27" w:name="_Toc53793031"/>
      <w:bookmarkStart w:id="28" w:name="_Toc54830208"/>
      <w:bookmarkStart w:id="29" w:name="_Toc54835718"/>
      <w:bookmarkStart w:id="30" w:name="_Toc72595019"/>
      <w:r w:rsidRPr="00DF45F7">
        <w:t>[POBOCZNY PRZEDMIOT UMOWY]</w:t>
      </w:r>
      <w:bookmarkEnd w:id="27"/>
      <w:bookmarkEnd w:id="28"/>
      <w:bookmarkEnd w:id="29"/>
      <w:bookmarkEnd w:id="30"/>
    </w:p>
    <w:p w14:paraId="5A5EF985" w14:textId="77777777" w:rsidR="009A73DA" w:rsidRPr="00DF45F7" w:rsidRDefault="00312EEF" w:rsidP="00B11AA8">
      <w:pPr>
        <w:spacing w:before="60" w:after="60"/>
        <w:jc w:val="both"/>
        <w:rPr>
          <w:rFonts w:asciiTheme="minorHAnsi" w:hAnsiTheme="minorHAnsi"/>
          <w:color w:val="000000" w:themeColor="text1"/>
        </w:rPr>
      </w:pPr>
      <w:r w:rsidRPr="00DF45F7">
        <w:rPr>
          <w:rFonts w:asciiTheme="minorHAnsi" w:hAnsiTheme="minorHAnsi"/>
          <w:color w:val="000000" w:themeColor="text1"/>
        </w:rPr>
        <w:t>Umowa poza usługami badawczo-rozwojowymi przewiduje świadczenia poboczne, pomocnicze wobec głównego przedmiotu Umowy, obejmujące w szczególności</w:t>
      </w:r>
      <w:r w:rsidR="009A73DA" w:rsidRPr="00DF45F7">
        <w:rPr>
          <w:rFonts w:asciiTheme="minorHAnsi" w:hAnsiTheme="minorHAnsi"/>
          <w:color w:val="000000" w:themeColor="text1"/>
        </w:rPr>
        <w:t>:</w:t>
      </w:r>
    </w:p>
    <w:p w14:paraId="1EF40002" w14:textId="0FECEC7D" w:rsidR="009A73DA" w:rsidRPr="00DF45F7" w:rsidRDefault="00323FCF" w:rsidP="00B11AA8">
      <w:pPr>
        <w:pStyle w:val="Akapitzlist"/>
        <w:numPr>
          <w:ilvl w:val="2"/>
          <w:numId w:val="14"/>
        </w:numPr>
        <w:spacing w:before="60" w:after="60"/>
        <w:ind w:left="567" w:hanging="425"/>
        <w:jc w:val="both"/>
        <w:rPr>
          <w:rFonts w:asciiTheme="minorHAnsi" w:hAnsiTheme="minorHAnsi"/>
          <w:color w:val="000000" w:themeColor="text1"/>
        </w:rPr>
      </w:pPr>
      <w:r w:rsidRPr="00DF45F7">
        <w:rPr>
          <w:rFonts w:asciiTheme="minorHAnsi" w:hAnsiTheme="minorHAnsi"/>
          <w:color w:val="000000" w:themeColor="text1"/>
        </w:rPr>
        <w:lastRenderedPageBreak/>
        <w:t>przeprowadzenie Prac B+R mających na celu przeniesienie Rozwiązania do skali 1:1 w</w:t>
      </w:r>
      <w:r w:rsidR="00E3329A" w:rsidRPr="00DF45F7">
        <w:rPr>
          <w:rFonts w:asciiTheme="minorHAnsi" w:hAnsiTheme="minorHAnsi"/>
          <w:color w:val="000000" w:themeColor="text1"/>
        </w:rPr>
        <w:t> </w:t>
      </w:r>
      <w:r w:rsidRPr="00DF45F7">
        <w:rPr>
          <w:rFonts w:asciiTheme="minorHAnsi" w:hAnsiTheme="minorHAnsi"/>
          <w:color w:val="000000" w:themeColor="text1"/>
        </w:rPr>
        <w:t xml:space="preserve">postaci </w:t>
      </w:r>
      <w:r w:rsidR="00AC2F16" w:rsidRPr="00DF45F7">
        <w:rPr>
          <w:rFonts w:asciiTheme="minorHAnsi" w:hAnsiTheme="minorHAnsi"/>
          <w:color w:val="000000" w:themeColor="text1"/>
        </w:rPr>
        <w:t>wybudowania</w:t>
      </w:r>
      <w:r w:rsidRPr="00DF45F7">
        <w:rPr>
          <w:rFonts w:asciiTheme="minorHAnsi" w:hAnsiTheme="minorHAnsi"/>
          <w:color w:val="000000" w:themeColor="text1"/>
        </w:rPr>
        <w:t xml:space="preserve"> przez Wykonawcę Demonstratora, a także </w:t>
      </w:r>
    </w:p>
    <w:p w14:paraId="30B7E8C3" w14:textId="4B424946" w:rsidR="00E05B4F" w:rsidRPr="00DF45F7" w:rsidRDefault="00E05B4F" w:rsidP="00B11AA8">
      <w:pPr>
        <w:pStyle w:val="Akapitzlist"/>
        <w:numPr>
          <w:ilvl w:val="2"/>
          <w:numId w:val="14"/>
        </w:numPr>
        <w:spacing w:before="60" w:after="60"/>
        <w:ind w:left="567" w:hanging="425"/>
        <w:jc w:val="both"/>
        <w:rPr>
          <w:rFonts w:asciiTheme="minorHAnsi" w:hAnsiTheme="minorHAnsi"/>
          <w:color w:val="000000" w:themeColor="text1"/>
        </w:rPr>
      </w:pPr>
      <w:r w:rsidRPr="00DF45F7">
        <w:rPr>
          <w:rFonts w:asciiTheme="minorHAnsi" w:hAnsiTheme="minorHAnsi"/>
          <w:color w:val="000000" w:themeColor="text1"/>
        </w:rPr>
        <w:t xml:space="preserve">wykonanie usług demonstracji technologicznej, testów i oceny </w:t>
      </w:r>
      <w:r w:rsidR="009A73DA" w:rsidRPr="00DF45F7">
        <w:rPr>
          <w:rFonts w:asciiTheme="minorHAnsi" w:hAnsiTheme="minorHAnsi"/>
          <w:color w:val="000000" w:themeColor="text1"/>
        </w:rPr>
        <w:t xml:space="preserve">w ramach Etapu III, </w:t>
      </w:r>
      <w:r w:rsidRPr="00DF45F7">
        <w:rPr>
          <w:rFonts w:asciiTheme="minorHAnsi" w:hAnsiTheme="minorHAnsi"/>
          <w:color w:val="000000" w:themeColor="text1"/>
        </w:rPr>
        <w:t>w</w:t>
      </w:r>
      <w:r w:rsidR="00E3329A" w:rsidRPr="00DF45F7">
        <w:rPr>
          <w:rFonts w:asciiTheme="minorHAnsi" w:hAnsiTheme="minorHAnsi"/>
          <w:color w:val="000000" w:themeColor="text1"/>
        </w:rPr>
        <w:t> </w:t>
      </w:r>
      <w:r w:rsidRPr="00DF45F7">
        <w:rPr>
          <w:rFonts w:asciiTheme="minorHAnsi" w:hAnsiTheme="minorHAnsi"/>
          <w:color w:val="000000" w:themeColor="text1"/>
        </w:rPr>
        <w:t xml:space="preserve">zakresie określonym w </w:t>
      </w:r>
      <w:r w:rsidR="00C02CF6" w:rsidRPr="00DF45F7">
        <w:rPr>
          <w:rFonts w:asciiTheme="minorHAnsi" w:hAnsiTheme="minorHAnsi"/>
          <w:color w:val="000000" w:themeColor="text1"/>
        </w:rPr>
        <w:t>Umowie (</w:t>
      </w:r>
      <w:r w:rsidR="00C02CF6" w:rsidRPr="00DF45F7">
        <w:rPr>
          <w:rFonts w:asciiTheme="minorHAnsi" w:hAnsiTheme="minorHAnsi"/>
          <w:color w:val="000000" w:themeColor="text1"/>
        </w:rPr>
        <w:fldChar w:fldCharType="begin"/>
      </w:r>
      <w:r w:rsidR="00C02CF6" w:rsidRPr="00DF45F7">
        <w:rPr>
          <w:rFonts w:asciiTheme="minorHAnsi" w:hAnsiTheme="minorHAnsi"/>
          <w:color w:val="000000" w:themeColor="text1"/>
        </w:rPr>
        <w:instrText xml:space="preserve"> REF _Ref69052115 \n \h </w:instrText>
      </w:r>
      <w:r w:rsidR="00DF45F7">
        <w:instrText xml:space="preserve"> \* MERGEFORMAT </w:instrText>
      </w:r>
      <w:r w:rsidR="00C02CF6" w:rsidRPr="00DF45F7">
        <w:rPr>
          <w:rFonts w:asciiTheme="minorHAnsi" w:hAnsiTheme="minorHAnsi"/>
          <w:color w:val="000000" w:themeColor="text1"/>
        </w:rPr>
      </w:r>
      <w:r w:rsidR="00C02CF6"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C02CF6" w:rsidRPr="00DF45F7">
        <w:rPr>
          <w:rFonts w:asciiTheme="minorHAnsi" w:hAnsiTheme="minorHAnsi"/>
          <w:color w:val="000000" w:themeColor="text1"/>
        </w:rPr>
        <w:fldChar w:fldCharType="end"/>
      </w:r>
      <w:r w:rsidR="00C02CF6" w:rsidRPr="00DF45F7">
        <w:rPr>
          <w:rFonts w:asciiTheme="minorHAnsi" w:hAnsiTheme="minorHAnsi"/>
          <w:color w:val="000000" w:themeColor="text1"/>
        </w:rPr>
        <w:t>).</w:t>
      </w:r>
      <w:r w:rsidR="009A73DA" w:rsidRPr="00DF45F7">
        <w:rPr>
          <w:rFonts w:asciiTheme="minorHAnsi" w:hAnsiTheme="minorHAnsi"/>
          <w:color w:val="000000" w:themeColor="text1"/>
        </w:rPr>
        <w:t xml:space="preserve"> </w:t>
      </w:r>
    </w:p>
    <w:p w14:paraId="2DEF96AB" w14:textId="77777777" w:rsidR="002F32D0" w:rsidRPr="00DF45F7" w:rsidRDefault="00C0272A" w:rsidP="00B11AA8">
      <w:pPr>
        <w:pStyle w:val="Nagwek2"/>
      </w:pPr>
      <w:bookmarkStart w:id="31" w:name="_Toc504994930"/>
      <w:bookmarkStart w:id="32" w:name="_Toc511371182"/>
      <w:bookmarkStart w:id="33" w:name="_Ref52658697"/>
      <w:bookmarkStart w:id="34" w:name="_Ref52799611"/>
      <w:bookmarkStart w:id="35" w:name="_Toc52897084"/>
      <w:bookmarkStart w:id="36" w:name="_Toc53793032"/>
      <w:bookmarkStart w:id="37" w:name="_Toc54830209"/>
      <w:bookmarkStart w:id="38" w:name="_Toc54798290"/>
      <w:bookmarkStart w:id="39" w:name="_Toc54835719"/>
      <w:bookmarkStart w:id="40" w:name="_Ref69070349"/>
      <w:bookmarkStart w:id="41" w:name="_Ref69395556"/>
      <w:bookmarkStart w:id="42" w:name="_Toc72595020"/>
      <w:bookmarkEnd w:id="26"/>
      <w:r w:rsidRPr="00DF45F7">
        <w:t>[</w:t>
      </w:r>
      <w:r w:rsidR="00F36415" w:rsidRPr="00DF45F7">
        <w:t>PODSTAWOWE UWARUNKOWANIA REALIZACJI UMOWY</w:t>
      </w:r>
      <w:r w:rsidRPr="00DF45F7">
        <w:t>]</w:t>
      </w:r>
      <w:bookmarkEnd w:id="31"/>
      <w:bookmarkEnd w:id="32"/>
      <w:bookmarkEnd w:id="33"/>
      <w:bookmarkEnd w:id="34"/>
      <w:bookmarkEnd w:id="35"/>
      <w:bookmarkEnd w:id="36"/>
      <w:bookmarkEnd w:id="37"/>
      <w:bookmarkEnd w:id="38"/>
      <w:bookmarkEnd w:id="39"/>
      <w:bookmarkEnd w:id="40"/>
      <w:bookmarkEnd w:id="41"/>
      <w:bookmarkEnd w:id="42"/>
    </w:p>
    <w:p w14:paraId="09D1777E" w14:textId="7E706C74" w:rsidR="00047FEC" w:rsidRPr="00DF45F7" w:rsidRDefault="00047FEC" w:rsidP="00B11AA8">
      <w:pPr>
        <w:pStyle w:val="Akapitzlist"/>
        <w:numPr>
          <w:ilvl w:val="0"/>
          <w:numId w:val="35"/>
        </w:numPr>
        <w:spacing w:before="60" w:after="60"/>
        <w:ind w:left="426" w:hanging="426"/>
        <w:jc w:val="both"/>
        <w:rPr>
          <w:rFonts w:asciiTheme="minorHAnsi" w:hAnsiTheme="minorHAnsi" w:cstheme="majorBidi"/>
          <w:color w:val="000000" w:themeColor="text1"/>
        </w:rPr>
      </w:pPr>
      <w:r w:rsidRPr="5A0061CE">
        <w:rPr>
          <w:rFonts w:asciiTheme="minorHAnsi" w:hAnsiTheme="minorHAnsi" w:cstheme="majorBidi"/>
          <w:color w:val="000000" w:themeColor="text1"/>
        </w:rPr>
        <w:t>Pojęcia stosowane w Umowie, które zostały zapisane wielką literą, zostały zdefiniowane w </w:t>
      </w:r>
      <w:r w:rsidR="2421E7AE" w:rsidRPr="5A0061CE">
        <w:rPr>
          <w:rFonts w:asciiTheme="minorHAnsi" w:hAnsiTheme="minorHAnsi" w:cstheme="majorBidi"/>
          <w:color w:val="000000" w:themeColor="text1"/>
        </w:rPr>
        <w:t>Załączni</w:t>
      </w:r>
      <w:r w:rsidRPr="5A0061CE">
        <w:rPr>
          <w:rFonts w:asciiTheme="minorHAnsi" w:hAnsiTheme="minorHAnsi" w:cstheme="majorBidi"/>
          <w:color w:val="000000" w:themeColor="text1"/>
        </w:rPr>
        <w:t xml:space="preserve">ku nr </w:t>
      </w:r>
      <w:r w:rsidR="6BBADAF7" w:rsidRPr="5A0061CE">
        <w:rPr>
          <w:rFonts w:asciiTheme="minorHAnsi" w:hAnsiTheme="minorHAnsi" w:cstheme="majorBidi"/>
          <w:color w:val="000000" w:themeColor="text1"/>
        </w:rPr>
        <w:t xml:space="preserve">7 </w:t>
      </w:r>
      <w:r w:rsidRPr="5A0061CE">
        <w:rPr>
          <w:rFonts w:asciiTheme="minorHAnsi" w:hAnsiTheme="minorHAnsi" w:cstheme="majorBidi"/>
          <w:color w:val="000000" w:themeColor="text1"/>
        </w:rPr>
        <w:t>do Regulaminu. Gdy są używane w Umowie, mają znaczenie nadane im w</w:t>
      </w:r>
      <w:r w:rsidR="00D10D9D" w:rsidRPr="5A0061CE">
        <w:rPr>
          <w:rFonts w:asciiTheme="minorHAnsi" w:hAnsiTheme="minorHAnsi" w:cstheme="majorBidi"/>
          <w:color w:val="000000" w:themeColor="text1"/>
        </w:rPr>
        <w:t>e wskazanym dokumencie</w:t>
      </w:r>
      <w:r w:rsidRPr="5A0061CE">
        <w:rPr>
          <w:rFonts w:asciiTheme="minorHAnsi" w:hAnsiTheme="minorHAnsi" w:cstheme="majorBidi"/>
          <w:color w:val="000000" w:themeColor="text1"/>
        </w:rPr>
        <w:t>.</w:t>
      </w:r>
    </w:p>
    <w:p w14:paraId="43E1D665" w14:textId="1EE1BB2C" w:rsidR="00502232" w:rsidRPr="00DF45F7" w:rsidRDefault="00502232" w:rsidP="00B11AA8">
      <w:pPr>
        <w:pStyle w:val="Akapitzlist"/>
        <w:numPr>
          <w:ilvl w:val="0"/>
          <w:numId w:val="35"/>
        </w:numPr>
        <w:spacing w:before="60" w:after="60"/>
        <w:ind w:left="426" w:hanging="426"/>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Integralną częścią Umowy są jej </w:t>
      </w:r>
      <w:r w:rsidR="2421E7AE" w:rsidRPr="00DF45F7">
        <w:rPr>
          <w:rFonts w:asciiTheme="minorHAnsi" w:hAnsiTheme="minorHAnsi" w:cstheme="majorBidi"/>
          <w:color w:val="000000" w:themeColor="text1"/>
        </w:rPr>
        <w:t>Załączni</w:t>
      </w:r>
      <w:r w:rsidRPr="00DF45F7">
        <w:rPr>
          <w:rFonts w:asciiTheme="minorHAnsi" w:hAnsiTheme="minorHAnsi" w:cstheme="majorBidi"/>
          <w:color w:val="000000" w:themeColor="text1"/>
        </w:rPr>
        <w:t xml:space="preserve">ki, wskazane w </w:t>
      </w:r>
      <w:r w:rsidRPr="00DF45F7">
        <w:rPr>
          <w:rFonts w:asciiTheme="minorHAnsi" w:hAnsiTheme="minorHAnsi" w:cstheme="majorBidi"/>
          <w:color w:val="000000" w:themeColor="text1"/>
        </w:rPr>
        <w:fldChar w:fldCharType="begin"/>
      </w:r>
      <w:r w:rsidRPr="00DF45F7">
        <w:rPr>
          <w:rFonts w:asciiTheme="minorHAnsi" w:hAnsiTheme="minorHAnsi" w:cstheme="majorBidi"/>
          <w:color w:val="000000" w:themeColor="text1"/>
        </w:rPr>
        <w:instrText xml:space="preserve"> REF _Ref52697128 \n \h </w:instrText>
      </w:r>
      <w:r w:rsidR="00862665" w:rsidRPr="00DF45F7">
        <w:rPr>
          <w:rFonts w:asciiTheme="minorHAnsi" w:hAnsiTheme="minorHAnsi" w:cstheme="majorBidi"/>
          <w:color w:val="000000" w:themeColor="text1"/>
        </w:rPr>
        <w:instrText xml:space="preserve"> \* MERGEFORMAT </w:instrText>
      </w:r>
      <w:r w:rsidRPr="00DF45F7">
        <w:rPr>
          <w:rFonts w:asciiTheme="minorHAnsi" w:hAnsiTheme="minorHAnsi" w:cstheme="majorBidi"/>
          <w:color w:val="000000" w:themeColor="text1"/>
        </w:rPr>
      </w:r>
      <w:r w:rsidRPr="00DF45F7">
        <w:rPr>
          <w:rFonts w:asciiTheme="minorHAnsi" w:hAnsiTheme="minorHAnsi" w:cstheme="majorBidi"/>
          <w:color w:val="000000" w:themeColor="text1"/>
        </w:rPr>
        <w:fldChar w:fldCharType="separate"/>
      </w:r>
      <w:r w:rsidR="004921E9">
        <w:rPr>
          <w:rFonts w:asciiTheme="minorHAnsi" w:hAnsiTheme="minorHAnsi" w:cstheme="majorBidi"/>
          <w:color w:val="000000" w:themeColor="text1"/>
        </w:rPr>
        <w:t>ART. 46</w:t>
      </w:r>
      <w:r w:rsidRPr="00DF45F7">
        <w:rPr>
          <w:rFonts w:asciiTheme="minorHAnsi" w:hAnsiTheme="minorHAnsi" w:cstheme="majorBidi"/>
          <w:color w:val="000000" w:themeColor="text1"/>
        </w:rPr>
        <w:fldChar w:fldCharType="end"/>
      </w:r>
      <w:r w:rsidRPr="00DF45F7">
        <w:rPr>
          <w:rFonts w:asciiTheme="minorHAnsi" w:hAnsiTheme="minorHAnsi" w:cstheme="majorBidi"/>
          <w:color w:val="000000" w:themeColor="text1"/>
        </w:rPr>
        <w:t xml:space="preserve"> </w:t>
      </w:r>
      <w:r w:rsidRPr="00DF45F7">
        <w:rPr>
          <w:rFonts w:asciiTheme="minorHAnsi" w:hAnsiTheme="minorHAnsi" w:cstheme="majorBidi"/>
          <w:color w:val="000000" w:themeColor="text1"/>
        </w:rPr>
        <w:fldChar w:fldCharType="begin"/>
      </w:r>
      <w:r w:rsidRPr="00DF45F7">
        <w:rPr>
          <w:rFonts w:asciiTheme="minorHAnsi" w:hAnsiTheme="minorHAnsi" w:cstheme="majorBidi"/>
          <w:color w:val="000000" w:themeColor="text1"/>
        </w:rPr>
        <w:instrText xml:space="preserve"> REF _Ref52697130 \n \h </w:instrText>
      </w:r>
      <w:r w:rsidR="00862665" w:rsidRPr="00DF45F7">
        <w:rPr>
          <w:rFonts w:asciiTheme="minorHAnsi" w:hAnsiTheme="minorHAnsi" w:cstheme="majorBidi"/>
          <w:color w:val="000000" w:themeColor="text1"/>
        </w:rPr>
        <w:instrText xml:space="preserve"> \* MERGEFORMAT </w:instrText>
      </w:r>
      <w:r w:rsidRPr="00DF45F7">
        <w:rPr>
          <w:rFonts w:asciiTheme="minorHAnsi" w:hAnsiTheme="minorHAnsi" w:cstheme="majorBidi"/>
          <w:color w:val="000000" w:themeColor="text1"/>
        </w:rPr>
      </w:r>
      <w:r w:rsidRPr="00DF45F7">
        <w:rPr>
          <w:rFonts w:asciiTheme="minorHAnsi" w:hAnsiTheme="minorHAnsi" w:cstheme="majorBidi"/>
          <w:color w:val="000000" w:themeColor="text1"/>
        </w:rPr>
        <w:fldChar w:fldCharType="separate"/>
      </w:r>
      <w:r w:rsidR="004921E9">
        <w:rPr>
          <w:rFonts w:asciiTheme="minorHAnsi" w:hAnsiTheme="minorHAnsi" w:cstheme="majorBidi"/>
          <w:color w:val="000000" w:themeColor="text1"/>
        </w:rPr>
        <w:t>§4</w:t>
      </w:r>
      <w:r w:rsidRPr="00DF45F7">
        <w:rPr>
          <w:rFonts w:asciiTheme="minorHAnsi" w:hAnsiTheme="minorHAnsi" w:cstheme="majorBidi"/>
          <w:color w:val="000000" w:themeColor="text1"/>
        </w:rPr>
        <w:fldChar w:fldCharType="end"/>
      </w:r>
      <w:r w:rsidRPr="00DF45F7">
        <w:rPr>
          <w:rFonts w:asciiTheme="minorHAnsi" w:hAnsiTheme="minorHAnsi" w:cstheme="majorBidi"/>
          <w:color w:val="000000" w:themeColor="text1"/>
        </w:rPr>
        <w:t xml:space="preserve"> Umowy, a w szczególności Regulamin. W razie rozbieżności pomiędzy treścią Umowy a jej </w:t>
      </w:r>
      <w:r w:rsidR="2421E7AE" w:rsidRPr="00DF45F7">
        <w:rPr>
          <w:rFonts w:asciiTheme="minorHAnsi" w:hAnsiTheme="minorHAnsi" w:cstheme="majorBidi"/>
          <w:color w:val="000000" w:themeColor="text1"/>
        </w:rPr>
        <w:t>Załączni</w:t>
      </w:r>
      <w:r w:rsidRPr="00DF45F7">
        <w:rPr>
          <w:rFonts w:asciiTheme="minorHAnsi" w:hAnsiTheme="minorHAnsi" w:cstheme="majorBidi"/>
          <w:color w:val="000000" w:themeColor="text1"/>
        </w:rPr>
        <w:t>ków, pierwszeństwo mają postanowienia Umowy</w:t>
      </w:r>
      <w:r w:rsidR="00323FCF" w:rsidRPr="00DF45F7">
        <w:rPr>
          <w:rFonts w:asciiTheme="minorHAnsi" w:hAnsiTheme="minorHAnsi" w:cstheme="majorBidi"/>
          <w:color w:val="000000" w:themeColor="text1"/>
        </w:rPr>
        <w:t>, a następnie Regulaminu</w:t>
      </w:r>
      <w:r w:rsidRPr="00DF45F7">
        <w:rPr>
          <w:rFonts w:asciiTheme="minorHAnsi" w:hAnsiTheme="minorHAnsi" w:cstheme="majorBidi"/>
          <w:color w:val="000000" w:themeColor="text1"/>
        </w:rPr>
        <w:t>.</w:t>
      </w:r>
    </w:p>
    <w:p w14:paraId="49EAAE51" w14:textId="7D073714" w:rsidR="008944B7" w:rsidRPr="00DF45F7" w:rsidRDefault="00DB7019"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Celem Umowy jest w </w:t>
      </w:r>
      <w:r w:rsidR="00E62D05" w:rsidRPr="00DF45F7">
        <w:rPr>
          <w:rFonts w:asciiTheme="minorHAnsi" w:hAnsiTheme="minorHAnsi"/>
          <w:color w:val="000000" w:themeColor="text1"/>
        </w:rPr>
        <w:t xml:space="preserve">jak </w:t>
      </w:r>
      <w:r w:rsidRPr="00DF45F7">
        <w:rPr>
          <w:rFonts w:asciiTheme="minorHAnsi" w:hAnsiTheme="minorHAnsi"/>
          <w:color w:val="000000" w:themeColor="text1"/>
        </w:rPr>
        <w:t xml:space="preserve">najdalej idącym stopniu przyczynienie się do </w:t>
      </w:r>
      <w:r w:rsidR="008944B7" w:rsidRPr="00DF45F7">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DF45F7">
        <w:rPr>
          <w:rFonts w:asciiTheme="minorHAnsi" w:hAnsiTheme="minorHAnsi"/>
          <w:color w:val="000000" w:themeColor="text1"/>
        </w:rPr>
        <w:t>w kontekście</w:t>
      </w:r>
      <w:r w:rsidR="008944B7" w:rsidRPr="00DF45F7">
        <w:rPr>
          <w:rFonts w:asciiTheme="minorHAnsi" w:hAnsiTheme="minorHAnsi"/>
          <w:color w:val="000000" w:themeColor="text1"/>
        </w:rPr>
        <w:t xml:space="preserve"> wskazanych celów.</w:t>
      </w:r>
    </w:p>
    <w:p w14:paraId="4B2E3A28" w14:textId="77777777" w:rsidR="008944B7" w:rsidRPr="00DF45F7" w:rsidRDefault="008944B7"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Podstawowe założenia </w:t>
      </w:r>
      <w:r w:rsidR="00A90EF7" w:rsidRPr="00DF45F7">
        <w:rPr>
          <w:rFonts w:asciiTheme="minorHAnsi" w:hAnsiTheme="minorHAnsi"/>
          <w:color w:val="000000" w:themeColor="text1"/>
        </w:rPr>
        <w:t xml:space="preserve">Przedsięwzięcia oraz zawierającej się w nim </w:t>
      </w:r>
      <w:r w:rsidRPr="00DF45F7">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50CE9805" w:rsidR="00017F4F" w:rsidRPr="00DF45F7" w:rsidRDefault="1F49A409" w:rsidP="00B11AA8">
      <w:pPr>
        <w:pStyle w:val="Akapitzlist"/>
        <w:numPr>
          <w:ilvl w:val="0"/>
          <w:numId w:val="35"/>
        </w:numPr>
        <w:spacing w:before="60" w:after="60"/>
        <w:ind w:left="426" w:hanging="426"/>
        <w:jc w:val="both"/>
        <w:rPr>
          <w:rFonts w:asciiTheme="minorHAnsi" w:hAnsiTheme="minorHAnsi"/>
          <w:color w:val="000000" w:themeColor="text1"/>
        </w:rPr>
      </w:pPr>
      <w:r w:rsidRPr="23571A04">
        <w:rPr>
          <w:rFonts w:asciiTheme="minorHAnsi" w:hAnsiTheme="minorHAnsi"/>
          <w:color w:val="000000" w:themeColor="text1"/>
        </w:rPr>
        <w:t>Współpraca i świadczenia Stron podzielone są na</w:t>
      </w:r>
      <w:r w:rsidR="595B0C90" w:rsidRPr="23571A04">
        <w:rPr>
          <w:rFonts w:asciiTheme="minorHAnsi" w:hAnsiTheme="minorHAnsi"/>
          <w:color w:val="000000" w:themeColor="text1"/>
        </w:rPr>
        <w:t xml:space="preserve"> dwa</w:t>
      </w:r>
      <w:r w:rsidRPr="23571A04">
        <w:rPr>
          <w:rFonts w:asciiTheme="minorHAnsi" w:hAnsiTheme="minorHAnsi"/>
          <w:color w:val="000000" w:themeColor="text1"/>
        </w:rPr>
        <w:t xml:space="preserve"> Etapy</w:t>
      </w:r>
      <w:r w:rsidR="595B0C90" w:rsidRPr="23571A04">
        <w:rPr>
          <w:rFonts w:asciiTheme="minorHAnsi" w:hAnsiTheme="minorHAnsi"/>
          <w:color w:val="000000" w:themeColor="text1"/>
        </w:rPr>
        <w:t xml:space="preserve"> badawczo-rozwojowe (Etap I oraz Etap II) i jeden etap </w:t>
      </w:r>
      <w:r w:rsidR="6E18A770" w:rsidRPr="23571A04">
        <w:rPr>
          <w:rFonts w:asciiTheme="minorHAnsi" w:hAnsiTheme="minorHAnsi"/>
          <w:color w:val="000000" w:themeColor="text1"/>
        </w:rPr>
        <w:t>weryfikacyjny</w:t>
      </w:r>
      <w:r w:rsidR="052026FE" w:rsidRPr="23571A04">
        <w:rPr>
          <w:rFonts w:asciiTheme="minorHAnsi" w:hAnsiTheme="minorHAnsi"/>
          <w:color w:val="000000" w:themeColor="text1"/>
        </w:rPr>
        <w:t xml:space="preserve"> przewidujący ewentualne </w:t>
      </w:r>
      <w:r w:rsidR="4ECA343B" w:rsidRPr="23571A04">
        <w:rPr>
          <w:rFonts w:asciiTheme="minorHAnsi" w:hAnsiTheme="minorHAnsi"/>
          <w:color w:val="000000" w:themeColor="text1"/>
        </w:rPr>
        <w:t>działania</w:t>
      </w:r>
      <w:r w:rsidR="052026FE" w:rsidRPr="23571A04">
        <w:rPr>
          <w:rFonts w:asciiTheme="minorHAnsi" w:hAnsiTheme="minorHAnsi"/>
          <w:color w:val="000000" w:themeColor="text1"/>
        </w:rPr>
        <w:t xml:space="preserve"> optymalizacyjne i naprawcze</w:t>
      </w:r>
      <w:r w:rsidR="595B0C90" w:rsidRPr="23571A04">
        <w:rPr>
          <w:rFonts w:asciiTheme="minorHAnsi" w:hAnsiTheme="minorHAnsi"/>
          <w:color w:val="000000" w:themeColor="text1"/>
        </w:rPr>
        <w:t xml:space="preserve"> (Etap III)</w:t>
      </w:r>
      <w:r w:rsidR="33FBBCF9" w:rsidRPr="23571A04">
        <w:rPr>
          <w:rFonts w:asciiTheme="minorHAnsi" w:hAnsiTheme="minorHAnsi"/>
          <w:color w:val="000000" w:themeColor="text1"/>
        </w:rPr>
        <w:t>, zgodnie z zakresem określonym szczegółowo w Załączniku nr 4 do Regulaminu</w:t>
      </w:r>
      <w:r w:rsidR="7D464208" w:rsidRPr="23571A04">
        <w:rPr>
          <w:rFonts w:asciiTheme="minorHAnsi" w:hAnsiTheme="minorHAnsi"/>
          <w:color w:val="000000" w:themeColor="text1"/>
        </w:rPr>
        <w:t xml:space="preserve">, </w:t>
      </w:r>
      <w:r w:rsidR="2F831331" w:rsidRPr="23571A04">
        <w:rPr>
          <w:rFonts w:asciiTheme="minorHAnsi" w:hAnsiTheme="minorHAnsi"/>
          <w:color w:val="000000" w:themeColor="text1"/>
        </w:rPr>
        <w:t xml:space="preserve">przy czym </w:t>
      </w:r>
      <w:r w:rsidR="7D464208" w:rsidRPr="23571A04">
        <w:rPr>
          <w:rFonts w:asciiTheme="minorHAnsi" w:hAnsiTheme="minorHAnsi"/>
          <w:color w:val="000000" w:themeColor="text1"/>
        </w:rPr>
        <w:t>w ramach Etapu I następuje konkurencja pomiędzy Wykonawcą i Konkurentami Wykonawcy</w:t>
      </w:r>
      <w:r w:rsidRPr="23571A04">
        <w:rPr>
          <w:rFonts w:asciiTheme="minorHAnsi" w:hAnsiTheme="minorHAnsi"/>
          <w:color w:val="000000" w:themeColor="text1"/>
        </w:rPr>
        <w:t xml:space="preserve">. </w:t>
      </w:r>
      <w:r w:rsidR="5C4BB2EF" w:rsidRPr="23571A04">
        <w:rPr>
          <w:rFonts w:asciiTheme="minorHAnsi" w:hAnsiTheme="minorHAnsi"/>
          <w:color w:val="000000" w:themeColor="text1"/>
        </w:rPr>
        <w:t xml:space="preserve">W ramach </w:t>
      </w:r>
      <w:r w:rsidR="7772247C" w:rsidRPr="23571A04">
        <w:rPr>
          <w:rFonts w:asciiTheme="minorHAnsi" w:hAnsiTheme="minorHAnsi"/>
          <w:color w:val="000000" w:themeColor="text1"/>
        </w:rPr>
        <w:t>Przedsięwzięcia</w:t>
      </w:r>
      <w:r w:rsidR="5C4BB2EF" w:rsidRPr="23571A04">
        <w:rPr>
          <w:rFonts w:asciiTheme="minorHAnsi" w:hAnsiTheme="minorHAnsi"/>
          <w:color w:val="000000" w:themeColor="text1"/>
        </w:rPr>
        <w:t xml:space="preserve"> przewidywane jest </w:t>
      </w:r>
      <w:r w:rsidR="443E7EEA" w:rsidRPr="23571A04">
        <w:rPr>
          <w:rFonts w:asciiTheme="minorHAnsi" w:hAnsiTheme="minorHAnsi"/>
          <w:color w:val="000000" w:themeColor="text1"/>
        </w:rPr>
        <w:t xml:space="preserve">po Etapie </w:t>
      </w:r>
      <w:r w:rsidR="68E0A527" w:rsidRPr="23571A04">
        <w:rPr>
          <w:rFonts w:asciiTheme="minorHAnsi" w:hAnsiTheme="minorHAnsi"/>
          <w:color w:val="000000" w:themeColor="text1"/>
        </w:rPr>
        <w:t xml:space="preserve">I </w:t>
      </w:r>
      <w:r w:rsidR="5C4BB2EF" w:rsidRPr="23571A04">
        <w:rPr>
          <w:rFonts w:asciiTheme="minorHAnsi" w:hAnsiTheme="minorHAnsi"/>
          <w:color w:val="000000" w:themeColor="text1"/>
        </w:rPr>
        <w:t xml:space="preserve">dokonanie </w:t>
      </w:r>
      <w:r w:rsidR="6C4219FC" w:rsidRPr="23571A04">
        <w:rPr>
          <w:rFonts w:asciiTheme="minorHAnsi" w:hAnsiTheme="minorHAnsi"/>
          <w:color w:val="000000" w:themeColor="text1"/>
        </w:rPr>
        <w:t>oceny prac Uczestników Postępowania</w:t>
      </w:r>
      <w:r w:rsidR="552417E1" w:rsidRPr="23571A04">
        <w:rPr>
          <w:rFonts w:asciiTheme="minorHAnsi" w:hAnsiTheme="minorHAnsi"/>
          <w:color w:val="000000" w:themeColor="text1"/>
        </w:rPr>
        <w:t xml:space="preserve">, w tym Wykonawcy, </w:t>
      </w:r>
      <w:r w:rsidR="6C4219FC" w:rsidRPr="23571A04">
        <w:rPr>
          <w:rFonts w:asciiTheme="minorHAnsi" w:hAnsiTheme="minorHAnsi"/>
          <w:color w:val="000000" w:themeColor="text1"/>
        </w:rPr>
        <w:t xml:space="preserve">oraz </w:t>
      </w:r>
      <w:r w:rsidR="5C4BB2EF" w:rsidRPr="23571A04">
        <w:rPr>
          <w:rFonts w:asciiTheme="minorHAnsi" w:hAnsiTheme="minorHAnsi"/>
          <w:color w:val="000000" w:themeColor="text1"/>
        </w:rPr>
        <w:t>zmniejsz</w:t>
      </w:r>
      <w:r w:rsidR="68E0A527" w:rsidRPr="23571A04">
        <w:rPr>
          <w:rFonts w:asciiTheme="minorHAnsi" w:hAnsiTheme="minorHAnsi"/>
          <w:color w:val="000000" w:themeColor="text1"/>
        </w:rPr>
        <w:t>e</w:t>
      </w:r>
      <w:r w:rsidR="5C4BB2EF" w:rsidRPr="23571A04">
        <w:rPr>
          <w:rFonts w:asciiTheme="minorHAnsi" w:hAnsiTheme="minorHAnsi"/>
          <w:color w:val="000000" w:themeColor="text1"/>
        </w:rPr>
        <w:t>ni</w:t>
      </w:r>
      <w:r w:rsidR="552417E1" w:rsidRPr="23571A04">
        <w:rPr>
          <w:rFonts w:asciiTheme="minorHAnsi" w:hAnsiTheme="minorHAnsi"/>
          <w:color w:val="000000" w:themeColor="text1"/>
        </w:rPr>
        <w:t>e</w:t>
      </w:r>
      <w:r w:rsidR="5C4BB2EF" w:rsidRPr="23571A04">
        <w:rPr>
          <w:rFonts w:asciiTheme="minorHAnsi" w:hAnsiTheme="minorHAnsi"/>
          <w:color w:val="000000" w:themeColor="text1"/>
        </w:rPr>
        <w:t xml:space="preserve"> liczby Uczestników </w:t>
      </w:r>
      <w:r w:rsidR="7772247C" w:rsidRPr="23571A04">
        <w:rPr>
          <w:rFonts w:asciiTheme="minorHAnsi" w:hAnsiTheme="minorHAnsi"/>
          <w:color w:val="000000" w:themeColor="text1"/>
        </w:rPr>
        <w:t>Przedsięwzięcia</w:t>
      </w:r>
      <w:r w:rsidR="595B0C90" w:rsidRPr="23571A04">
        <w:rPr>
          <w:rFonts w:asciiTheme="minorHAnsi" w:hAnsiTheme="minorHAnsi"/>
          <w:color w:val="000000" w:themeColor="text1"/>
        </w:rPr>
        <w:t xml:space="preserve"> </w:t>
      </w:r>
      <w:r w:rsidR="2E7BA7F4" w:rsidRPr="23571A04">
        <w:rPr>
          <w:rFonts w:asciiTheme="minorHAnsi" w:hAnsiTheme="minorHAnsi"/>
          <w:color w:val="000000" w:themeColor="text1"/>
        </w:rPr>
        <w:t>(</w:t>
      </w:r>
      <w:r w:rsidR="595B0C90" w:rsidRPr="23571A04">
        <w:rPr>
          <w:rFonts w:asciiTheme="minorHAnsi" w:hAnsiTheme="minorHAnsi"/>
          <w:color w:val="000000" w:themeColor="text1"/>
        </w:rPr>
        <w:t xml:space="preserve">z zastrzeżeniem </w:t>
      </w:r>
      <w:r w:rsidR="2E7BA7F4" w:rsidRPr="23571A04">
        <w:rPr>
          <w:rFonts w:asciiTheme="minorHAnsi" w:hAnsiTheme="minorHAnsi"/>
          <w:color w:val="000000" w:themeColor="text1"/>
        </w:rPr>
        <w:t xml:space="preserve">możliwości </w:t>
      </w:r>
      <w:r w:rsidR="595B0C90" w:rsidRPr="23571A04">
        <w:rPr>
          <w:rFonts w:asciiTheme="minorHAnsi" w:hAnsiTheme="minorHAnsi"/>
          <w:color w:val="000000" w:themeColor="text1"/>
        </w:rPr>
        <w:t xml:space="preserve">zwiększenia liczby Uczestników Przedsięwzięcia w Etapie II </w:t>
      </w:r>
      <w:r w:rsidR="2E7BA7F4" w:rsidRPr="23571A04">
        <w:rPr>
          <w:rFonts w:asciiTheme="minorHAnsi" w:hAnsiTheme="minorHAnsi"/>
          <w:color w:val="000000" w:themeColor="text1"/>
        </w:rPr>
        <w:t xml:space="preserve">względem pierwotnie wskazanej </w:t>
      </w:r>
      <w:r w:rsidR="595B0C90" w:rsidRPr="23571A04">
        <w:rPr>
          <w:rFonts w:asciiTheme="minorHAnsi" w:hAnsiTheme="minorHAnsi"/>
          <w:color w:val="000000" w:themeColor="text1"/>
        </w:rPr>
        <w:t>na podstawie postanowień Rozdziału X ust. 8 Regulaminu</w:t>
      </w:r>
      <w:r w:rsidR="2E7BA7F4" w:rsidRPr="23571A04">
        <w:rPr>
          <w:rFonts w:asciiTheme="minorHAnsi" w:hAnsiTheme="minorHAnsi"/>
          <w:color w:val="000000" w:themeColor="text1"/>
        </w:rPr>
        <w:t>)</w:t>
      </w:r>
      <w:r w:rsidR="68E0A527" w:rsidRPr="23571A04">
        <w:rPr>
          <w:rFonts w:asciiTheme="minorHAnsi" w:hAnsiTheme="minorHAnsi"/>
          <w:color w:val="000000" w:themeColor="text1"/>
        </w:rPr>
        <w:t xml:space="preserve"> do jednego</w:t>
      </w:r>
      <w:r w:rsidR="5C4BB2EF" w:rsidRPr="23571A04">
        <w:rPr>
          <w:rFonts w:asciiTheme="minorHAnsi" w:hAnsiTheme="minorHAnsi"/>
          <w:color w:val="000000" w:themeColor="text1"/>
        </w:rPr>
        <w:t>, w drodze Selekcji</w:t>
      </w:r>
      <w:r w:rsidR="595B0C90" w:rsidRPr="23571A04">
        <w:rPr>
          <w:rFonts w:asciiTheme="minorHAnsi" w:hAnsiTheme="minorHAnsi"/>
          <w:color w:val="000000" w:themeColor="text1"/>
        </w:rPr>
        <w:t xml:space="preserve"> i</w:t>
      </w:r>
      <w:r w:rsidR="5C4BB2EF" w:rsidRPr="23571A04">
        <w:rPr>
          <w:rFonts w:asciiTheme="minorHAnsi" w:hAnsiTheme="minorHAnsi"/>
          <w:color w:val="000000" w:themeColor="text1"/>
        </w:rPr>
        <w:t xml:space="preserve"> zgodnie z </w:t>
      </w:r>
      <w:r w:rsidR="08BAD9DF" w:rsidRPr="23571A04">
        <w:rPr>
          <w:rFonts w:asciiTheme="minorHAnsi" w:hAnsiTheme="minorHAnsi"/>
          <w:color w:val="000000" w:themeColor="text1"/>
        </w:rPr>
        <w:t>Wymaganiami</w:t>
      </w:r>
      <w:r w:rsidR="04B8AEC6" w:rsidRPr="23571A04">
        <w:rPr>
          <w:rFonts w:asciiTheme="minorHAnsi" w:hAnsiTheme="minorHAnsi"/>
          <w:color w:val="000000" w:themeColor="text1"/>
        </w:rPr>
        <w:t xml:space="preserve"> określonymi w </w:t>
      </w:r>
      <w:r w:rsidR="746FF30A" w:rsidRPr="23571A04">
        <w:rPr>
          <w:rFonts w:asciiTheme="minorHAnsi" w:hAnsiTheme="minorHAnsi"/>
          <w:color w:val="000000" w:themeColor="text1"/>
        </w:rPr>
        <w:t>Załączni</w:t>
      </w:r>
      <w:r w:rsidR="53D94750" w:rsidRPr="23571A04">
        <w:rPr>
          <w:rFonts w:asciiTheme="minorHAnsi" w:hAnsiTheme="minorHAnsi"/>
          <w:color w:val="000000" w:themeColor="text1"/>
        </w:rPr>
        <w:t>ku</w:t>
      </w:r>
      <w:r w:rsidR="04B8AEC6" w:rsidRPr="23571A04">
        <w:rPr>
          <w:rFonts w:asciiTheme="minorHAnsi" w:hAnsiTheme="minorHAnsi"/>
          <w:color w:val="000000" w:themeColor="text1"/>
        </w:rPr>
        <w:t xml:space="preserve"> nr 1 do Regulaminu oraz </w:t>
      </w:r>
      <w:r w:rsidR="74D504E1" w:rsidRPr="23571A04">
        <w:rPr>
          <w:rFonts w:asciiTheme="minorHAnsi" w:hAnsiTheme="minorHAnsi"/>
          <w:color w:val="000000" w:themeColor="text1"/>
        </w:rPr>
        <w:t>K</w:t>
      </w:r>
      <w:r w:rsidR="5C4BB2EF" w:rsidRPr="23571A04">
        <w:rPr>
          <w:rFonts w:asciiTheme="minorHAnsi" w:hAnsiTheme="minorHAnsi"/>
          <w:color w:val="000000" w:themeColor="text1"/>
        </w:rPr>
        <w:t>ryteriami określonymi w</w:t>
      </w:r>
      <w:r w:rsidR="757C5B4B" w:rsidRPr="23571A04">
        <w:rPr>
          <w:rFonts w:asciiTheme="minorHAnsi" w:hAnsiTheme="minorHAnsi"/>
          <w:color w:val="000000" w:themeColor="text1"/>
        </w:rPr>
        <w:t xml:space="preserve"> </w:t>
      </w:r>
      <w:r w:rsidR="746FF30A" w:rsidRPr="23571A04">
        <w:rPr>
          <w:rFonts w:asciiTheme="minorHAnsi" w:hAnsiTheme="minorHAnsi"/>
          <w:color w:val="000000" w:themeColor="text1"/>
        </w:rPr>
        <w:t>Załączni</w:t>
      </w:r>
      <w:r w:rsidR="53D94750" w:rsidRPr="23571A04">
        <w:rPr>
          <w:rFonts w:asciiTheme="minorHAnsi" w:hAnsiTheme="minorHAnsi"/>
          <w:color w:val="000000" w:themeColor="text1"/>
        </w:rPr>
        <w:t>ku</w:t>
      </w:r>
      <w:r w:rsidR="04B8AEC6" w:rsidRPr="23571A04">
        <w:rPr>
          <w:rFonts w:asciiTheme="minorHAnsi" w:hAnsiTheme="minorHAnsi"/>
          <w:color w:val="000000" w:themeColor="text1"/>
        </w:rPr>
        <w:t xml:space="preserve"> </w:t>
      </w:r>
      <w:r w:rsidR="757C5B4B" w:rsidRPr="23571A04">
        <w:rPr>
          <w:rFonts w:asciiTheme="minorHAnsi" w:hAnsiTheme="minorHAnsi"/>
          <w:color w:val="000000" w:themeColor="text1"/>
        </w:rPr>
        <w:t xml:space="preserve">nr </w:t>
      </w:r>
      <w:r w:rsidR="04B8AEC6" w:rsidRPr="23571A04">
        <w:rPr>
          <w:rFonts w:asciiTheme="minorHAnsi" w:hAnsiTheme="minorHAnsi"/>
          <w:color w:val="000000" w:themeColor="text1"/>
        </w:rPr>
        <w:t xml:space="preserve">5 </w:t>
      </w:r>
      <w:r w:rsidR="757C5B4B" w:rsidRPr="23571A04">
        <w:rPr>
          <w:rFonts w:asciiTheme="minorHAnsi" w:hAnsiTheme="minorHAnsi"/>
          <w:color w:val="000000" w:themeColor="text1"/>
        </w:rPr>
        <w:t>do</w:t>
      </w:r>
      <w:r w:rsidR="757C5B4B" w:rsidRPr="23571A04">
        <w:rPr>
          <w:color w:val="000000" w:themeColor="text1"/>
        </w:rPr>
        <w:t xml:space="preserve"> </w:t>
      </w:r>
      <w:r w:rsidR="757C5B4B" w:rsidRPr="23571A04">
        <w:rPr>
          <w:rFonts w:asciiTheme="minorHAnsi" w:hAnsiTheme="minorHAnsi"/>
          <w:color w:val="000000" w:themeColor="text1"/>
        </w:rPr>
        <w:t>Regulaminu</w:t>
      </w:r>
      <w:r w:rsidR="0E551B64" w:rsidRPr="23571A04">
        <w:rPr>
          <w:rFonts w:asciiTheme="minorHAnsi" w:hAnsiTheme="minorHAnsi"/>
          <w:color w:val="000000" w:themeColor="text1"/>
        </w:rPr>
        <w:t>.</w:t>
      </w:r>
      <w:r w:rsidR="5C4BB2EF" w:rsidRPr="23571A04">
        <w:rPr>
          <w:rFonts w:asciiTheme="minorHAnsi" w:hAnsiTheme="minorHAnsi"/>
          <w:color w:val="000000" w:themeColor="text1"/>
        </w:rPr>
        <w:t xml:space="preserve"> Wskutek Selekcji część umów</w:t>
      </w:r>
      <w:r w:rsidR="6C4219FC" w:rsidRPr="23571A04">
        <w:rPr>
          <w:rFonts w:asciiTheme="minorHAnsi" w:hAnsiTheme="minorHAnsi"/>
          <w:color w:val="000000" w:themeColor="text1"/>
        </w:rPr>
        <w:t xml:space="preserve"> </w:t>
      </w:r>
      <w:r w:rsidR="443E7EEA" w:rsidRPr="23571A04">
        <w:rPr>
          <w:rFonts w:asciiTheme="minorHAnsi" w:hAnsiTheme="minorHAnsi"/>
          <w:color w:val="000000" w:themeColor="text1"/>
        </w:rPr>
        <w:t>albo</w:t>
      </w:r>
      <w:r w:rsidR="6C4219FC" w:rsidRPr="23571A04">
        <w:rPr>
          <w:rFonts w:asciiTheme="minorHAnsi" w:hAnsiTheme="minorHAnsi"/>
          <w:color w:val="000000" w:themeColor="text1"/>
        </w:rPr>
        <w:t xml:space="preserve"> </w:t>
      </w:r>
      <w:r w:rsidR="552417E1" w:rsidRPr="23571A04">
        <w:rPr>
          <w:rFonts w:asciiTheme="minorHAnsi" w:hAnsiTheme="minorHAnsi"/>
          <w:color w:val="000000" w:themeColor="text1"/>
        </w:rPr>
        <w:t>– potencjalnie –</w:t>
      </w:r>
      <w:r w:rsidR="443E7EEA" w:rsidRPr="23571A04">
        <w:rPr>
          <w:rFonts w:asciiTheme="minorHAnsi" w:hAnsiTheme="minorHAnsi"/>
          <w:color w:val="000000" w:themeColor="text1"/>
        </w:rPr>
        <w:t xml:space="preserve"> </w:t>
      </w:r>
      <w:r w:rsidR="6C4219FC" w:rsidRPr="23571A04">
        <w:rPr>
          <w:rFonts w:asciiTheme="minorHAnsi" w:hAnsiTheme="minorHAnsi"/>
          <w:color w:val="000000" w:themeColor="text1"/>
        </w:rPr>
        <w:t>wszystkie umowy</w:t>
      </w:r>
      <w:r w:rsidR="5C4BB2EF" w:rsidRPr="23571A04">
        <w:rPr>
          <w:rFonts w:asciiTheme="minorHAnsi" w:hAnsiTheme="minorHAnsi"/>
          <w:color w:val="000000" w:themeColor="text1"/>
        </w:rPr>
        <w:t xml:space="preserve"> z Uczestnikami </w:t>
      </w:r>
      <w:r w:rsidR="7772247C" w:rsidRPr="23571A04">
        <w:rPr>
          <w:rFonts w:asciiTheme="minorHAnsi" w:hAnsiTheme="minorHAnsi"/>
          <w:color w:val="000000" w:themeColor="text1"/>
        </w:rPr>
        <w:t>Przedsięwzięcia</w:t>
      </w:r>
      <w:r w:rsidR="5C4BB2EF" w:rsidRPr="23571A04">
        <w:rPr>
          <w:rFonts w:asciiTheme="minorHAnsi" w:hAnsiTheme="minorHAnsi"/>
          <w:color w:val="000000" w:themeColor="text1"/>
        </w:rPr>
        <w:t>, w tym ewentualnie Umowa</w:t>
      </w:r>
      <w:r w:rsidR="552417E1" w:rsidRPr="23571A04">
        <w:rPr>
          <w:rFonts w:asciiTheme="minorHAnsi" w:hAnsiTheme="minorHAnsi"/>
          <w:color w:val="000000" w:themeColor="text1"/>
        </w:rPr>
        <w:t xml:space="preserve"> z Wykonawcą</w:t>
      </w:r>
      <w:r w:rsidR="5C4BB2EF" w:rsidRPr="23571A04">
        <w:rPr>
          <w:rFonts w:asciiTheme="minorHAnsi" w:hAnsiTheme="minorHAnsi"/>
          <w:color w:val="000000" w:themeColor="text1"/>
        </w:rPr>
        <w:t xml:space="preserve">, po </w:t>
      </w:r>
      <w:r w:rsidR="74D504E1" w:rsidRPr="23571A04">
        <w:rPr>
          <w:rFonts w:asciiTheme="minorHAnsi" w:hAnsiTheme="minorHAnsi"/>
          <w:color w:val="000000" w:themeColor="text1"/>
        </w:rPr>
        <w:t>E</w:t>
      </w:r>
      <w:r w:rsidR="3D0D3502" w:rsidRPr="23571A04">
        <w:rPr>
          <w:rFonts w:asciiTheme="minorHAnsi" w:hAnsiTheme="minorHAnsi"/>
          <w:color w:val="000000" w:themeColor="text1"/>
        </w:rPr>
        <w:t>tapie</w:t>
      </w:r>
      <w:r w:rsidR="1B7581D1" w:rsidRPr="23571A04">
        <w:rPr>
          <w:rFonts w:asciiTheme="minorHAnsi" w:hAnsiTheme="minorHAnsi"/>
          <w:color w:val="000000" w:themeColor="text1"/>
        </w:rPr>
        <w:t xml:space="preserve"> I </w:t>
      </w:r>
      <w:r w:rsidR="5C4BB2EF" w:rsidRPr="23571A04">
        <w:rPr>
          <w:rFonts w:asciiTheme="minorHAnsi" w:hAnsiTheme="minorHAnsi"/>
          <w:color w:val="000000" w:themeColor="text1"/>
        </w:rPr>
        <w:t>prowadzenia Prac B+R może</w:t>
      </w:r>
      <w:r w:rsidR="5BAFE202" w:rsidRPr="23571A04">
        <w:rPr>
          <w:rFonts w:asciiTheme="minorHAnsi" w:hAnsiTheme="minorHAnsi"/>
          <w:color w:val="000000" w:themeColor="text1"/>
        </w:rPr>
        <w:t>, z</w:t>
      </w:r>
      <w:r w:rsidR="3D0D3502" w:rsidRPr="23571A04">
        <w:rPr>
          <w:rFonts w:asciiTheme="minorHAnsi" w:hAnsiTheme="minorHAnsi"/>
          <w:color w:val="000000" w:themeColor="text1"/>
        </w:rPr>
        <w:t> </w:t>
      </w:r>
      <w:r w:rsidR="5BAFE202" w:rsidRPr="23571A04">
        <w:rPr>
          <w:rFonts w:asciiTheme="minorHAnsi" w:hAnsiTheme="minorHAnsi"/>
          <w:color w:val="000000" w:themeColor="text1"/>
        </w:rPr>
        <w:t xml:space="preserve">zastrzeżeniem </w:t>
      </w:r>
      <w:r w:rsidR="552417E1" w:rsidRPr="23571A04">
        <w:rPr>
          <w:rFonts w:asciiTheme="minorHAnsi" w:hAnsiTheme="minorHAnsi"/>
          <w:color w:val="000000" w:themeColor="text1"/>
        </w:rPr>
        <w:t>szczegółowych jej postanowień</w:t>
      </w:r>
      <w:r w:rsidR="5BAFE202" w:rsidRPr="23571A04">
        <w:rPr>
          <w:rFonts w:asciiTheme="minorHAnsi" w:hAnsiTheme="minorHAnsi"/>
          <w:color w:val="000000" w:themeColor="text1"/>
        </w:rPr>
        <w:t>,</w:t>
      </w:r>
      <w:r w:rsidR="5C4BB2EF" w:rsidRPr="23571A04">
        <w:rPr>
          <w:rFonts w:asciiTheme="minorHAnsi" w:hAnsiTheme="minorHAnsi"/>
          <w:color w:val="000000" w:themeColor="text1"/>
        </w:rPr>
        <w:t xml:space="preserve"> wygasnąć.</w:t>
      </w:r>
      <w:r w:rsidR="4C9F1B9C" w:rsidRPr="23571A04">
        <w:rPr>
          <w:rFonts w:asciiTheme="minorHAnsi" w:hAnsiTheme="minorHAnsi"/>
          <w:color w:val="000000" w:themeColor="text1"/>
        </w:rPr>
        <w:t xml:space="preserve"> </w:t>
      </w:r>
      <w:r w:rsidR="5F428B59" w:rsidRPr="23571A04">
        <w:rPr>
          <w:rFonts w:asciiTheme="minorHAnsi" w:hAnsiTheme="minorHAnsi"/>
          <w:color w:val="000000" w:themeColor="text1"/>
        </w:rPr>
        <w:t xml:space="preserve">NCBR zastrzega sobie prawo do zakończenia </w:t>
      </w:r>
      <w:r w:rsidR="0A8CC83C" w:rsidRPr="23571A04">
        <w:rPr>
          <w:rFonts w:asciiTheme="minorHAnsi" w:hAnsiTheme="minorHAnsi"/>
          <w:color w:val="000000" w:themeColor="text1"/>
        </w:rPr>
        <w:t>Przedsięwzięcia (</w:t>
      </w:r>
      <w:r w:rsidR="5F428B59" w:rsidRPr="23571A04">
        <w:rPr>
          <w:rFonts w:asciiTheme="minorHAnsi" w:hAnsiTheme="minorHAnsi"/>
          <w:color w:val="000000" w:themeColor="text1"/>
        </w:rPr>
        <w:t>wypowiedzenia Umowy w ramach wypowiedzenia umów ze wszystkimi Uczestnikami Przedsięwzięcia) w ramach Selekcji Etapu I</w:t>
      </w:r>
      <w:r w:rsidR="249A1DCA" w:rsidRPr="23571A04">
        <w:rPr>
          <w:rFonts w:asciiTheme="minorHAnsi" w:hAnsiTheme="minorHAnsi"/>
          <w:color w:val="000000" w:themeColor="text1"/>
        </w:rPr>
        <w:t>, z zastrzeżeniem zobowiązania NCBR do zapłaty wynagrodzenia za wykonane Prace B+R, zgodnie z Umową</w:t>
      </w:r>
      <w:r w:rsidR="5F428B59" w:rsidRPr="23571A04">
        <w:rPr>
          <w:rFonts w:asciiTheme="minorHAnsi" w:hAnsiTheme="minorHAnsi"/>
          <w:color w:val="000000" w:themeColor="text1"/>
        </w:rPr>
        <w:t>.</w:t>
      </w:r>
      <w:bookmarkStart w:id="43" w:name="_Hlk52697847"/>
      <w:bookmarkEnd w:id="43"/>
    </w:p>
    <w:p w14:paraId="2DFE0F35" w14:textId="2233E88A" w:rsidR="004B669E" w:rsidRPr="00DF45F7" w:rsidRDefault="004B669E"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gdy </w:t>
      </w:r>
      <w:r w:rsidR="00374776" w:rsidRPr="00DF45F7">
        <w:rPr>
          <w:rFonts w:asciiTheme="minorHAnsi" w:hAnsiTheme="minorHAnsi"/>
          <w:color w:val="000000" w:themeColor="text1"/>
        </w:rPr>
        <w:t xml:space="preserve">Wykonawcą </w:t>
      </w:r>
      <w:r w:rsidR="00FE50E1" w:rsidRPr="00DF45F7">
        <w:rPr>
          <w:rFonts w:asciiTheme="minorHAnsi" w:hAnsiTheme="minorHAnsi"/>
          <w:color w:val="000000" w:themeColor="text1"/>
        </w:rPr>
        <w:t>są podmioty</w:t>
      </w:r>
      <w:r w:rsidRPr="00DF45F7">
        <w:rPr>
          <w:rFonts w:asciiTheme="minorHAnsi" w:hAnsiTheme="minorHAnsi"/>
          <w:color w:val="000000" w:themeColor="text1"/>
        </w:rPr>
        <w:t xml:space="preserve"> </w:t>
      </w:r>
      <w:r w:rsidR="00BA03CF" w:rsidRPr="00DF45F7">
        <w:rPr>
          <w:rFonts w:asciiTheme="minorHAnsi" w:hAnsiTheme="minorHAnsi"/>
          <w:color w:val="000000" w:themeColor="text1"/>
        </w:rPr>
        <w:t>działając</w:t>
      </w:r>
      <w:r w:rsidR="00FE50E1" w:rsidRPr="00DF45F7">
        <w:rPr>
          <w:rFonts w:asciiTheme="minorHAnsi" w:hAnsiTheme="minorHAnsi"/>
          <w:color w:val="000000" w:themeColor="text1"/>
        </w:rPr>
        <w:t>e</w:t>
      </w:r>
      <w:r w:rsidR="00BA03CF" w:rsidRPr="00DF45F7">
        <w:rPr>
          <w:rFonts w:asciiTheme="minorHAnsi" w:hAnsiTheme="minorHAnsi"/>
          <w:color w:val="000000" w:themeColor="text1"/>
        </w:rPr>
        <w:t xml:space="preserve"> wspólnie np. </w:t>
      </w:r>
      <w:r w:rsidRPr="00DF45F7">
        <w:rPr>
          <w:rFonts w:asciiTheme="minorHAnsi" w:hAnsiTheme="minorHAnsi"/>
          <w:color w:val="000000" w:themeColor="text1"/>
        </w:rPr>
        <w:t xml:space="preserve">w ramach konsorcjum, odpowiadają one względem NCBR solidarnie, a postanowienia dotyczące </w:t>
      </w:r>
      <w:r w:rsidR="00374776" w:rsidRPr="00DF45F7">
        <w:rPr>
          <w:rFonts w:asciiTheme="minorHAnsi" w:hAnsiTheme="minorHAnsi"/>
          <w:color w:val="000000" w:themeColor="text1"/>
        </w:rPr>
        <w:t xml:space="preserve">Wykonawcy </w:t>
      </w:r>
      <w:r w:rsidRPr="00DF45F7">
        <w:rPr>
          <w:rFonts w:asciiTheme="minorHAnsi" w:hAnsiTheme="minorHAnsi"/>
          <w:color w:val="000000" w:themeColor="text1"/>
        </w:rPr>
        <w:t>maj</w:t>
      </w:r>
      <w:r w:rsidR="00214E59" w:rsidRPr="00DF45F7">
        <w:rPr>
          <w:rFonts w:asciiTheme="minorHAnsi" w:hAnsiTheme="minorHAnsi"/>
          <w:color w:val="000000" w:themeColor="text1"/>
        </w:rPr>
        <w:t>ą</w:t>
      </w:r>
      <w:r w:rsidRPr="00DF45F7">
        <w:rPr>
          <w:rFonts w:asciiTheme="minorHAnsi" w:hAnsiTheme="minorHAnsi"/>
          <w:color w:val="000000" w:themeColor="text1"/>
        </w:rPr>
        <w:t xml:space="preserve"> odpowiednie zastosowanie do wszystkich podmiotów </w:t>
      </w:r>
      <w:r w:rsidR="00C467E7" w:rsidRPr="00DF45F7">
        <w:rPr>
          <w:rFonts w:asciiTheme="minorHAnsi" w:hAnsiTheme="minorHAnsi"/>
          <w:color w:val="000000" w:themeColor="text1"/>
        </w:rPr>
        <w:t>występujących wspólnie.</w:t>
      </w:r>
      <w:r w:rsidR="000D0440" w:rsidRPr="00DF45F7">
        <w:rPr>
          <w:rFonts w:asciiTheme="minorHAnsi" w:hAnsiTheme="minorHAnsi"/>
          <w:color w:val="000000" w:themeColor="text1"/>
        </w:rPr>
        <w:t xml:space="preserve"> </w:t>
      </w:r>
    </w:p>
    <w:p w14:paraId="069A2E96" w14:textId="0FB685BD" w:rsidR="000B7645" w:rsidRPr="00DF45F7" w:rsidRDefault="000B7645" w:rsidP="00B11AA8">
      <w:pPr>
        <w:pStyle w:val="Akapitzlist"/>
        <w:numPr>
          <w:ilvl w:val="0"/>
          <w:numId w:val="35"/>
        </w:numPr>
        <w:spacing w:before="60" w:after="60"/>
        <w:ind w:left="426" w:hanging="426"/>
        <w:jc w:val="both"/>
        <w:rPr>
          <w:rFonts w:asciiTheme="minorHAnsi" w:hAnsiTheme="minorHAnsi"/>
          <w:color w:val="000000" w:themeColor="text1"/>
        </w:rPr>
      </w:pPr>
      <w:bookmarkStart w:id="44" w:name="_Hlk512532224"/>
      <w:r w:rsidRPr="00DF45F7">
        <w:rPr>
          <w:rFonts w:asciiTheme="minorHAnsi" w:hAnsiTheme="minorHAnsi"/>
          <w:color w:val="000000" w:themeColor="text1"/>
        </w:rPr>
        <w:t>NCBR w ramach wykonywania Umowy może wyznaczać biegłych (ekspertów) innych niż Zespół Oceniający</w:t>
      </w:r>
      <w:r w:rsidR="00FB219D" w:rsidRPr="00DF45F7">
        <w:rPr>
          <w:rFonts w:asciiTheme="minorHAnsi" w:hAnsiTheme="minorHAnsi"/>
          <w:color w:val="000000" w:themeColor="text1"/>
        </w:rPr>
        <w:t>,</w:t>
      </w:r>
      <w:r w:rsidRPr="00DF45F7">
        <w:rPr>
          <w:rFonts w:asciiTheme="minorHAnsi" w:hAnsiTheme="minorHAnsi"/>
          <w:color w:val="000000" w:themeColor="text1"/>
        </w:rPr>
        <w:t xml:space="preserve"> lub instytucje posiadające odpowiednie przygotowanie specjalistyczne, do zasięgania ich opinii</w:t>
      </w:r>
      <w:bookmarkEnd w:id="44"/>
      <w:r w:rsidRPr="00DF45F7">
        <w:rPr>
          <w:rFonts w:asciiTheme="minorHAnsi" w:hAnsiTheme="minorHAnsi"/>
          <w:color w:val="000000" w:themeColor="text1"/>
        </w:rPr>
        <w:t>.</w:t>
      </w:r>
    </w:p>
    <w:p w14:paraId="63F9EB29" w14:textId="3BC998CE" w:rsidR="009C25DF" w:rsidRPr="00DF45F7" w:rsidRDefault="0073657D"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_Ref512575368 \r \h </w:instrText>
      </w:r>
      <w:r w:rsidR="006262C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Pr="00DF45F7">
        <w:rPr>
          <w:rFonts w:asciiTheme="minorHAnsi" w:hAnsiTheme="minorHAnsi"/>
          <w:color w:val="000000" w:themeColor="text1"/>
        </w:rPr>
        <w:fldChar w:fldCharType="end"/>
      </w:r>
      <w:r w:rsidR="00A3059C" w:rsidRPr="00DF45F7">
        <w:rPr>
          <w:rFonts w:asciiTheme="minorHAnsi" w:hAnsiTheme="minorHAnsi"/>
          <w:color w:val="000000" w:themeColor="text1"/>
        </w:rPr>
        <w:t xml:space="preserve"> </w:t>
      </w:r>
      <w:r w:rsidR="00A3059C" w:rsidRPr="00DF45F7">
        <w:rPr>
          <w:rFonts w:asciiTheme="minorHAnsi" w:hAnsiTheme="minorHAnsi" w:cstheme="minorHAnsi"/>
          <w:color w:val="000000" w:themeColor="text1"/>
        </w:rPr>
        <w:t xml:space="preserve">§ 6 i </w:t>
      </w:r>
      <w:r w:rsidR="00A3059C" w:rsidRPr="00DF45F7">
        <w:rPr>
          <w:rFonts w:asciiTheme="minorHAnsi" w:hAnsiTheme="minorHAnsi"/>
          <w:color w:val="000000" w:themeColor="text1"/>
        </w:rPr>
        <w:t>7</w:t>
      </w:r>
      <w:r w:rsidR="006F5228" w:rsidRPr="00DF45F7">
        <w:rPr>
          <w:rFonts w:asciiTheme="minorHAnsi" w:hAnsiTheme="minorHAnsi"/>
          <w:color w:val="000000" w:themeColor="text1"/>
        </w:rPr>
        <w:t xml:space="preserve">, czynności NCBR są </w:t>
      </w:r>
      <w:r w:rsidRPr="00DF45F7">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239CE842" w:rsidR="009D30A8" w:rsidRPr="00DF45F7" w:rsidRDefault="009D30A8"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Postanowienia dotyczące </w:t>
      </w:r>
      <w:r w:rsidR="00FB219D" w:rsidRPr="00DF45F7">
        <w:rPr>
          <w:rFonts w:asciiTheme="minorHAnsi" w:hAnsiTheme="minorHAnsi"/>
          <w:color w:val="000000" w:themeColor="text1"/>
        </w:rPr>
        <w:t xml:space="preserve">Systemu Demonstracyjnego oraz Demonstratora jak również przebiegu Etapu III </w:t>
      </w:r>
      <w:r w:rsidRPr="00DF45F7">
        <w:rPr>
          <w:rFonts w:asciiTheme="minorHAnsi" w:hAnsiTheme="minorHAnsi"/>
          <w:color w:val="000000" w:themeColor="text1"/>
        </w:rPr>
        <w:t xml:space="preserve">zostały określone w </w:t>
      </w:r>
      <w:r w:rsidR="00817A5A" w:rsidRPr="00DF45F7">
        <w:rPr>
          <w:rFonts w:asciiTheme="minorHAnsi" w:hAnsiTheme="minorHAnsi"/>
          <w:color w:val="000000" w:themeColor="text1"/>
        </w:rPr>
        <w:t>Umowie (</w:t>
      </w:r>
      <w:r w:rsidR="00392E97" w:rsidRPr="00DF45F7">
        <w:rPr>
          <w:rFonts w:asciiTheme="minorHAnsi" w:hAnsiTheme="minorHAnsi"/>
          <w:color w:val="000000" w:themeColor="text1"/>
        </w:rPr>
        <w:fldChar w:fldCharType="begin"/>
      </w:r>
      <w:r w:rsidR="00392E97" w:rsidRPr="00DF45F7">
        <w:rPr>
          <w:rFonts w:asciiTheme="minorHAnsi" w:hAnsiTheme="minorHAnsi"/>
          <w:color w:val="000000" w:themeColor="text1"/>
        </w:rPr>
        <w:instrText xml:space="preserve"> REF _Ref69052115 \n \h </w:instrText>
      </w:r>
      <w:r w:rsidR="00DF45F7">
        <w:rPr>
          <w:rFonts w:asciiTheme="minorHAnsi" w:hAnsiTheme="minorHAnsi"/>
          <w:color w:val="000000" w:themeColor="text1"/>
        </w:rPr>
        <w:instrText xml:space="preserve"> \* MERGEFORMAT </w:instrText>
      </w:r>
      <w:r w:rsidR="00392E97" w:rsidRPr="00DF45F7">
        <w:rPr>
          <w:rFonts w:asciiTheme="minorHAnsi" w:hAnsiTheme="minorHAnsi"/>
          <w:color w:val="000000" w:themeColor="text1"/>
        </w:rPr>
      </w:r>
      <w:r w:rsidR="00392E9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392E97" w:rsidRPr="00DF45F7">
        <w:rPr>
          <w:rFonts w:asciiTheme="minorHAnsi" w:hAnsiTheme="minorHAnsi"/>
          <w:color w:val="000000" w:themeColor="text1"/>
        </w:rPr>
        <w:fldChar w:fldCharType="end"/>
      </w:r>
      <w:r w:rsidR="00817A5A" w:rsidRPr="00DF45F7">
        <w:rPr>
          <w:rFonts w:asciiTheme="minorHAnsi" w:hAnsiTheme="minorHAnsi"/>
          <w:color w:val="000000" w:themeColor="text1"/>
        </w:rPr>
        <w:t>)</w:t>
      </w:r>
      <w:r w:rsidR="00392E97" w:rsidRPr="00DF45F7">
        <w:rPr>
          <w:rFonts w:asciiTheme="minorHAnsi" w:hAnsiTheme="minorHAnsi"/>
          <w:color w:val="000000" w:themeColor="text1"/>
        </w:rPr>
        <w:t xml:space="preserve"> oraz Załącznikach nr 2 i nr 4 do Regulaminu</w:t>
      </w:r>
      <w:r w:rsidR="00817A5A" w:rsidRPr="00DF45F7">
        <w:rPr>
          <w:rFonts w:asciiTheme="minorHAnsi" w:hAnsiTheme="minorHAnsi"/>
          <w:color w:val="000000" w:themeColor="text1"/>
        </w:rPr>
        <w:t>.</w:t>
      </w:r>
    </w:p>
    <w:p w14:paraId="1AC65819" w14:textId="1163DDD3" w:rsidR="009C25DF" w:rsidRPr="00DF45F7" w:rsidRDefault="009C25DF"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DF45F7">
        <w:rPr>
          <w:rFonts w:asciiTheme="minorHAnsi" w:hAnsiTheme="minorHAnsi"/>
          <w:color w:val="000000" w:themeColor="text1"/>
        </w:rPr>
        <w:t xml:space="preserve"> oraz wszelkie prace</w:t>
      </w:r>
      <w:r w:rsidR="00E52EDA" w:rsidRPr="00DF45F7">
        <w:rPr>
          <w:rFonts w:asciiTheme="minorHAnsi" w:hAnsiTheme="minorHAnsi"/>
          <w:color w:val="000000" w:themeColor="text1"/>
        </w:rPr>
        <w:t xml:space="preserve"> lub roboty budowlane</w:t>
      </w:r>
      <w:r w:rsidR="002A4214" w:rsidRPr="00DF45F7">
        <w:rPr>
          <w:rFonts w:asciiTheme="minorHAnsi" w:hAnsiTheme="minorHAnsi"/>
          <w:color w:val="000000" w:themeColor="text1"/>
        </w:rPr>
        <w:t xml:space="preserve"> związane z wykonaniem</w:t>
      </w:r>
      <w:r w:rsidR="00E52EDA" w:rsidRPr="00DF45F7">
        <w:rPr>
          <w:rFonts w:asciiTheme="minorHAnsi" w:hAnsiTheme="minorHAnsi"/>
          <w:color w:val="000000" w:themeColor="text1"/>
        </w:rPr>
        <w:t>, testami i rozruchem</w:t>
      </w:r>
      <w:r w:rsidR="002A4214" w:rsidRPr="00DF45F7">
        <w:rPr>
          <w:rFonts w:asciiTheme="minorHAnsi" w:hAnsiTheme="minorHAnsi"/>
          <w:color w:val="000000" w:themeColor="text1"/>
        </w:rPr>
        <w:t xml:space="preserve"> </w:t>
      </w:r>
      <w:r w:rsidR="00745DC2" w:rsidRPr="00DF45F7">
        <w:rPr>
          <w:rFonts w:asciiTheme="minorHAnsi" w:hAnsiTheme="minorHAnsi"/>
          <w:color w:val="000000" w:themeColor="text1"/>
        </w:rPr>
        <w:t>D</w:t>
      </w:r>
      <w:r w:rsidR="002A4214" w:rsidRPr="00DF45F7">
        <w:rPr>
          <w:rFonts w:asciiTheme="minorHAnsi" w:hAnsiTheme="minorHAnsi"/>
          <w:color w:val="000000" w:themeColor="text1"/>
        </w:rPr>
        <w:t>emonstratora</w:t>
      </w:r>
      <w:r w:rsidRPr="00DF45F7">
        <w:rPr>
          <w:rFonts w:asciiTheme="minorHAnsi" w:hAnsiTheme="minorHAnsi"/>
          <w:color w:val="000000" w:themeColor="text1"/>
        </w:rPr>
        <w:t xml:space="preserve">, </w:t>
      </w:r>
      <w:r w:rsidR="00E52EDA" w:rsidRPr="00DF45F7">
        <w:rPr>
          <w:rFonts w:asciiTheme="minorHAnsi" w:hAnsiTheme="minorHAnsi"/>
          <w:color w:val="000000" w:themeColor="text1"/>
        </w:rPr>
        <w:t>zostaną wykonane</w:t>
      </w:r>
      <w:r w:rsidRPr="00DF45F7">
        <w:rPr>
          <w:rFonts w:asciiTheme="minorHAnsi" w:hAnsiTheme="minorHAnsi"/>
          <w:color w:val="000000" w:themeColor="text1"/>
        </w:rPr>
        <w:t xml:space="preserve"> na terytorium Rzeczypospolitej Polskiej. </w:t>
      </w:r>
    </w:p>
    <w:p w14:paraId="2346563E" w14:textId="6483FC50" w:rsidR="00FB219D" w:rsidRPr="00DF45F7" w:rsidRDefault="00FB219D" w:rsidP="00B11AA8">
      <w:pPr>
        <w:pStyle w:val="Akapitzlist"/>
        <w:numPr>
          <w:ilvl w:val="0"/>
          <w:numId w:val="35"/>
        </w:numPr>
        <w:spacing w:before="60" w:after="60"/>
        <w:ind w:left="426" w:hanging="426"/>
        <w:jc w:val="both"/>
        <w:rPr>
          <w:rFonts w:asciiTheme="minorHAnsi" w:hAnsiTheme="minorHAnsi"/>
          <w:color w:val="000000" w:themeColor="text1"/>
        </w:rPr>
      </w:pPr>
      <w:bookmarkStart w:id="45" w:name="_Hlk53789314"/>
      <w:r w:rsidRPr="00DF45F7">
        <w:rPr>
          <w:rFonts w:asciiTheme="minorHAnsi" w:hAnsiTheme="minorHAnsi"/>
          <w:color w:val="000000" w:themeColor="text1"/>
        </w:rPr>
        <w:t>[</w:t>
      </w:r>
      <w:r w:rsidRPr="00DF45F7">
        <w:rPr>
          <w:rFonts w:asciiTheme="minorHAnsi" w:hAnsiTheme="minorHAnsi"/>
          <w:b/>
          <w:bCs/>
          <w:color w:val="000000" w:themeColor="text1"/>
        </w:rPr>
        <w:t>Użytkownik</w:t>
      </w:r>
      <w:r w:rsidRPr="00DF45F7">
        <w:rPr>
          <w:rFonts w:asciiTheme="minorHAnsi" w:hAnsiTheme="minorHAnsi"/>
          <w:color w:val="000000" w:themeColor="text1"/>
        </w:rPr>
        <w:t>] Strony dopuszczają, aby Użytkownik był Wykonawcą lub podmiotem wchodzącym w skład grupy podmiotów tworzących Wykonawcę.</w:t>
      </w:r>
      <w:r w:rsidR="000C055C">
        <w:rPr>
          <w:rFonts w:asciiTheme="minorHAnsi" w:hAnsiTheme="minorHAnsi"/>
          <w:color w:val="000000" w:themeColor="text1"/>
        </w:rPr>
        <w:t xml:space="preserve"> W takim wypadku postanowienia odnoszące się do Użytkownika odnoszą się do Wykonawcy</w:t>
      </w:r>
      <w:r w:rsidR="00925C13">
        <w:rPr>
          <w:rFonts w:asciiTheme="minorHAnsi" w:hAnsiTheme="minorHAnsi"/>
          <w:color w:val="000000" w:themeColor="text1"/>
        </w:rPr>
        <w:t>, o ile Umowa wyraźnie nie stanowi inaczej</w:t>
      </w:r>
      <w:r w:rsidR="000C055C">
        <w:rPr>
          <w:rFonts w:asciiTheme="minorHAnsi" w:hAnsiTheme="minorHAnsi"/>
          <w:color w:val="000000" w:themeColor="text1"/>
        </w:rPr>
        <w:t>.</w:t>
      </w:r>
    </w:p>
    <w:p w14:paraId="0AD45A6A" w14:textId="427A129E" w:rsidR="00FB219D" w:rsidRPr="00DF45F7" w:rsidRDefault="00FB219D" w:rsidP="00B11AA8">
      <w:pPr>
        <w:pStyle w:val="Akapitzlist"/>
        <w:numPr>
          <w:ilvl w:val="0"/>
          <w:numId w:val="35"/>
        </w:numPr>
        <w:spacing w:before="60" w:after="60"/>
        <w:ind w:left="426" w:hanging="426"/>
        <w:jc w:val="both"/>
        <w:rPr>
          <w:rFonts w:asciiTheme="minorHAnsi" w:hAnsiTheme="minorHAnsi"/>
          <w:color w:val="000000" w:themeColor="text1"/>
        </w:rPr>
      </w:pPr>
      <w:bookmarkStart w:id="46" w:name="_Ref69070352"/>
      <w:r w:rsidRPr="00DF45F7">
        <w:rPr>
          <w:rFonts w:asciiTheme="minorHAnsi" w:hAnsiTheme="minorHAnsi"/>
          <w:color w:val="000000" w:themeColor="text1"/>
        </w:rPr>
        <w:t>[</w:t>
      </w:r>
      <w:r w:rsidRPr="00DF45F7">
        <w:rPr>
          <w:rFonts w:asciiTheme="minorHAnsi" w:hAnsiTheme="minorHAnsi" w:cstheme="minorHAnsi"/>
          <w:b/>
          <w:bCs/>
          <w:color w:val="000000" w:themeColor="text1"/>
        </w:rPr>
        <w:t xml:space="preserve">Opcja – </w:t>
      </w:r>
      <w:r w:rsidR="00220369" w:rsidRPr="00DF45F7">
        <w:rPr>
          <w:rFonts w:asciiTheme="minorHAnsi" w:hAnsiTheme="minorHAnsi" w:cstheme="minorHAnsi"/>
          <w:b/>
          <w:bCs/>
        </w:rPr>
        <w:t>dodatkowe wynagrodzenie stymulujące związane z dodatkowym podniesieniem parametrów Rozwiązania</w:t>
      </w:r>
      <w:r w:rsidRPr="00DF45F7">
        <w:rPr>
          <w:rFonts w:asciiTheme="minorHAnsi" w:hAnsiTheme="minorHAnsi"/>
          <w:b/>
          <w:bCs/>
          <w:color w:val="000000" w:themeColor="text1"/>
        </w:rPr>
        <w:t xml:space="preserve">] </w:t>
      </w:r>
      <w:bookmarkStart w:id="47" w:name="_Hlk68992494"/>
      <w:r w:rsidRPr="00DF45F7">
        <w:rPr>
          <w:rFonts w:asciiTheme="minorHAnsi" w:hAnsiTheme="minorHAnsi"/>
          <w:color w:val="000000" w:themeColor="text1"/>
        </w:rPr>
        <w:t xml:space="preserve">NCBR jest uprawniony do skorzystania z prawa opcji polegającego na </w:t>
      </w:r>
      <w:r w:rsidR="00C35241">
        <w:rPr>
          <w:rFonts w:asciiTheme="minorHAnsi" w:hAnsiTheme="minorHAnsi"/>
          <w:color w:val="000000" w:themeColor="text1"/>
        </w:rPr>
        <w:t xml:space="preserve">wykorzystaniu w ramach Przedsięwzięcia </w:t>
      </w:r>
      <w:r w:rsidR="00762349">
        <w:rPr>
          <w:rFonts w:asciiTheme="minorHAnsi" w:hAnsiTheme="minorHAnsi"/>
          <w:color w:val="000000" w:themeColor="text1"/>
        </w:rPr>
        <w:t xml:space="preserve">części Budżetu wskazanego w Rozdziale X Regulaminu, która nie jest objęta faktycznymi zobowiązaniami wobec Uczestników Przedsięwzięcia („wolna Alokacja”) i </w:t>
      </w:r>
      <w:r w:rsidRPr="00DF45F7">
        <w:rPr>
          <w:rFonts w:asciiTheme="minorHAnsi" w:hAnsiTheme="minorHAnsi"/>
          <w:color w:val="000000" w:themeColor="text1"/>
        </w:rPr>
        <w:t>ustanowieniu</w:t>
      </w:r>
      <w:r w:rsidR="00134473" w:rsidRPr="00DF45F7">
        <w:rPr>
          <w:rFonts w:asciiTheme="minorHAnsi" w:hAnsiTheme="minorHAnsi"/>
          <w:color w:val="000000" w:themeColor="text1"/>
        </w:rPr>
        <w:t xml:space="preserve"> w trakcie trwania Umowy</w:t>
      </w:r>
      <w:r w:rsidRPr="00DF45F7">
        <w:rPr>
          <w:rFonts w:asciiTheme="minorHAnsi" w:hAnsiTheme="minorHAnsi"/>
          <w:color w:val="000000" w:themeColor="text1"/>
        </w:rPr>
        <w:t xml:space="preserve"> dodatkowego wynagrodzenia </w:t>
      </w:r>
      <w:bookmarkStart w:id="48" w:name="_Hlk68993656"/>
      <w:r w:rsidR="00CD1104" w:rsidRPr="00DF45F7">
        <w:rPr>
          <w:rFonts w:asciiTheme="minorHAnsi" w:hAnsiTheme="minorHAnsi"/>
          <w:color w:val="000000" w:themeColor="text1"/>
        </w:rPr>
        <w:t>stymulującego</w:t>
      </w:r>
      <w:bookmarkEnd w:id="48"/>
      <w:r w:rsidRPr="00DF45F7">
        <w:rPr>
          <w:rFonts w:asciiTheme="minorHAnsi" w:hAnsiTheme="minorHAnsi"/>
          <w:color w:val="000000" w:themeColor="text1"/>
        </w:rPr>
        <w:t xml:space="preserve">, </w:t>
      </w:r>
      <w:r w:rsidR="00CD1104" w:rsidRPr="00DF45F7">
        <w:rPr>
          <w:rFonts w:asciiTheme="minorHAnsi" w:hAnsiTheme="minorHAnsi"/>
          <w:color w:val="000000" w:themeColor="text1"/>
        </w:rPr>
        <w:t>zwiększającego wynagrodzenie Uczestnika Przedsięwzięcia za Etap II</w:t>
      </w:r>
      <w:bookmarkEnd w:id="47"/>
      <w:r w:rsidR="00C35241">
        <w:rPr>
          <w:rFonts w:asciiTheme="minorHAnsi" w:hAnsiTheme="minorHAnsi"/>
          <w:color w:val="000000" w:themeColor="text1"/>
        </w:rPr>
        <w:t xml:space="preserve"> i motywującego Wykonawcę do dokonania Postąpienia</w:t>
      </w:r>
      <w:r w:rsidRPr="00DF45F7">
        <w:rPr>
          <w:rFonts w:asciiTheme="minorHAnsi" w:hAnsiTheme="minorHAnsi"/>
          <w:color w:val="000000" w:themeColor="text1"/>
        </w:rPr>
        <w:t>, na poniższych warunkach:</w:t>
      </w:r>
      <w:bookmarkEnd w:id="46"/>
    </w:p>
    <w:p w14:paraId="1E140B3D" w14:textId="6ED45F25" w:rsidR="00F91BE8" w:rsidRPr="00DF45F7" w:rsidRDefault="00134473" w:rsidP="00B11AA8">
      <w:pPr>
        <w:pStyle w:val="Akapitzlist"/>
        <w:numPr>
          <w:ilvl w:val="1"/>
          <w:numId w:val="35"/>
        </w:numPr>
        <w:spacing w:before="60" w:after="60"/>
        <w:jc w:val="both"/>
        <w:rPr>
          <w:rFonts w:asciiTheme="minorHAnsi" w:hAnsiTheme="minorHAnsi"/>
          <w:color w:val="000000" w:themeColor="text1"/>
        </w:rPr>
      </w:pPr>
      <w:bookmarkStart w:id="49" w:name="_Ref69395308"/>
      <w:r w:rsidRPr="2AA0B561">
        <w:rPr>
          <w:rFonts w:asciiTheme="minorHAnsi" w:hAnsiTheme="minorHAnsi"/>
          <w:color w:val="000000" w:themeColor="text1"/>
        </w:rPr>
        <w:t xml:space="preserve">wartość </w:t>
      </w:r>
      <w:r w:rsidR="00FB219D" w:rsidRPr="2AA0B561">
        <w:rPr>
          <w:rFonts w:asciiTheme="minorHAnsi" w:hAnsiTheme="minorHAnsi"/>
          <w:color w:val="000000" w:themeColor="text1"/>
        </w:rPr>
        <w:t>dodatkowe</w:t>
      </w:r>
      <w:r w:rsidRPr="2AA0B561">
        <w:rPr>
          <w:rFonts w:asciiTheme="minorHAnsi" w:hAnsiTheme="minorHAnsi"/>
          <w:color w:val="000000" w:themeColor="text1"/>
        </w:rPr>
        <w:t>go</w:t>
      </w:r>
      <w:r w:rsidR="00FB219D" w:rsidRPr="2AA0B561">
        <w:rPr>
          <w:rFonts w:asciiTheme="minorHAnsi" w:hAnsiTheme="minorHAnsi"/>
          <w:color w:val="000000" w:themeColor="text1"/>
        </w:rPr>
        <w:t xml:space="preserve"> wynagrodzeni</w:t>
      </w:r>
      <w:r w:rsidRPr="2AA0B561">
        <w:rPr>
          <w:rFonts w:asciiTheme="minorHAnsi" w:hAnsiTheme="minorHAnsi"/>
          <w:color w:val="000000" w:themeColor="text1"/>
        </w:rPr>
        <w:t xml:space="preserve">a </w:t>
      </w:r>
      <w:r w:rsidR="00CD1104" w:rsidRPr="2AA0B561">
        <w:rPr>
          <w:rFonts w:asciiTheme="minorHAnsi" w:hAnsiTheme="minorHAnsi"/>
          <w:color w:val="000000" w:themeColor="text1"/>
        </w:rPr>
        <w:t>stymulującego</w:t>
      </w:r>
      <w:r w:rsidRPr="2AA0B561">
        <w:rPr>
          <w:rFonts w:asciiTheme="minorHAnsi" w:hAnsiTheme="minorHAnsi"/>
          <w:color w:val="000000" w:themeColor="text1"/>
        </w:rPr>
        <w:t xml:space="preserve"> </w:t>
      </w:r>
      <w:r w:rsidR="00CD1104" w:rsidRPr="2AA0B561">
        <w:rPr>
          <w:rFonts w:asciiTheme="minorHAnsi" w:hAnsiTheme="minorHAnsi"/>
          <w:color w:val="000000" w:themeColor="text1"/>
        </w:rPr>
        <w:t xml:space="preserve">nie przekracza </w:t>
      </w:r>
      <w:r w:rsidR="004A5C74" w:rsidRPr="2AA0B561">
        <w:rPr>
          <w:rFonts w:asciiTheme="minorHAnsi" w:hAnsiTheme="minorHAnsi"/>
          <w:color w:val="000000" w:themeColor="text1"/>
        </w:rPr>
        <w:t>wartoś</w:t>
      </w:r>
      <w:r w:rsidR="00E96115" w:rsidRPr="2AA0B561">
        <w:rPr>
          <w:rFonts w:asciiTheme="minorHAnsi" w:hAnsiTheme="minorHAnsi"/>
          <w:color w:val="000000" w:themeColor="text1"/>
        </w:rPr>
        <w:t>c</w:t>
      </w:r>
      <w:r w:rsidR="004A5C74" w:rsidRPr="2AA0B561">
        <w:rPr>
          <w:rFonts w:asciiTheme="minorHAnsi" w:hAnsiTheme="minorHAnsi"/>
          <w:color w:val="000000" w:themeColor="text1"/>
        </w:rPr>
        <w:t xml:space="preserve">i maksymalnego kosztu brutto Etapu I określonego zgodnie z Rodziałem X Regulaminu, pomniejszonej o wartość </w:t>
      </w:r>
      <w:r w:rsidR="00524A65" w:rsidRPr="2AA0B561">
        <w:rPr>
          <w:rFonts w:asciiTheme="minorHAnsi" w:hAnsiTheme="minorHAnsi"/>
          <w:color w:val="000000" w:themeColor="text1"/>
        </w:rPr>
        <w:t>zobowiązań w zakresie Etapu I zaciągniętych przez NCBR względem wszystkich Uczestników Przedsięwzięcia z którymi zawarto umowy na realizację Etapu I</w:t>
      </w:r>
      <w:r w:rsidR="00CD1104" w:rsidRPr="2AA0B561">
        <w:rPr>
          <w:rFonts w:asciiTheme="minorHAnsi" w:hAnsiTheme="minorHAnsi"/>
          <w:color w:val="000000" w:themeColor="text1"/>
        </w:rPr>
        <w:t xml:space="preserve">, </w:t>
      </w:r>
      <w:r w:rsidR="00C35241" w:rsidRPr="2AA0B561">
        <w:rPr>
          <w:rFonts w:asciiTheme="minorHAnsi" w:hAnsiTheme="minorHAnsi"/>
          <w:color w:val="000000" w:themeColor="text1"/>
        </w:rPr>
        <w:t xml:space="preserve">przy czym szczegółowy limit wynagrodzenia stymulującego </w:t>
      </w:r>
      <w:r w:rsidR="00CD1104" w:rsidRPr="2AA0B561">
        <w:rPr>
          <w:rFonts w:asciiTheme="minorHAnsi" w:hAnsiTheme="minorHAnsi"/>
          <w:color w:val="000000" w:themeColor="text1"/>
        </w:rPr>
        <w:t>określa NCBR w oświadczeniu o skorzystaniu z prawa opcji</w:t>
      </w:r>
      <w:r w:rsidR="00F91BE8" w:rsidRPr="2AA0B561">
        <w:rPr>
          <w:rFonts w:asciiTheme="minorHAnsi" w:hAnsiTheme="minorHAnsi"/>
          <w:color w:val="000000" w:themeColor="text1"/>
        </w:rPr>
        <w:t>;</w:t>
      </w:r>
      <w:bookmarkEnd w:id="49"/>
    </w:p>
    <w:p w14:paraId="331B5135" w14:textId="6AD8E64E" w:rsidR="00220369" w:rsidRPr="00DF45F7" w:rsidRDefault="00220369" w:rsidP="00B11AA8">
      <w:pPr>
        <w:pStyle w:val="Akapitzlist"/>
        <w:numPr>
          <w:ilvl w:val="1"/>
          <w:numId w:val="35"/>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dodatkowe wynagrodzenie stymulujące </w:t>
      </w:r>
      <w:r w:rsidR="0034165B" w:rsidRPr="00DF45F7">
        <w:rPr>
          <w:rFonts w:asciiTheme="minorHAnsi" w:hAnsiTheme="minorHAnsi"/>
          <w:color w:val="000000" w:themeColor="text1"/>
        </w:rPr>
        <w:t xml:space="preserve">przysługuje na zasadach opisanych poniżej </w:t>
      </w:r>
      <w:r w:rsidRPr="00DF45F7">
        <w:rPr>
          <w:rFonts w:asciiTheme="minorHAnsi" w:hAnsiTheme="minorHAnsi"/>
          <w:color w:val="000000" w:themeColor="text1"/>
        </w:rPr>
        <w:t>wyłącznie temu Uczestnikowi Przedsięwzięcia, który zostanie Dopuszczony do Etapu II,</w:t>
      </w:r>
    </w:p>
    <w:p w14:paraId="359F16C5" w14:textId="1AAC31A5" w:rsidR="00FB219D" w:rsidRPr="00DF45F7" w:rsidRDefault="00FB219D" w:rsidP="00B11AA8">
      <w:pPr>
        <w:pStyle w:val="Akapitzlist"/>
        <w:numPr>
          <w:ilvl w:val="1"/>
          <w:numId w:val="35"/>
        </w:numPr>
        <w:spacing w:before="60" w:after="60"/>
        <w:jc w:val="both"/>
        <w:rPr>
          <w:rFonts w:asciiTheme="minorHAnsi" w:hAnsiTheme="minorHAnsi"/>
          <w:color w:val="000000" w:themeColor="text1"/>
        </w:rPr>
      </w:pPr>
      <w:bookmarkStart w:id="50" w:name="_Ref69395312"/>
      <w:r w:rsidRPr="00DF45F7">
        <w:rPr>
          <w:rFonts w:asciiTheme="minorHAnsi" w:hAnsiTheme="minorHAnsi"/>
          <w:color w:val="000000" w:themeColor="text1"/>
        </w:rPr>
        <w:t>skorzystanie z prawa opcji</w:t>
      </w:r>
      <w:r w:rsidR="0033634D" w:rsidRPr="00DF45F7">
        <w:rPr>
          <w:rFonts w:asciiTheme="minorHAnsi" w:hAnsiTheme="minorHAnsi"/>
          <w:color w:val="000000" w:themeColor="text1"/>
        </w:rPr>
        <w:t xml:space="preserve"> przez NCBR</w:t>
      </w:r>
      <w:r w:rsidRPr="00DF45F7">
        <w:rPr>
          <w:rFonts w:asciiTheme="minorHAnsi" w:hAnsiTheme="minorHAnsi"/>
          <w:color w:val="000000" w:themeColor="text1"/>
        </w:rPr>
        <w:t>:</w:t>
      </w:r>
      <w:bookmarkEnd w:id="50"/>
      <w:r w:rsidRPr="00DF45F7">
        <w:rPr>
          <w:rFonts w:asciiTheme="minorHAnsi" w:hAnsiTheme="minorHAnsi"/>
          <w:color w:val="000000" w:themeColor="text1"/>
        </w:rPr>
        <w:t xml:space="preserve"> </w:t>
      </w:r>
    </w:p>
    <w:p w14:paraId="1A159676" w14:textId="641DF260" w:rsidR="002174E6" w:rsidRPr="00DF45F7" w:rsidRDefault="002174E6" w:rsidP="00B11AA8">
      <w:pPr>
        <w:pStyle w:val="Akapitzlist"/>
        <w:numPr>
          <w:ilvl w:val="2"/>
          <w:numId w:val="35"/>
        </w:numPr>
        <w:spacing w:before="60" w:after="60"/>
        <w:ind w:left="1843" w:hanging="317"/>
        <w:jc w:val="both"/>
        <w:rPr>
          <w:rFonts w:asciiTheme="minorHAnsi" w:hAnsiTheme="minorHAnsi"/>
          <w:color w:val="000000" w:themeColor="text1"/>
        </w:rPr>
      </w:pPr>
      <w:r w:rsidRPr="00DF45F7">
        <w:rPr>
          <w:rFonts w:asciiTheme="minorHAnsi" w:hAnsiTheme="minorHAnsi"/>
          <w:color w:val="000000" w:themeColor="text1"/>
        </w:rPr>
        <w:t xml:space="preserve">wymaga określenia </w:t>
      </w:r>
      <w:r w:rsidR="00CD1104" w:rsidRPr="00DF45F7">
        <w:rPr>
          <w:rFonts w:asciiTheme="minorHAnsi" w:hAnsiTheme="minorHAnsi"/>
          <w:color w:val="000000" w:themeColor="text1"/>
        </w:rPr>
        <w:t xml:space="preserve">dokładnej wartości </w:t>
      </w:r>
      <w:r w:rsidR="00C46534">
        <w:rPr>
          <w:rFonts w:asciiTheme="minorHAnsi" w:hAnsiTheme="minorHAnsi"/>
          <w:color w:val="000000" w:themeColor="text1"/>
        </w:rPr>
        <w:t xml:space="preserve">limitu </w:t>
      </w:r>
      <w:r w:rsidR="00CD1104" w:rsidRPr="00DF45F7">
        <w:rPr>
          <w:rFonts w:asciiTheme="minorHAnsi" w:hAnsiTheme="minorHAnsi"/>
          <w:color w:val="000000" w:themeColor="text1"/>
        </w:rPr>
        <w:t>dodatkowego wynagrodzenia stymulującego</w:t>
      </w:r>
      <w:r w:rsidRPr="00DF45F7">
        <w:rPr>
          <w:rFonts w:asciiTheme="minorHAnsi" w:hAnsiTheme="minorHAnsi"/>
          <w:color w:val="000000" w:themeColor="text1"/>
        </w:rPr>
        <w:t>,</w:t>
      </w:r>
    </w:p>
    <w:p w14:paraId="398248AC" w14:textId="4356B82B" w:rsidR="00FB219D" w:rsidRPr="00DF45F7" w:rsidRDefault="00FB219D" w:rsidP="00B11AA8">
      <w:pPr>
        <w:pStyle w:val="Akapitzlist"/>
        <w:numPr>
          <w:ilvl w:val="2"/>
          <w:numId w:val="35"/>
        </w:numPr>
        <w:spacing w:before="60" w:after="60"/>
        <w:ind w:left="1843" w:hanging="317"/>
        <w:jc w:val="both"/>
        <w:rPr>
          <w:rFonts w:asciiTheme="minorHAnsi" w:hAnsiTheme="minorHAnsi"/>
          <w:color w:val="000000" w:themeColor="text1"/>
        </w:rPr>
      </w:pPr>
      <w:r w:rsidRPr="00DF45F7">
        <w:rPr>
          <w:rFonts w:asciiTheme="minorHAnsi" w:hAnsiTheme="minorHAnsi"/>
          <w:color w:val="000000" w:themeColor="text1"/>
        </w:rPr>
        <w:t xml:space="preserve">może nastąpić nie później niż w terminie </w:t>
      </w:r>
      <w:r w:rsidR="00473A1F">
        <w:rPr>
          <w:rFonts w:asciiTheme="minorHAnsi" w:hAnsiTheme="minorHAnsi"/>
          <w:color w:val="000000" w:themeColor="text1"/>
        </w:rPr>
        <w:t>miesiąca</w:t>
      </w:r>
      <w:r w:rsidRPr="00DF45F7">
        <w:rPr>
          <w:rFonts w:asciiTheme="minorHAnsi" w:hAnsiTheme="minorHAnsi"/>
          <w:color w:val="000000" w:themeColor="text1"/>
        </w:rPr>
        <w:t xml:space="preserve"> od zawarcia Umowy,</w:t>
      </w:r>
    </w:p>
    <w:p w14:paraId="7329DA4C" w14:textId="70E4318B" w:rsidR="00F91BE8" w:rsidRPr="00DF45F7" w:rsidRDefault="00FB219D" w:rsidP="00B11AA8">
      <w:pPr>
        <w:pStyle w:val="Akapitzlist"/>
        <w:numPr>
          <w:ilvl w:val="2"/>
          <w:numId w:val="35"/>
        </w:numPr>
        <w:spacing w:before="60" w:after="60"/>
        <w:ind w:left="1843" w:hanging="317"/>
        <w:jc w:val="both"/>
        <w:rPr>
          <w:rFonts w:asciiTheme="minorHAnsi" w:hAnsiTheme="minorHAnsi"/>
          <w:color w:val="000000" w:themeColor="text1"/>
        </w:rPr>
      </w:pPr>
      <w:r w:rsidRPr="00DF45F7">
        <w:rPr>
          <w:rFonts w:asciiTheme="minorHAnsi" w:hAnsiTheme="minorHAnsi"/>
          <w:color w:val="000000" w:themeColor="text1"/>
        </w:rPr>
        <w:t>wymaga zastosowania względem wszystkich Uczestników Przedsięwzięcia biorących udział w Etapie I oraz na tożsamych warunkach, tj. poprzez określenie identyczne</w:t>
      </w:r>
      <w:r w:rsidR="00C35241">
        <w:rPr>
          <w:rFonts w:asciiTheme="minorHAnsi" w:hAnsiTheme="minorHAnsi"/>
          <w:color w:val="000000" w:themeColor="text1"/>
        </w:rPr>
        <w:t xml:space="preserve">go limitu </w:t>
      </w:r>
      <w:r w:rsidR="00CD1104" w:rsidRPr="00DF45F7">
        <w:rPr>
          <w:rFonts w:asciiTheme="minorHAnsi" w:hAnsiTheme="minorHAnsi"/>
          <w:color w:val="000000" w:themeColor="text1"/>
        </w:rPr>
        <w:t>wartości dodatkowego wynagrodzenia stymulującego</w:t>
      </w:r>
      <w:r w:rsidRPr="00DF45F7">
        <w:rPr>
          <w:rFonts w:asciiTheme="minorHAnsi" w:hAnsiTheme="minorHAnsi"/>
          <w:color w:val="000000" w:themeColor="text1"/>
        </w:rPr>
        <w:t>,</w:t>
      </w:r>
    </w:p>
    <w:p w14:paraId="6DF63378" w14:textId="34474DE0" w:rsidR="00CD1104" w:rsidRPr="00DF45F7" w:rsidRDefault="00F91BE8" w:rsidP="00B11AA8">
      <w:pPr>
        <w:pStyle w:val="Akapitzlist"/>
        <w:numPr>
          <w:ilvl w:val="2"/>
          <w:numId w:val="35"/>
        </w:numPr>
        <w:spacing w:before="60" w:after="60"/>
        <w:ind w:left="1843" w:hanging="317"/>
        <w:jc w:val="both"/>
        <w:rPr>
          <w:rFonts w:asciiTheme="minorHAnsi" w:hAnsiTheme="minorHAnsi"/>
          <w:color w:val="000000" w:themeColor="text1"/>
        </w:rPr>
      </w:pPr>
      <w:r w:rsidRPr="00DF45F7">
        <w:rPr>
          <w:rFonts w:asciiTheme="minorHAnsi" w:hAnsiTheme="minorHAnsi"/>
          <w:color w:val="000000" w:themeColor="text1"/>
        </w:rPr>
        <w:t xml:space="preserve">wymaga oświadczenia składanego Wykonawcy przez NCBR pod rygorem nieważności w formie pisemnej lub formie elektronicznej </w:t>
      </w:r>
      <w:r w:rsidR="00910D7E" w:rsidRPr="00DF45F7">
        <w:rPr>
          <w:rFonts w:asciiTheme="minorHAnsi" w:hAnsiTheme="minorHAnsi"/>
          <w:color w:val="000000" w:themeColor="text1"/>
        </w:rPr>
        <w:t>opatrzonej</w:t>
      </w:r>
      <w:r w:rsidRPr="00DF45F7">
        <w:rPr>
          <w:rFonts w:asciiTheme="minorHAnsi" w:hAnsiTheme="minorHAnsi"/>
          <w:color w:val="000000" w:themeColor="text1"/>
        </w:rPr>
        <w:t xml:space="preserve"> kwalifikowanym podpisem elektronicznym, </w:t>
      </w:r>
      <w:r w:rsidR="0034165B" w:rsidRPr="00DF45F7">
        <w:rPr>
          <w:rFonts w:asciiTheme="minorHAnsi" w:hAnsiTheme="minorHAnsi"/>
          <w:color w:val="000000" w:themeColor="text1"/>
        </w:rPr>
        <w:t>informującego o skorzystaniu</w:t>
      </w:r>
      <w:r w:rsidRPr="00DF45F7">
        <w:rPr>
          <w:rFonts w:asciiTheme="minorHAnsi" w:hAnsiTheme="minorHAnsi"/>
          <w:color w:val="000000" w:themeColor="text1"/>
        </w:rPr>
        <w:t xml:space="preserve"> </w:t>
      </w:r>
      <w:r w:rsidR="00287D1D" w:rsidRPr="00DF45F7">
        <w:rPr>
          <w:rFonts w:asciiTheme="minorHAnsi" w:hAnsiTheme="minorHAnsi"/>
          <w:color w:val="000000" w:themeColor="text1"/>
        </w:rPr>
        <w:t>z prawa opcji i</w:t>
      </w:r>
      <w:r w:rsidRPr="00DF45F7">
        <w:rPr>
          <w:rFonts w:asciiTheme="minorHAnsi" w:hAnsiTheme="minorHAnsi"/>
          <w:color w:val="000000" w:themeColor="text1"/>
        </w:rPr>
        <w:t xml:space="preserve"> określającego </w:t>
      </w:r>
      <w:r w:rsidR="0033634D" w:rsidRPr="00DF45F7">
        <w:rPr>
          <w:rFonts w:asciiTheme="minorHAnsi" w:hAnsiTheme="minorHAnsi"/>
          <w:color w:val="000000" w:themeColor="text1"/>
        </w:rPr>
        <w:t xml:space="preserve">wartość </w:t>
      </w:r>
      <w:r w:rsidR="0034165B" w:rsidRPr="00DF45F7">
        <w:rPr>
          <w:rFonts w:asciiTheme="minorHAnsi" w:hAnsiTheme="minorHAnsi"/>
          <w:color w:val="000000" w:themeColor="text1"/>
        </w:rPr>
        <w:t xml:space="preserve">brutto </w:t>
      </w:r>
      <w:r w:rsidR="00CD1104" w:rsidRPr="00DF45F7">
        <w:rPr>
          <w:rFonts w:asciiTheme="minorHAnsi" w:hAnsiTheme="minorHAnsi"/>
          <w:color w:val="000000" w:themeColor="text1"/>
        </w:rPr>
        <w:t>dodatkowego wynagrodzenia stymulującego;</w:t>
      </w:r>
    </w:p>
    <w:p w14:paraId="42FB7A16" w14:textId="3C30AD38" w:rsidR="00C35241" w:rsidRDefault="00E96115" w:rsidP="00B11AA8">
      <w:pPr>
        <w:pStyle w:val="Akapitzlist"/>
        <w:numPr>
          <w:ilvl w:val="1"/>
          <w:numId w:val="35"/>
        </w:numPr>
        <w:spacing w:before="60" w:after="60"/>
        <w:jc w:val="both"/>
        <w:rPr>
          <w:rFonts w:asciiTheme="minorHAnsi" w:hAnsiTheme="minorHAnsi"/>
          <w:color w:val="000000" w:themeColor="text1"/>
        </w:rPr>
      </w:pPr>
      <w:bookmarkStart w:id="51" w:name="_Ref69414440"/>
      <w:r>
        <w:rPr>
          <w:rFonts w:asciiTheme="minorHAnsi" w:hAnsiTheme="minorHAnsi"/>
          <w:color w:val="000000" w:themeColor="text1"/>
        </w:rPr>
        <w:t xml:space="preserve">w przypadku skorzystania przez NCBR </w:t>
      </w:r>
      <w:r w:rsidR="00C35241">
        <w:rPr>
          <w:rFonts w:asciiTheme="minorHAnsi" w:hAnsiTheme="minorHAnsi"/>
          <w:color w:val="000000" w:themeColor="text1"/>
        </w:rPr>
        <w:t>z</w:t>
      </w:r>
      <w:r>
        <w:rPr>
          <w:rFonts w:asciiTheme="minorHAnsi" w:hAnsiTheme="minorHAnsi"/>
          <w:color w:val="000000" w:themeColor="text1"/>
        </w:rPr>
        <w:t xml:space="preserve"> prawa opcji, zgodnie z punktami </w:t>
      </w:r>
      <w:r>
        <w:rPr>
          <w:rFonts w:asciiTheme="minorHAnsi" w:hAnsiTheme="minorHAnsi"/>
          <w:color w:val="000000" w:themeColor="text1"/>
        </w:rPr>
        <w:fldChar w:fldCharType="begin"/>
      </w:r>
      <w:r>
        <w:rPr>
          <w:rFonts w:asciiTheme="minorHAnsi" w:hAnsiTheme="minorHAnsi"/>
          <w:color w:val="000000" w:themeColor="text1"/>
        </w:rPr>
        <w:instrText xml:space="preserve"> REF _Ref69395308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1)</w:t>
      </w:r>
      <w:r>
        <w:rPr>
          <w:rFonts w:asciiTheme="minorHAnsi" w:hAnsiTheme="minorHAnsi"/>
          <w:color w:val="000000" w:themeColor="text1"/>
        </w:rPr>
        <w:fldChar w:fldCharType="end"/>
      </w:r>
      <w:r>
        <w:rPr>
          <w:rFonts w:asciiTheme="minorHAnsi" w:hAnsiTheme="minorHAnsi"/>
          <w:color w:val="000000" w:themeColor="text1"/>
        </w:rPr>
        <w:t xml:space="preserve"> - </w:t>
      </w:r>
      <w:r>
        <w:rPr>
          <w:rFonts w:asciiTheme="minorHAnsi" w:hAnsiTheme="minorHAnsi"/>
          <w:color w:val="000000" w:themeColor="text1"/>
        </w:rPr>
        <w:fldChar w:fldCharType="begin"/>
      </w:r>
      <w:r>
        <w:rPr>
          <w:rFonts w:asciiTheme="minorHAnsi" w:hAnsiTheme="minorHAnsi"/>
          <w:color w:val="000000" w:themeColor="text1"/>
        </w:rPr>
        <w:instrText xml:space="preserve"> REF _Ref69395312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3)</w:t>
      </w:r>
      <w:r>
        <w:rPr>
          <w:rFonts w:asciiTheme="minorHAnsi" w:hAnsiTheme="minorHAnsi"/>
          <w:color w:val="000000" w:themeColor="text1"/>
        </w:rPr>
        <w:fldChar w:fldCharType="end"/>
      </w:r>
      <w:r>
        <w:rPr>
          <w:rFonts w:asciiTheme="minorHAnsi" w:hAnsiTheme="minorHAnsi"/>
          <w:color w:val="000000" w:themeColor="text1"/>
        </w:rPr>
        <w:t xml:space="preserve">, Wykonawca jest uprawniony w drodze odstępstwa od zasad aktualizacji Oferty zgodnie z </w:t>
      </w:r>
      <w:r>
        <w:rPr>
          <w:rFonts w:asciiTheme="minorHAnsi" w:hAnsiTheme="minorHAnsi"/>
          <w:color w:val="000000" w:themeColor="text1"/>
        </w:rPr>
        <w:fldChar w:fldCharType="begin"/>
      </w:r>
      <w:r>
        <w:rPr>
          <w:rFonts w:asciiTheme="minorHAnsi" w:hAnsiTheme="minorHAnsi"/>
          <w:color w:val="000000" w:themeColor="text1"/>
        </w:rPr>
        <w:instrText xml:space="preserve"> REF _Ref493944799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ART. 10</w:t>
      </w:r>
      <w:r>
        <w:rPr>
          <w:rFonts w:asciiTheme="minorHAnsi" w:hAnsiTheme="minorHAnsi"/>
          <w:color w:val="000000" w:themeColor="text1"/>
        </w:rPr>
        <w:fldChar w:fldCharType="end"/>
      </w:r>
      <w:r w:rsidR="00C35241">
        <w:rPr>
          <w:rFonts w:asciiTheme="minorHAnsi" w:hAnsiTheme="minorHAnsi"/>
          <w:color w:val="000000" w:themeColor="text1"/>
        </w:rPr>
        <w:t xml:space="preserve"> </w:t>
      </w:r>
      <w:r>
        <w:rPr>
          <w:rFonts w:asciiTheme="minorHAnsi" w:hAnsiTheme="minorHAnsi"/>
          <w:color w:val="000000" w:themeColor="text1"/>
        </w:rPr>
        <w:fldChar w:fldCharType="begin"/>
      </w:r>
      <w:r>
        <w:rPr>
          <w:rFonts w:asciiTheme="minorHAnsi" w:hAnsiTheme="minorHAnsi"/>
          <w:color w:val="000000" w:themeColor="text1"/>
        </w:rPr>
        <w:instrText xml:space="preserve"> REF _Ref59569373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§6</w:t>
      </w:r>
      <w:r>
        <w:rPr>
          <w:rFonts w:asciiTheme="minorHAnsi" w:hAnsiTheme="minorHAnsi"/>
          <w:color w:val="000000" w:themeColor="text1"/>
        </w:rPr>
        <w:fldChar w:fldCharType="end"/>
      </w:r>
      <w:r w:rsidR="00C35241">
        <w:rPr>
          <w:rFonts w:asciiTheme="minorHAnsi" w:hAnsiTheme="minorHAnsi"/>
          <w:color w:val="000000" w:themeColor="text1"/>
        </w:rPr>
        <w:t xml:space="preserve"> i </w:t>
      </w:r>
      <w:r>
        <w:rPr>
          <w:rFonts w:asciiTheme="minorHAnsi" w:hAnsiTheme="minorHAnsi"/>
          <w:color w:val="000000" w:themeColor="text1"/>
        </w:rPr>
        <w:fldChar w:fldCharType="begin"/>
      </w:r>
      <w:r>
        <w:rPr>
          <w:rFonts w:asciiTheme="minorHAnsi" w:hAnsiTheme="minorHAnsi"/>
          <w:color w:val="000000" w:themeColor="text1"/>
        </w:rPr>
        <w:instrText xml:space="preserve"> REF _Ref69124446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§9</w:t>
      </w:r>
      <w:r>
        <w:rPr>
          <w:rFonts w:asciiTheme="minorHAnsi" w:hAnsiTheme="minorHAnsi"/>
          <w:color w:val="000000" w:themeColor="text1"/>
        </w:rPr>
        <w:fldChar w:fldCharType="end"/>
      </w:r>
      <w:r w:rsidR="00C35241">
        <w:rPr>
          <w:rFonts w:asciiTheme="minorHAnsi" w:hAnsiTheme="minorHAnsi"/>
          <w:color w:val="000000" w:themeColor="text1"/>
        </w:rPr>
        <w:t>,</w:t>
      </w:r>
      <w:r>
        <w:rPr>
          <w:rFonts w:asciiTheme="minorHAnsi" w:hAnsiTheme="minorHAnsi"/>
          <w:color w:val="000000" w:themeColor="text1"/>
        </w:rPr>
        <w:t xml:space="preserve"> </w:t>
      </w:r>
      <w:r w:rsidR="00C35241">
        <w:rPr>
          <w:rFonts w:asciiTheme="minorHAnsi" w:hAnsiTheme="minorHAnsi"/>
          <w:color w:val="000000" w:themeColor="text1"/>
        </w:rPr>
        <w:t xml:space="preserve">dokonać </w:t>
      </w:r>
      <w:r w:rsidR="00C46534">
        <w:rPr>
          <w:rFonts w:asciiTheme="minorHAnsi" w:hAnsiTheme="minorHAnsi"/>
          <w:color w:val="000000" w:themeColor="text1"/>
        </w:rPr>
        <w:t xml:space="preserve">w ramach aktualizacji Oferty </w:t>
      </w:r>
      <w:r>
        <w:rPr>
          <w:rFonts w:asciiTheme="minorHAnsi" w:hAnsiTheme="minorHAnsi"/>
          <w:color w:val="000000" w:themeColor="text1"/>
        </w:rPr>
        <w:t xml:space="preserve">zwiększania wynagrodzenia </w:t>
      </w:r>
      <w:r w:rsidR="00C35241">
        <w:rPr>
          <w:rFonts w:asciiTheme="minorHAnsi" w:hAnsiTheme="minorHAnsi"/>
          <w:color w:val="000000" w:themeColor="text1"/>
        </w:rPr>
        <w:t>za Etap II</w:t>
      </w:r>
      <w:r w:rsidR="00C46534">
        <w:rPr>
          <w:rFonts w:asciiTheme="minorHAnsi" w:hAnsiTheme="minorHAnsi"/>
          <w:color w:val="000000" w:themeColor="text1"/>
        </w:rPr>
        <w:t xml:space="preserve"> poprzez wskazanie dodatkowego wynagrodzenia stymulują</w:t>
      </w:r>
      <w:r w:rsidR="00925C13">
        <w:rPr>
          <w:rFonts w:asciiTheme="minorHAnsi" w:hAnsiTheme="minorHAnsi"/>
          <w:color w:val="000000" w:themeColor="text1"/>
        </w:rPr>
        <w:t>c</w:t>
      </w:r>
      <w:r w:rsidR="00C46534">
        <w:rPr>
          <w:rFonts w:asciiTheme="minorHAnsi" w:hAnsiTheme="minorHAnsi"/>
          <w:color w:val="000000" w:themeColor="text1"/>
        </w:rPr>
        <w:t>ego</w:t>
      </w:r>
      <w:r w:rsidR="00C35241">
        <w:rPr>
          <w:rFonts w:asciiTheme="minorHAnsi" w:hAnsiTheme="minorHAnsi"/>
          <w:color w:val="000000" w:themeColor="text1"/>
        </w:rPr>
        <w:t>, pod warunkiem, że:</w:t>
      </w:r>
      <w:bookmarkEnd w:id="51"/>
    </w:p>
    <w:p w14:paraId="78EE84DB" w14:textId="4CE5E84F" w:rsidR="00C35241" w:rsidRDefault="00C35241" w:rsidP="00B11AA8">
      <w:pPr>
        <w:pStyle w:val="Akapitzlist"/>
        <w:numPr>
          <w:ilvl w:val="2"/>
          <w:numId w:val="35"/>
        </w:numPr>
        <w:spacing w:before="60" w:after="60"/>
        <w:ind w:left="1843" w:hanging="283"/>
        <w:jc w:val="both"/>
        <w:rPr>
          <w:rFonts w:asciiTheme="minorHAnsi" w:hAnsiTheme="minorHAnsi"/>
          <w:color w:val="000000" w:themeColor="text1"/>
        </w:rPr>
      </w:pPr>
      <w:r>
        <w:rPr>
          <w:rFonts w:asciiTheme="minorHAnsi" w:hAnsiTheme="minorHAnsi"/>
          <w:color w:val="000000" w:themeColor="text1"/>
        </w:rPr>
        <w:t xml:space="preserve">jednocześnie dokona </w:t>
      </w:r>
      <w:r w:rsidRPr="00DF45F7">
        <w:rPr>
          <w:rFonts w:asciiTheme="minorHAnsi" w:hAnsiTheme="minorHAnsi"/>
          <w:color w:val="000000" w:themeColor="text1"/>
        </w:rPr>
        <w:t xml:space="preserve">Postąpienia,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_Ref69124446 \n \h </w:instrText>
      </w:r>
      <w:r>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Pr="00DF45F7">
        <w:rPr>
          <w:rFonts w:asciiTheme="minorHAnsi" w:hAnsiTheme="minorHAnsi"/>
          <w:color w:val="000000" w:themeColor="text1"/>
        </w:rPr>
        <w:fldChar w:fldCharType="end"/>
      </w:r>
      <w:r w:rsidRPr="00DF45F7">
        <w:rPr>
          <w:rFonts w:asciiTheme="minorHAnsi" w:hAnsiTheme="minorHAnsi"/>
          <w:color w:val="000000" w:themeColor="text1"/>
        </w:rPr>
        <w:t>, w zakresie co najmniej jednego Wymagania Konkursowego lub Wymagania Jakościowego,</w:t>
      </w:r>
      <w:r>
        <w:rPr>
          <w:rFonts w:asciiTheme="minorHAnsi" w:hAnsiTheme="minorHAnsi"/>
          <w:color w:val="000000" w:themeColor="text1"/>
        </w:rPr>
        <w:t xml:space="preserve"> oraz</w:t>
      </w:r>
    </w:p>
    <w:p w14:paraId="531CA5FF" w14:textId="0C4129E0" w:rsidR="00E96115" w:rsidRPr="00C46534" w:rsidRDefault="00762349" w:rsidP="00B11AA8">
      <w:pPr>
        <w:pStyle w:val="Akapitzlist"/>
        <w:numPr>
          <w:ilvl w:val="2"/>
          <w:numId w:val="35"/>
        </w:numPr>
        <w:spacing w:before="60" w:after="60"/>
        <w:ind w:left="1843" w:hanging="283"/>
        <w:jc w:val="both"/>
        <w:rPr>
          <w:rFonts w:asciiTheme="minorHAnsi" w:hAnsiTheme="minorHAnsi"/>
          <w:color w:val="000000" w:themeColor="text1"/>
        </w:rPr>
      </w:pPr>
      <w:r>
        <w:rPr>
          <w:rFonts w:asciiTheme="minorHAnsi" w:hAnsiTheme="minorHAnsi"/>
          <w:color w:val="000000" w:themeColor="text1"/>
        </w:rPr>
        <w:lastRenderedPageBreak/>
        <w:t xml:space="preserve">wskaże </w:t>
      </w:r>
      <w:r w:rsidR="00C46534">
        <w:rPr>
          <w:rFonts w:asciiTheme="minorHAnsi" w:hAnsiTheme="minorHAnsi"/>
          <w:color w:val="000000" w:themeColor="text1"/>
        </w:rPr>
        <w:t xml:space="preserve">w ramach aktualizacji Oferty </w:t>
      </w:r>
      <w:r>
        <w:rPr>
          <w:rFonts w:asciiTheme="minorHAnsi" w:hAnsiTheme="minorHAnsi"/>
          <w:color w:val="000000" w:themeColor="text1"/>
        </w:rPr>
        <w:t xml:space="preserve">wartość dodatkowego wynagrodzenia stymulującego, nie większą jednak niż wskazana przez NCBR </w:t>
      </w:r>
      <w:r w:rsidR="00C46534">
        <w:rPr>
          <w:rFonts w:asciiTheme="minorHAnsi" w:hAnsiTheme="minorHAnsi"/>
          <w:color w:val="000000" w:themeColor="text1"/>
        </w:rPr>
        <w:t>w piśmie o skorzystaniu z prawa opcji</w:t>
      </w:r>
      <w:r w:rsidR="00C35241" w:rsidRPr="00C46534">
        <w:rPr>
          <w:rFonts w:asciiTheme="minorHAnsi" w:hAnsiTheme="minorHAnsi"/>
          <w:color w:val="000000" w:themeColor="text1"/>
        </w:rPr>
        <w:t>,</w:t>
      </w:r>
    </w:p>
    <w:p w14:paraId="4BA53750" w14:textId="54FE5588" w:rsidR="00CD1104" w:rsidRPr="00DF45F7" w:rsidRDefault="00CD1104" w:rsidP="00B11AA8">
      <w:pPr>
        <w:pStyle w:val="Akapitzlist"/>
        <w:numPr>
          <w:ilvl w:val="1"/>
          <w:numId w:val="35"/>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w wyniku skorzystania z prawa opcji </w:t>
      </w:r>
      <w:r w:rsidR="0034165B" w:rsidRPr="00DF45F7">
        <w:rPr>
          <w:rFonts w:asciiTheme="minorHAnsi" w:hAnsiTheme="minorHAnsi"/>
          <w:color w:val="000000" w:themeColor="text1"/>
        </w:rPr>
        <w:t xml:space="preserve">przez NCBR </w:t>
      </w:r>
      <w:r w:rsidRPr="00DF45F7">
        <w:rPr>
          <w:rFonts w:asciiTheme="minorHAnsi" w:hAnsiTheme="minorHAnsi"/>
          <w:color w:val="000000" w:themeColor="text1"/>
        </w:rPr>
        <w:t>Wykonawcy przysługuje dodatkowe wynagrodzenie stymulujące za realizację Etapu II</w:t>
      </w:r>
      <w:r w:rsidR="0077013A">
        <w:rPr>
          <w:rFonts w:asciiTheme="minorHAnsi" w:hAnsiTheme="minorHAnsi"/>
          <w:color w:val="000000" w:themeColor="text1"/>
        </w:rPr>
        <w:t xml:space="preserve"> w wysokości wynikającej z aktualizacji przez Wykonawcę Oferty</w:t>
      </w:r>
      <w:r w:rsidR="0077013A" w:rsidRPr="0077013A">
        <w:rPr>
          <w:rFonts w:asciiTheme="minorHAnsi" w:hAnsiTheme="minorHAnsi"/>
          <w:color w:val="000000" w:themeColor="text1"/>
        </w:rPr>
        <w:t xml:space="preserve"> </w:t>
      </w:r>
      <w:r w:rsidR="0077013A">
        <w:rPr>
          <w:rFonts w:asciiTheme="minorHAnsi" w:hAnsiTheme="minorHAnsi"/>
          <w:color w:val="000000" w:themeColor="text1"/>
        </w:rPr>
        <w:t xml:space="preserve">zgodnie z pkt </w:t>
      </w:r>
      <w:r w:rsidR="0077013A">
        <w:rPr>
          <w:rFonts w:asciiTheme="minorHAnsi" w:hAnsiTheme="minorHAnsi"/>
          <w:color w:val="000000" w:themeColor="text1"/>
        </w:rPr>
        <w:fldChar w:fldCharType="begin"/>
      </w:r>
      <w:r w:rsidR="0077013A">
        <w:rPr>
          <w:rFonts w:asciiTheme="minorHAnsi" w:hAnsiTheme="minorHAnsi"/>
          <w:color w:val="000000" w:themeColor="text1"/>
        </w:rPr>
        <w:instrText xml:space="preserve"> REF _Ref69414440 \n \h </w:instrText>
      </w:r>
      <w:r w:rsidR="0077013A">
        <w:rPr>
          <w:rFonts w:asciiTheme="minorHAnsi" w:hAnsiTheme="minorHAnsi"/>
          <w:color w:val="000000" w:themeColor="text1"/>
        </w:rPr>
      </w:r>
      <w:r w:rsidR="0077013A">
        <w:rPr>
          <w:rFonts w:asciiTheme="minorHAnsi" w:hAnsiTheme="minorHAnsi"/>
          <w:color w:val="000000" w:themeColor="text1"/>
        </w:rPr>
        <w:fldChar w:fldCharType="separate"/>
      </w:r>
      <w:r w:rsidR="004921E9">
        <w:rPr>
          <w:rFonts w:asciiTheme="minorHAnsi" w:hAnsiTheme="minorHAnsi"/>
          <w:color w:val="000000" w:themeColor="text1"/>
        </w:rPr>
        <w:t>4)</w:t>
      </w:r>
      <w:r w:rsidR="0077013A">
        <w:rPr>
          <w:rFonts w:asciiTheme="minorHAnsi" w:hAnsiTheme="minorHAnsi"/>
          <w:color w:val="000000" w:themeColor="text1"/>
        </w:rPr>
        <w:fldChar w:fldCharType="end"/>
      </w:r>
      <w:r w:rsidR="0077013A">
        <w:rPr>
          <w:rFonts w:asciiTheme="minorHAnsi" w:hAnsiTheme="minorHAnsi"/>
          <w:color w:val="000000" w:themeColor="text1"/>
        </w:rPr>
        <w:t>, nie większej jednak niż  wskazana przez NCBR w piśmie o skorzystaniu z prawa opcji</w:t>
      </w:r>
      <w:r w:rsidRPr="00DF45F7">
        <w:rPr>
          <w:rFonts w:asciiTheme="minorHAnsi" w:hAnsiTheme="minorHAnsi"/>
          <w:color w:val="000000" w:themeColor="text1"/>
        </w:rPr>
        <w:t>, pod warunkiem łącznie:</w:t>
      </w:r>
    </w:p>
    <w:p w14:paraId="3D23FC1C" w14:textId="77093A7C" w:rsidR="00CD1104" w:rsidRPr="00DF45F7" w:rsidRDefault="00CD1104" w:rsidP="00B11AA8">
      <w:pPr>
        <w:pStyle w:val="Akapitzlist"/>
        <w:numPr>
          <w:ilvl w:val="2"/>
          <w:numId w:val="35"/>
        </w:numPr>
        <w:spacing w:before="60" w:after="60"/>
        <w:ind w:left="1843" w:hanging="283"/>
        <w:jc w:val="both"/>
        <w:rPr>
          <w:rFonts w:asciiTheme="minorHAnsi" w:hAnsiTheme="minorHAnsi"/>
          <w:color w:val="000000" w:themeColor="text1"/>
        </w:rPr>
      </w:pPr>
      <w:r w:rsidRPr="00DF45F7">
        <w:rPr>
          <w:rFonts w:asciiTheme="minorHAnsi" w:hAnsiTheme="minorHAnsi"/>
          <w:color w:val="000000" w:themeColor="text1"/>
        </w:rPr>
        <w:t xml:space="preserve"> </w:t>
      </w:r>
      <w:r w:rsidR="00220369" w:rsidRPr="00DF45F7">
        <w:rPr>
          <w:rFonts w:asciiTheme="minorHAnsi" w:hAnsiTheme="minorHAnsi"/>
          <w:color w:val="000000" w:themeColor="text1"/>
        </w:rPr>
        <w:t xml:space="preserve">dokonania przez </w:t>
      </w:r>
      <w:r w:rsidR="0077013A">
        <w:rPr>
          <w:rFonts w:asciiTheme="minorHAnsi" w:hAnsiTheme="minorHAnsi"/>
          <w:color w:val="000000" w:themeColor="text1"/>
        </w:rPr>
        <w:t>aktualizacji Oferty oraz</w:t>
      </w:r>
      <w:r w:rsidR="00220369" w:rsidRPr="00DF45F7">
        <w:rPr>
          <w:rFonts w:asciiTheme="minorHAnsi" w:hAnsiTheme="minorHAnsi"/>
          <w:color w:val="000000" w:themeColor="text1"/>
        </w:rPr>
        <w:t xml:space="preserve"> Postąpienia, </w:t>
      </w:r>
      <w:r w:rsidR="0077013A">
        <w:rPr>
          <w:rFonts w:asciiTheme="minorHAnsi" w:hAnsiTheme="minorHAnsi"/>
          <w:color w:val="000000" w:themeColor="text1"/>
        </w:rPr>
        <w:t xml:space="preserve">zgodnie z pkt </w:t>
      </w:r>
      <w:r w:rsidR="0077013A">
        <w:rPr>
          <w:rFonts w:asciiTheme="minorHAnsi" w:hAnsiTheme="minorHAnsi"/>
          <w:color w:val="000000" w:themeColor="text1"/>
        </w:rPr>
        <w:fldChar w:fldCharType="begin"/>
      </w:r>
      <w:r w:rsidR="0077013A">
        <w:rPr>
          <w:rFonts w:asciiTheme="minorHAnsi" w:hAnsiTheme="minorHAnsi"/>
          <w:color w:val="000000" w:themeColor="text1"/>
        </w:rPr>
        <w:instrText xml:space="preserve"> REF _Ref69414440 \n \h </w:instrText>
      </w:r>
      <w:r w:rsidR="0077013A">
        <w:rPr>
          <w:rFonts w:asciiTheme="minorHAnsi" w:hAnsiTheme="minorHAnsi"/>
          <w:color w:val="000000" w:themeColor="text1"/>
        </w:rPr>
      </w:r>
      <w:r w:rsidR="0077013A">
        <w:rPr>
          <w:rFonts w:asciiTheme="minorHAnsi" w:hAnsiTheme="minorHAnsi"/>
          <w:color w:val="000000" w:themeColor="text1"/>
        </w:rPr>
        <w:fldChar w:fldCharType="separate"/>
      </w:r>
      <w:r w:rsidR="004921E9">
        <w:rPr>
          <w:rFonts w:asciiTheme="minorHAnsi" w:hAnsiTheme="minorHAnsi"/>
          <w:color w:val="000000" w:themeColor="text1"/>
        </w:rPr>
        <w:t>4)</w:t>
      </w:r>
      <w:r w:rsidR="0077013A">
        <w:rPr>
          <w:rFonts w:asciiTheme="minorHAnsi" w:hAnsiTheme="minorHAnsi"/>
          <w:color w:val="000000" w:themeColor="text1"/>
        </w:rPr>
        <w:fldChar w:fldCharType="end"/>
      </w:r>
      <w:r w:rsidR="00220369" w:rsidRPr="00DF45F7">
        <w:rPr>
          <w:rFonts w:asciiTheme="minorHAnsi" w:hAnsiTheme="minorHAnsi"/>
          <w:color w:val="000000" w:themeColor="text1"/>
        </w:rPr>
        <w:t>,</w:t>
      </w:r>
    </w:p>
    <w:p w14:paraId="5D805C92" w14:textId="341864B8" w:rsidR="00520103" w:rsidRPr="00DF45F7" w:rsidRDefault="00520103" w:rsidP="00B11AA8">
      <w:pPr>
        <w:pStyle w:val="Akapitzlist"/>
        <w:numPr>
          <w:ilvl w:val="2"/>
          <w:numId w:val="35"/>
        </w:numPr>
        <w:spacing w:before="60" w:after="60"/>
        <w:ind w:left="1843" w:hanging="283"/>
        <w:jc w:val="both"/>
        <w:rPr>
          <w:rFonts w:asciiTheme="minorHAnsi" w:hAnsiTheme="minorHAnsi"/>
          <w:color w:val="000000" w:themeColor="text1"/>
        </w:rPr>
      </w:pPr>
      <w:r w:rsidRPr="00DF45F7">
        <w:rPr>
          <w:rFonts w:asciiTheme="minorHAnsi" w:hAnsiTheme="minorHAnsi"/>
          <w:color w:val="000000" w:themeColor="text1"/>
        </w:rPr>
        <w:t>uzyskania przez Wykonawcę w ramach Selekcji Etapu I Wyniku Pozytywnego z Dopuszczeniem do Etapu II,</w:t>
      </w:r>
    </w:p>
    <w:p w14:paraId="673C9C0A" w14:textId="3AE39A17" w:rsidR="00FB219D" w:rsidRPr="00DF45F7" w:rsidRDefault="00220369" w:rsidP="00B11AA8">
      <w:pPr>
        <w:pStyle w:val="Akapitzlist"/>
        <w:numPr>
          <w:ilvl w:val="2"/>
          <w:numId w:val="35"/>
        </w:numPr>
        <w:spacing w:before="60" w:after="60"/>
        <w:ind w:left="1843" w:hanging="283"/>
        <w:jc w:val="both"/>
        <w:rPr>
          <w:rFonts w:asciiTheme="minorHAnsi" w:hAnsiTheme="minorHAnsi"/>
          <w:color w:val="000000" w:themeColor="text1"/>
        </w:rPr>
      </w:pPr>
      <w:r w:rsidRPr="00DF45F7">
        <w:rPr>
          <w:rFonts w:asciiTheme="minorHAnsi" w:hAnsiTheme="minorHAnsi"/>
          <w:color w:val="000000" w:themeColor="text1"/>
        </w:rPr>
        <w:t>dokonania przez NCBR Odbioru Etapu II;</w:t>
      </w:r>
    </w:p>
    <w:p w14:paraId="0BCB1084" w14:textId="76670F7B" w:rsidR="00220369" w:rsidRPr="00DF45F7" w:rsidRDefault="00220369" w:rsidP="00B11AA8">
      <w:pPr>
        <w:pStyle w:val="Akapitzlist"/>
        <w:numPr>
          <w:ilvl w:val="1"/>
          <w:numId w:val="35"/>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dodatkowe wynagrodzenie stymulujące jest wypłacane wraz z </w:t>
      </w:r>
      <w:r w:rsidR="006501A8">
        <w:rPr>
          <w:rFonts w:asciiTheme="minorHAnsi" w:hAnsiTheme="minorHAnsi"/>
          <w:color w:val="000000" w:themeColor="text1"/>
        </w:rPr>
        <w:t>W</w:t>
      </w:r>
      <w:r w:rsidRPr="00DF45F7">
        <w:rPr>
          <w:rFonts w:asciiTheme="minorHAnsi" w:hAnsiTheme="minorHAnsi"/>
          <w:color w:val="000000" w:themeColor="text1"/>
        </w:rPr>
        <w:t xml:space="preserve">ynagrodzeniem </w:t>
      </w:r>
      <w:r w:rsidR="006501A8">
        <w:rPr>
          <w:rFonts w:asciiTheme="minorHAnsi" w:hAnsiTheme="minorHAnsi"/>
          <w:color w:val="000000" w:themeColor="text1"/>
        </w:rPr>
        <w:t>P</w:t>
      </w:r>
      <w:r w:rsidRPr="00DF45F7">
        <w:rPr>
          <w:rFonts w:asciiTheme="minorHAnsi" w:hAnsiTheme="minorHAnsi"/>
          <w:color w:val="000000" w:themeColor="text1"/>
        </w:rPr>
        <w:t>odstawowym za realizację Etapu II.</w:t>
      </w:r>
    </w:p>
    <w:p w14:paraId="54EBDF5C" w14:textId="5E58A399" w:rsidR="00681ED9" w:rsidRPr="00DF45F7" w:rsidRDefault="00681ED9"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b/>
          <w:bCs/>
          <w:color w:val="000000" w:themeColor="text1"/>
        </w:rPr>
        <w:t xml:space="preserve">[Komponenty] </w:t>
      </w:r>
      <w:r w:rsidRPr="00DF45F7">
        <w:rPr>
          <w:rFonts w:asciiTheme="minorHAnsi" w:hAnsiTheme="minorHAnsi"/>
          <w:color w:val="000000" w:themeColor="text1"/>
        </w:rPr>
        <w:t xml:space="preserve">W wyniku złożonego przez Wykonawcę Wniosku, Rozwiązanie </w:t>
      </w:r>
      <w:r w:rsidRPr="00DF45F7">
        <w:rPr>
          <w:rFonts w:asciiTheme="minorHAnsi" w:hAnsiTheme="minorHAnsi"/>
          <w:i/>
          <w:iCs/>
          <w:color w:val="000000" w:themeColor="text1"/>
        </w:rPr>
        <w:t>składa się wyłącznie z Komponentu Procesowego*/składa się zarówno z Komponentu Procesowego jak i Komponentu Technologicznego, przy czym</w:t>
      </w:r>
      <w:r w:rsidR="00910D7E" w:rsidRPr="00DF45F7">
        <w:rPr>
          <w:rFonts w:asciiTheme="minorHAnsi" w:hAnsiTheme="minorHAnsi"/>
          <w:i/>
          <w:iCs/>
          <w:color w:val="000000" w:themeColor="text1"/>
        </w:rPr>
        <w:t xml:space="preserve"> szczegółowy</w:t>
      </w:r>
      <w:r w:rsidRPr="00DF45F7">
        <w:rPr>
          <w:rFonts w:asciiTheme="minorHAnsi" w:hAnsiTheme="minorHAnsi"/>
          <w:i/>
          <w:iCs/>
          <w:color w:val="000000" w:themeColor="text1"/>
        </w:rPr>
        <w:t xml:space="preserve"> zakres w jakim Rozwiązanie stanowi Komponent Technologiczny wyznacza treść Wniosku Wykonawcy.*</w:t>
      </w:r>
    </w:p>
    <w:p w14:paraId="3B29BED5" w14:textId="6750AF0E" w:rsidR="00910D7E" w:rsidRPr="00DF45F7" w:rsidRDefault="00C02CF6" w:rsidP="00B11AA8">
      <w:pPr>
        <w:pStyle w:val="Akapitzlist"/>
        <w:numPr>
          <w:ilvl w:val="0"/>
          <w:numId w:val="35"/>
        </w:numPr>
        <w:spacing w:before="60" w:after="60"/>
        <w:ind w:left="426" w:hanging="426"/>
        <w:jc w:val="both"/>
        <w:rPr>
          <w:rFonts w:asciiTheme="minorHAnsi" w:hAnsiTheme="minorHAnsi"/>
          <w:i/>
          <w:iCs/>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Wariant A]</w:t>
      </w:r>
      <w:r w:rsidRPr="00DF45F7">
        <w:rPr>
          <w:rFonts w:asciiTheme="minorHAnsi" w:hAnsiTheme="minorHAnsi"/>
          <w:color w:val="000000" w:themeColor="text1"/>
        </w:rPr>
        <w:t xml:space="preserve"> </w:t>
      </w:r>
      <w:r w:rsidRPr="00DF45F7">
        <w:rPr>
          <w:rFonts w:asciiTheme="minorHAnsi" w:hAnsiTheme="minorHAnsi"/>
          <w:i/>
          <w:iCs/>
          <w:color w:val="000000" w:themeColor="text1"/>
        </w:rPr>
        <w:t xml:space="preserve">Jeśli Rozwiązanie składa się </w:t>
      </w:r>
      <w:r w:rsidR="00005079" w:rsidRPr="00DF45F7">
        <w:rPr>
          <w:rFonts w:asciiTheme="minorHAnsi" w:hAnsiTheme="minorHAnsi"/>
          <w:i/>
          <w:iCs/>
          <w:color w:val="000000" w:themeColor="text1"/>
        </w:rPr>
        <w:t>również</w:t>
      </w:r>
      <w:r w:rsidRPr="00DF45F7">
        <w:rPr>
          <w:rFonts w:asciiTheme="minorHAnsi" w:hAnsiTheme="minorHAnsi"/>
          <w:i/>
          <w:iCs/>
          <w:color w:val="000000" w:themeColor="text1"/>
        </w:rPr>
        <w:t xml:space="preserve"> z Komponentu Technologicznego, to w jego zakresie Strony przyjmują jako podstawowy podział korzyści z Przedsięwzięcia w zakresie Komponentu Technologicznego polegający na tym, że prawa do </w:t>
      </w:r>
      <w:r w:rsidR="00005079" w:rsidRPr="00DF45F7">
        <w:rPr>
          <w:rFonts w:asciiTheme="minorHAnsi" w:hAnsiTheme="minorHAnsi"/>
          <w:i/>
          <w:iCs/>
          <w:color w:val="000000" w:themeColor="text1"/>
        </w:rPr>
        <w:t>Wyników Prac B+R w zakresie tego komponentu</w:t>
      </w:r>
      <w:r w:rsidRPr="00DF45F7">
        <w:rPr>
          <w:rFonts w:asciiTheme="minorHAnsi" w:hAnsiTheme="minorHAnsi"/>
          <w:i/>
          <w:iCs/>
          <w:color w:val="000000" w:themeColor="text1"/>
        </w:rPr>
        <w:t xml:space="preserve"> przysługują Wykonawcy, przy czym Wykonawca udziela NCBR niewyłącznej licencji na korzystanie z Wyników Prac B+R w zakresie Komponentu Technologicznego i zobowiązuje się do udzielania licencji na Wyniki Prac B+R </w:t>
      </w:r>
      <w:r w:rsidR="00005079" w:rsidRPr="00DF45F7">
        <w:rPr>
          <w:rFonts w:asciiTheme="minorHAnsi" w:hAnsiTheme="minorHAnsi"/>
          <w:i/>
          <w:iCs/>
          <w:color w:val="000000" w:themeColor="text1"/>
        </w:rPr>
        <w:t xml:space="preserve">w zakresie tego komponentu </w:t>
      </w:r>
      <w:r w:rsidRPr="00DF45F7">
        <w:rPr>
          <w:rFonts w:asciiTheme="minorHAnsi" w:hAnsiTheme="minorHAnsi"/>
          <w:i/>
          <w:iCs/>
          <w:color w:val="000000" w:themeColor="text1"/>
        </w:rPr>
        <w:t xml:space="preserve">podmiotom trzecim na zasadach rynkowych oraz do przekazywania NCBR udziału w Przychodach z Komercjalizacji Wyników Prac B+R oraz Przychodach z Komercjalizacji Technologii Zależnych w zakresie Komponentu Technologicznego.* </w:t>
      </w:r>
    </w:p>
    <w:p w14:paraId="0D682474" w14:textId="78BD02AC" w:rsidR="00C02CF6" w:rsidRPr="00DF45F7" w:rsidRDefault="00C02CF6" w:rsidP="00B11AA8">
      <w:pPr>
        <w:pStyle w:val="Akapitzlist"/>
        <w:spacing w:before="60" w:after="60"/>
        <w:ind w:left="426"/>
        <w:jc w:val="both"/>
        <w:rPr>
          <w:rFonts w:asciiTheme="minorHAnsi" w:hAnsiTheme="minorHAnsi"/>
          <w:i/>
          <w:iCs/>
          <w:color w:val="000000" w:themeColor="text1"/>
        </w:rPr>
      </w:pPr>
      <w:bookmarkStart w:id="52" w:name="_Hlk69052806"/>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cała treść tego paragrafu zostaje zastąpiona oznaczeniem „celowo pusty”</w:t>
      </w:r>
      <w:r w:rsidRPr="00DF45F7">
        <w:rPr>
          <w:rFonts w:asciiTheme="minorHAnsi" w:hAnsiTheme="minorHAnsi"/>
          <w:i/>
          <w:iCs/>
          <w:color w:val="000000" w:themeColor="text1"/>
        </w:rPr>
        <w:t>]</w:t>
      </w:r>
    </w:p>
    <w:bookmarkEnd w:id="52"/>
    <w:p w14:paraId="32F30E95" w14:textId="2C3A20C8" w:rsidR="00910D7E" w:rsidRPr="00DF45F7" w:rsidRDefault="00A57241" w:rsidP="00B11AA8">
      <w:pPr>
        <w:pStyle w:val="Akapitzlist"/>
        <w:numPr>
          <w:ilvl w:val="0"/>
          <w:numId w:val="35"/>
        </w:numPr>
        <w:spacing w:before="60" w:after="60"/>
        <w:ind w:left="426" w:hanging="426"/>
        <w:jc w:val="both"/>
        <w:rPr>
          <w:rFonts w:asciiTheme="minorHAnsi" w:hAnsiTheme="minorHAnsi"/>
          <w:i/>
          <w:iCs/>
          <w:color w:val="000000" w:themeColor="text1"/>
        </w:rPr>
      </w:pPr>
      <w:r w:rsidRPr="00DF45F7">
        <w:rPr>
          <w:rFonts w:asciiTheme="minorHAnsi" w:hAnsiTheme="minorHAnsi"/>
          <w:b/>
          <w:bCs/>
          <w:color w:val="000000" w:themeColor="text1"/>
        </w:rPr>
        <w:t>[</w:t>
      </w:r>
      <w:r w:rsidR="00F047F4" w:rsidRPr="00DF45F7">
        <w:rPr>
          <w:rFonts w:asciiTheme="minorHAnsi" w:hAnsiTheme="minorHAnsi"/>
          <w:b/>
          <w:bCs/>
          <w:color w:val="000000" w:themeColor="text1"/>
        </w:rPr>
        <w:t>Wariant B</w:t>
      </w:r>
      <w:r w:rsidR="00F047F4" w:rsidRPr="00DF45F7">
        <w:rPr>
          <w:rFonts w:asciiTheme="minorHAnsi" w:hAnsiTheme="minorHAnsi"/>
          <w:color w:val="000000" w:themeColor="text1"/>
        </w:rPr>
        <w:t>]</w:t>
      </w:r>
      <w:r w:rsidR="00F047F4" w:rsidRPr="00DF45F7">
        <w:rPr>
          <w:rFonts w:asciiTheme="minorHAnsi" w:hAnsiTheme="minorHAnsi"/>
          <w:i/>
          <w:iCs/>
          <w:color w:val="000000" w:themeColor="text1"/>
        </w:rPr>
        <w:t xml:space="preserve"> </w:t>
      </w:r>
      <w:r w:rsidR="00C02CF6" w:rsidRPr="00DF45F7">
        <w:rPr>
          <w:rFonts w:asciiTheme="minorHAnsi" w:hAnsiTheme="minorHAnsi"/>
          <w:i/>
          <w:iCs/>
          <w:color w:val="000000" w:themeColor="text1"/>
        </w:rPr>
        <w:t xml:space="preserve">Wykonawca </w:t>
      </w:r>
      <w:r w:rsidR="00005079" w:rsidRPr="00DF45F7">
        <w:rPr>
          <w:rFonts w:asciiTheme="minorHAnsi" w:hAnsiTheme="minorHAnsi"/>
          <w:i/>
          <w:iCs/>
          <w:color w:val="000000" w:themeColor="text1"/>
        </w:rPr>
        <w:t>przedstawił</w:t>
      </w:r>
      <w:r w:rsidR="00C02CF6" w:rsidRPr="00DF45F7">
        <w:rPr>
          <w:rFonts w:asciiTheme="minorHAnsi" w:hAnsiTheme="minorHAnsi"/>
          <w:i/>
          <w:iCs/>
          <w:color w:val="000000" w:themeColor="text1"/>
        </w:rPr>
        <w:t xml:space="preserve">, a NCBR dokonał w Postępowaniu pozytywnej oceny Planu Komercjalizacji, przez co Umowa jest realizowana w ramach Wariantu B. </w:t>
      </w:r>
      <w:r w:rsidR="00F047F4" w:rsidRPr="00DF45F7">
        <w:rPr>
          <w:rFonts w:asciiTheme="minorHAnsi" w:hAnsiTheme="minorHAnsi"/>
          <w:i/>
          <w:iCs/>
          <w:color w:val="000000" w:themeColor="text1"/>
        </w:rPr>
        <w:t>*</w:t>
      </w:r>
      <w:bookmarkEnd w:id="45"/>
      <w:r w:rsidR="00C02CF6" w:rsidRPr="00DF45F7">
        <w:rPr>
          <w:rFonts w:asciiTheme="minorHAnsi" w:hAnsiTheme="minorHAnsi"/>
          <w:i/>
          <w:iCs/>
          <w:color w:val="000000" w:themeColor="text1"/>
        </w:rPr>
        <w:t xml:space="preserve"> </w:t>
      </w:r>
    </w:p>
    <w:p w14:paraId="507FDDD5" w14:textId="35CB70AB" w:rsidR="00F047F4" w:rsidDel="004A3801" w:rsidRDefault="00C02CF6" w:rsidP="5B12B48B">
      <w:pPr>
        <w:pStyle w:val="Akapitzlist"/>
        <w:spacing w:before="60" w:after="60"/>
        <w:ind w:left="426"/>
        <w:jc w:val="both"/>
        <w:rPr>
          <w:del w:id="53" w:author="Autor"/>
          <w:rFonts w:asciiTheme="minorHAnsi" w:hAnsiTheme="minorHAnsi"/>
          <w:i/>
          <w:iCs/>
          <w:color w:val="000000" w:themeColor="text1"/>
        </w:rPr>
      </w:pPr>
      <w:r w:rsidRPr="5B12B48B">
        <w:rPr>
          <w:rFonts w:asciiTheme="minorHAnsi" w:hAnsiTheme="minorHAnsi"/>
          <w:i/>
          <w:iCs/>
          <w:color w:val="000000" w:themeColor="text1"/>
        </w:rPr>
        <w:t>[jeśli Rozwiązanie składa się tylko z Komponentu Procesowego albo z Komponentu Procesowego i Technologicznego</w:t>
      </w:r>
      <w:r w:rsidR="00DC6717" w:rsidRPr="5B12B48B">
        <w:rPr>
          <w:rFonts w:asciiTheme="minorHAnsi" w:hAnsiTheme="minorHAnsi"/>
          <w:i/>
          <w:iCs/>
          <w:color w:val="000000" w:themeColor="text1"/>
        </w:rPr>
        <w:t xml:space="preserve"> przy czym</w:t>
      </w:r>
      <w:r w:rsidRPr="5B12B48B">
        <w:rPr>
          <w:rFonts w:asciiTheme="minorHAnsi" w:hAnsiTheme="minorHAnsi"/>
          <w:i/>
          <w:iCs/>
          <w:color w:val="000000" w:themeColor="text1"/>
        </w:rPr>
        <w:t xml:space="preserve"> Wariant B nie został zgłoszony przez Wykonawcę i zaakceptowany przez NCBR, to </w:t>
      </w:r>
      <w:r w:rsidR="00AC2F16" w:rsidRPr="5B12B48B">
        <w:rPr>
          <w:rFonts w:asciiTheme="minorHAnsi" w:hAnsiTheme="minorHAnsi"/>
          <w:i/>
          <w:iCs/>
          <w:color w:val="000000" w:themeColor="text1"/>
        </w:rPr>
        <w:t>treść tego paragrafu zostaje zastąpiona oznaczeniem „celowo pusty”</w:t>
      </w:r>
      <w:r w:rsidRPr="5B12B48B">
        <w:rPr>
          <w:rFonts w:asciiTheme="minorHAnsi" w:hAnsiTheme="minorHAnsi"/>
          <w:i/>
          <w:iCs/>
          <w:color w:val="000000" w:themeColor="text1"/>
        </w:rPr>
        <w:t>]</w:t>
      </w:r>
    </w:p>
    <w:p w14:paraId="7AD9A88D" w14:textId="77777777" w:rsidR="004A3801" w:rsidRPr="00497EC7" w:rsidRDefault="004A3801" w:rsidP="004A3801">
      <w:pPr>
        <w:pStyle w:val="Akapitzlist"/>
        <w:numPr>
          <w:ilvl w:val="0"/>
          <w:numId w:val="35"/>
        </w:numPr>
        <w:ind w:left="426" w:hanging="426"/>
        <w:jc w:val="both"/>
        <w:rPr>
          <w:ins w:id="54" w:author="Autor"/>
          <w:rFonts w:asciiTheme="minorHAnsi" w:hAnsiTheme="minorHAnsi"/>
          <w:i/>
          <w:iCs/>
          <w:color w:val="000000" w:themeColor="text1"/>
        </w:rPr>
      </w:pPr>
      <w:ins w:id="55" w:author="Autor">
        <w:r w:rsidRPr="00497EC7">
          <w:rPr>
            <w:rFonts w:asciiTheme="minorHAnsi" w:hAnsiTheme="minorHAnsi"/>
            <w:b/>
            <w:bCs/>
            <w:color w:val="000000" w:themeColor="text1"/>
          </w:rPr>
          <w:t>[Późniejszy Start</w:t>
        </w:r>
        <w:r w:rsidRPr="00497EC7">
          <w:rPr>
            <w:rFonts w:asciiTheme="minorHAnsi" w:hAnsiTheme="minorHAnsi"/>
            <w:color w:val="000000" w:themeColor="text1"/>
          </w:rPr>
          <w:t>]</w:t>
        </w:r>
        <w:r w:rsidRPr="00497EC7">
          <w:rPr>
            <w:rFonts w:asciiTheme="minorHAnsi" w:hAnsiTheme="minorHAnsi"/>
            <w:i/>
            <w:iCs/>
            <w:color w:val="000000" w:themeColor="text1"/>
          </w:rPr>
          <w:t xml:space="preserve"> </w:t>
        </w:r>
        <w:r>
          <w:rPr>
            <w:rFonts w:asciiTheme="minorHAnsi" w:hAnsiTheme="minorHAnsi"/>
            <w:i/>
            <w:iCs/>
            <w:color w:val="000000" w:themeColor="text1"/>
          </w:rPr>
          <w:t xml:space="preserve">Ze względu na to, że Umowa z Wykonawcą została zawarta </w:t>
        </w:r>
        <w:r w:rsidRPr="00497EC7">
          <w:rPr>
            <w:rFonts w:asciiTheme="minorHAnsi" w:hAnsiTheme="minorHAnsi"/>
            <w:i/>
            <w:iCs/>
            <w:color w:val="000000" w:themeColor="text1"/>
          </w:rPr>
          <w:t xml:space="preserve">w terminie </w:t>
        </w:r>
        <w:r>
          <w:rPr>
            <w:rFonts w:asciiTheme="minorHAnsi" w:hAnsiTheme="minorHAnsi"/>
            <w:i/>
            <w:iCs/>
            <w:color w:val="000000" w:themeColor="text1"/>
          </w:rPr>
          <w:t xml:space="preserve">późniejszym niż </w:t>
        </w:r>
        <w:r w:rsidRPr="00497EC7">
          <w:rPr>
            <w:rFonts w:asciiTheme="minorHAnsi" w:hAnsiTheme="minorHAnsi"/>
            <w:i/>
            <w:iCs/>
            <w:color w:val="000000" w:themeColor="text1"/>
          </w:rPr>
          <w:t>14 dni od dnia publikacji Listy Rankingowej</w:t>
        </w:r>
        <w:r>
          <w:rPr>
            <w:rFonts w:asciiTheme="minorHAnsi" w:hAnsiTheme="minorHAnsi"/>
            <w:i/>
            <w:iCs/>
            <w:color w:val="000000" w:themeColor="text1"/>
          </w:rPr>
          <w:t>,</w:t>
        </w:r>
        <w:r w:rsidRPr="00497EC7">
          <w:rPr>
            <w:rFonts w:asciiTheme="minorHAnsi" w:hAnsiTheme="minorHAnsi"/>
            <w:i/>
            <w:iCs/>
            <w:color w:val="000000" w:themeColor="text1"/>
          </w:rPr>
          <w:t xml:space="preserve"> wszelkie terminy , które zgodnie z Umową byłyby liczone od dnia zawarcia Umowy, są liczone nie od dnia zawarcia Umowy z </w:t>
        </w:r>
        <w:r>
          <w:rPr>
            <w:rFonts w:asciiTheme="minorHAnsi" w:hAnsiTheme="minorHAnsi"/>
            <w:i/>
            <w:iCs/>
            <w:color w:val="000000" w:themeColor="text1"/>
          </w:rPr>
          <w:t>Wykonawcą</w:t>
        </w:r>
        <w:r w:rsidRPr="00497EC7">
          <w:rPr>
            <w:rFonts w:asciiTheme="minorHAnsi" w:hAnsiTheme="minorHAnsi"/>
            <w:i/>
            <w:iCs/>
            <w:color w:val="000000" w:themeColor="text1"/>
          </w:rPr>
          <w:t xml:space="preserve">, lecz od dnia zawarcia pierwszej </w:t>
        </w:r>
        <w:r>
          <w:rPr>
            <w:rFonts w:asciiTheme="minorHAnsi" w:hAnsiTheme="minorHAnsi"/>
            <w:i/>
            <w:iCs/>
            <w:color w:val="000000" w:themeColor="text1"/>
          </w:rPr>
          <w:t>u</w:t>
        </w:r>
        <w:r w:rsidRPr="00497EC7">
          <w:rPr>
            <w:rFonts w:asciiTheme="minorHAnsi" w:hAnsiTheme="minorHAnsi"/>
            <w:i/>
            <w:iCs/>
            <w:color w:val="000000" w:themeColor="text1"/>
          </w:rPr>
          <w:t>mowy w Przedsięwzięciu z Konkurentem Wykonawcy</w:t>
        </w:r>
        <w:r>
          <w:rPr>
            <w:rFonts w:asciiTheme="minorHAnsi" w:hAnsiTheme="minorHAnsi"/>
            <w:i/>
            <w:iCs/>
            <w:color w:val="000000" w:themeColor="text1"/>
          </w:rPr>
          <w:t>, co nastąpiło dnia [___]</w:t>
        </w:r>
        <w:r w:rsidRPr="00497EC7">
          <w:rPr>
            <w:rFonts w:asciiTheme="minorHAnsi" w:hAnsiTheme="minorHAnsi"/>
            <w:i/>
            <w:iCs/>
            <w:color w:val="000000" w:themeColor="text1"/>
          </w:rPr>
          <w:t xml:space="preserve">. Okoliczność taka nie wpływa na liczenie terminów w przypadku innych Uczestników Przedsięwzięcia.* </w:t>
        </w:r>
      </w:ins>
    </w:p>
    <w:p w14:paraId="0B241EDD" w14:textId="77777777" w:rsidR="004A3801" w:rsidRDefault="004A3801" w:rsidP="004A3801">
      <w:pPr>
        <w:pStyle w:val="Akapitzlist"/>
        <w:spacing w:before="60" w:after="60" w:line="276" w:lineRule="auto"/>
        <w:ind w:left="426"/>
        <w:jc w:val="both"/>
        <w:rPr>
          <w:ins w:id="56" w:author="Autor"/>
          <w:rFonts w:asciiTheme="minorHAnsi" w:hAnsiTheme="minorHAnsi"/>
          <w:i/>
          <w:iCs/>
          <w:color w:val="000000" w:themeColor="text1"/>
        </w:rPr>
      </w:pPr>
      <w:ins w:id="57" w:author="Autor">
        <w:r w:rsidRPr="00DF45F7">
          <w:rPr>
            <w:rFonts w:asciiTheme="minorHAnsi" w:hAnsiTheme="minorHAnsi"/>
            <w:i/>
            <w:iCs/>
            <w:color w:val="000000" w:themeColor="text1"/>
          </w:rPr>
          <w:t xml:space="preserve">[jeśli </w:t>
        </w:r>
        <w:r>
          <w:rPr>
            <w:rFonts w:asciiTheme="minorHAnsi" w:hAnsiTheme="minorHAnsi"/>
            <w:i/>
            <w:iCs/>
            <w:color w:val="000000" w:themeColor="text1"/>
          </w:rPr>
          <w:t>nie zaszła sytuacja opisana w Rodziale VII ust. 5 Regulaminu</w:t>
        </w:r>
        <w:r w:rsidRPr="00DF45F7">
          <w:rPr>
            <w:rFonts w:asciiTheme="minorHAnsi" w:hAnsiTheme="minorHAnsi"/>
            <w:i/>
            <w:iCs/>
            <w:color w:val="000000" w:themeColor="text1"/>
          </w:rPr>
          <w:t>, to treść tego paragrafu zostaje zastąpiona oznaczeniem „celowo pusty”]</w:t>
        </w:r>
      </w:ins>
    </w:p>
    <w:p w14:paraId="58AE16C7" w14:textId="77777777" w:rsidR="004A3801" w:rsidRPr="00DF45F7" w:rsidRDefault="004A3801" w:rsidP="5B12B48B">
      <w:pPr>
        <w:pStyle w:val="Akapitzlist"/>
        <w:spacing w:before="60" w:after="60"/>
        <w:ind w:left="426"/>
        <w:jc w:val="both"/>
        <w:rPr>
          <w:ins w:id="58" w:author="Autor"/>
          <w:rFonts w:asciiTheme="minorHAnsi" w:hAnsiTheme="minorHAnsi"/>
          <w:i/>
          <w:iCs/>
          <w:color w:val="000000" w:themeColor="text1"/>
        </w:rPr>
      </w:pPr>
    </w:p>
    <w:p w14:paraId="6763F2CB" w14:textId="0D31244B" w:rsidR="5B12B48B" w:rsidRDefault="5B12B48B" w:rsidP="004A3801">
      <w:pPr>
        <w:pStyle w:val="Akapitzlist"/>
        <w:spacing w:before="60" w:after="60"/>
        <w:ind w:left="0"/>
        <w:jc w:val="both"/>
        <w:rPr>
          <w:rFonts w:eastAsia="Calibri" w:cs="Arial"/>
          <w:i/>
          <w:iCs/>
          <w:color w:val="000000" w:themeColor="text1"/>
        </w:rPr>
      </w:pPr>
    </w:p>
    <w:p w14:paraId="15258881" w14:textId="77777777" w:rsidR="00511B9D" w:rsidRPr="00DF45F7" w:rsidRDefault="00CA4E53" w:rsidP="00B11AA8">
      <w:pPr>
        <w:pStyle w:val="Nagwek1"/>
      </w:pPr>
      <w:bookmarkStart w:id="59" w:name="_Toc504994933"/>
      <w:bookmarkStart w:id="60" w:name="_Ref511635791"/>
      <w:bookmarkStart w:id="61" w:name="_Toc511371185"/>
      <w:bookmarkStart w:id="62" w:name="_Toc52897085"/>
      <w:bookmarkStart w:id="63" w:name="_Toc53793033"/>
      <w:bookmarkStart w:id="64" w:name="_Toc54830210"/>
      <w:bookmarkStart w:id="65" w:name="_Toc54798292"/>
      <w:bookmarkStart w:id="66" w:name="_Toc54835720"/>
      <w:bookmarkStart w:id="67" w:name="_Toc72595021"/>
      <w:r w:rsidRPr="00DF45F7">
        <w:lastRenderedPageBreak/>
        <w:t>ZOBOWIĄZANIA OGÓLNE STRON</w:t>
      </w:r>
      <w:r w:rsidR="006A67CA" w:rsidRPr="00DF45F7">
        <w:t xml:space="preserve"> </w:t>
      </w:r>
      <w:r w:rsidR="009637DA" w:rsidRPr="00DF45F7">
        <w:t>I</w:t>
      </w:r>
      <w:r w:rsidR="00A1375C" w:rsidRPr="00DF45F7">
        <w:t xml:space="preserve"> </w:t>
      </w:r>
      <w:r w:rsidR="00511B9D" w:rsidRPr="00DF45F7">
        <w:t>ZAPEWNIENIA</w:t>
      </w:r>
      <w:bookmarkEnd w:id="59"/>
      <w:bookmarkEnd w:id="60"/>
      <w:bookmarkEnd w:id="61"/>
      <w:bookmarkEnd w:id="62"/>
      <w:bookmarkEnd w:id="63"/>
      <w:bookmarkEnd w:id="64"/>
      <w:bookmarkEnd w:id="65"/>
      <w:bookmarkEnd w:id="66"/>
      <w:bookmarkEnd w:id="67"/>
    </w:p>
    <w:p w14:paraId="012B0FFE" w14:textId="77777777" w:rsidR="00C0272A" w:rsidRPr="00DF45F7" w:rsidRDefault="00C0272A" w:rsidP="00B11AA8">
      <w:pPr>
        <w:pStyle w:val="Nagwek2"/>
      </w:pPr>
      <w:bookmarkStart w:id="68" w:name="_Ref479914602"/>
      <w:bookmarkStart w:id="69" w:name="_Toc504994934"/>
      <w:bookmarkStart w:id="70" w:name="_Toc511371186"/>
      <w:bookmarkStart w:id="71" w:name="_Toc52897086"/>
      <w:bookmarkStart w:id="72" w:name="_Toc53793034"/>
      <w:bookmarkStart w:id="73" w:name="_Toc54830211"/>
      <w:bookmarkStart w:id="74" w:name="_Toc54798293"/>
      <w:bookmarkStart w:id="75" w:name="_Toc54835721"/>
      <w:bookmarkStart w:id="76" w:name="_Toc72595022"/>
      <w:r w:rsidRPr="00DF45F7">
        <w:t>[</w:t>
      </w:r>
      <w:r w:rsidR="00234C8F" w:rsidRPr="00DF45F7">
        <w:t xml:space="preserve">ZOBOWIĄZANIA </w:t>
      </w:r>
      <w:r w:rsidR="008315A6" w:rsidRPr="00DF45F7">
        <w:t xml:space="preserve">I </w:t>
      </w:r>
      <w:r w:rsidRPr="00DF45F7">
        <w:t>ZAPEWNIENIA STRON]</w:t>
      </w:r>
      <w:bookmarkEnd w:id="68"/>
      <w:bookmarkEnd w:id="69"/>
      <w:bookmarkEnd w:id="70"/>
      <w:bookmarkEnd w:id="71"/>
      <w:bookmarkEnd w:id="72"/>
      <w:bookmarkEnd w:id="73"/>
      <w:bookmarkEnd w:id="74"/>
      <w:bookmarkEnd w:id="75"/>
      <w:bookmarkEnd w:id="76"/>
    </w:p>
    <w:p w14:paraId="6D488015" w14:textId="77777777" w:rsidR="006A67CA" w:rsidRPr="00DF45F7" w:rsidRDefault="00234C8F" w:rsidP="00B11AA8">
      <w:pPr>
        <w:pStyle w:val="Akapitzlist"/>
        <w:numPr>
          <w:ilvl w:val="0"/>
          <w:numId w:val="3"/>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Każda</w:t>
      </w:r>
      <w:r w:rsidR="003845F1" w:rsidRPr="00DF45F7">
        <w:rPr>
          <w:rFonts w:asciiTheme="minorHAnsi" w:hAnsiTheme="minorHAnsi"/>
          <w:color w:val="000000" w:themeColor="text1"/>
        </w:rPr>
        <w:t xml:space="preserve"> ze Stron</w:t>
      </w:r>
      <w:r w:rsidRPr="00DF45F7">
        <w:rPr>
          <w:rFonts w:asciiTheme="minorHAnsi" w:hAnsiTheme="minorHAnsi"/>
          <w:color w:val="000000" w:themeColor="text1"/>
        </w:rPr>
        <w:t xml:space="preserve"> zobowiązuje się</w:t>
      </w:r>
      <w:r w:rsidR="006A67CA" w:rsidRPr="00DF45F7">
        <w:rPr>
          <w:rFonts w:asciiTheme="minorHAnsi" w:hAnsiTheme="minorHAnsi"/>
          <w:color w:val="000000" w:themeColor="text1"/>
        </w:rPr>
        <w:t>:</w:t>
      </w:r>
    </w:p>
    <w:p w14:paraId="11669533" w14:textId="77777777" w:rsidR="00A361D4" w:rsidRPr="00DF45F7" w:rsidRDefault="00A361D4" w:rsidP="00B11AA8">
      <w:pPr>
        <w:pStyle w:val="Akapitzlist"/>
        <w:numPr>
          <w:ilvl w:val="1"/>
          <w:numId w:val="3"/>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współpracować z drugą Stroną w celu wykonywania Umowy</w:t>
      </w:r>
      <w:r w:rsidR="00C467E7" w:rsidRPr="00DF45F7">
        <w:rPr>
          <w:rFonts w:asciiTheme="minorHAnsi" w:hAnsiTheme="minorHAnsi"/>
          <w:color w:val="000000" w:themeColor="text1"/>
        </w:rPr>
        <w:t>;</w:t>
      </w:r>
    </w:p>
    <w:p w14:paraId="27768AD6" w14:textId="17C499F6" w:rsidR="00A361D4" w:rsidRPr="00DF45F7" w:rsidRDefault="00A361D4" w:rsidP="00B11AA8">
      <w:pPr>
        <w:pStyle w:val="Akapitzlist"/>
        <w:numPr>
          <w:ilvl w:val="1"/>
          <w:numId w:val="3"/>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współdziałać w zakresie realizacji Umowy zgodnie z Harmonogramem</w:t>
      </w:r>
      <w:r w:rsidR="00A13D0E"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8E6D37" w:rsidRPr="00DF45F7">
        <w:rPr>
          <w:rFonts w:asciiTheme="minorHAnsi" w:hAnsiTheme="minorHAnsi"/>
          <w:color w:val="000000" w:themeColor="text1"/>
        </w:rPr>
        <w:t xml:space="preserve"> określonym w </w:t>
      </w:r>
      <w:r w:rsidR="2421E7AE" w:rsidRPr="00DF45F7">
        <w:rPr>
          <w:rFonts w:asciiTheme="minorHAnsi" w:hAnsiTheme="minorHAnsi"/>
          <w:color w:val="000000" w:themeColor="text1"/>
        </w:rPr>
        <w:t>Załączni</w:t>
      </w:r>
      <w:r w:rsidR="008E6D37" w:rsidRPr="00DF45F7">
        <w:rPr>
          <w:rFonts w:asciiTheme="minorHAnsi" w:hAnsiTheme="minorHAnsi"/>
          <w:color w:val="000000" w:themeColor="text1"/>
        </w:rPr>
        <w:t xml:space="preserve">ku nr </w:t>
      </w:r>
      <w:r w:rsidR="00EC1AB4" w:rsidRPr="00DF45F7">
        <w:rPr>
          <w:rFonts w:asciiTheme="minorHAnsi" w:hAnsiTheme="minorHAnsi"/>
          <w:color w:val="000000" w:themeColor="text1"/>
        </w:rPr>
        <w:t>4</w:t>
      </w:r>
      <w:r w:rsidR="008E6D37" w:rsidRPr="00DF45F7">
        <w:rPr>
          <w:rFonts w:asciiTheme="minorHAnsi" w:hAnsiTheme="minorHAnsi"/>
          <w:color w:val="000000" w:themeColor="text1"/>
        </w:rPr>
        <w:t xml:space="preserve"> do Regulaminu</w:t>
      </w:r>
      <w:r w:rsidRPr="00DF45F7">
        <w:rPr>
          <w:rFonts w:asciiTheme="minorHAnsi" w:hAnsiTheme="minorHAnsi"/>
          <w:color w:val="000000" w:themeColor="text1"/>
        </w:rPr>
        <w:t>, a w szczególności zobowiązuje się do terminowego dokonywania czynności związanych z Odbiorami</w:t>
      </w:r>
      <w:r w:rsidR="00C467E7" w:rsidRPr="00DF45F7">
        <w:rPr>
          <w:rFonts w:asciiTheme="minorHAnsi" w:hAnsiTheme="minorHAnsi"/>
          <w:color w:val="000000" w:themeColor="text1"/>
        </w:rPr>
        <w:t>;</w:t>
      </w:r>
    </w:p>
    <w:p w14:paraId="09B90E42" w14:textId="77777777" w:rsidR="00A361D4" w:rsidRPr="00DF45F7" w:rsidRDefault="00A361D4" w:rsidP="00B11AA8">
      <w:pPr>
        <w:pStyle w:val="Akapitzlist"/>
        <w:numPr>
          <w:ilvl w:val="1"/>
          <w:numId w:val="3"/>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wykonać wszelkie czynności warunkujące pełne wywiązanie się przez nią z</w:t>
      </w:r>
      <w:r w:rsidR="009E284B" w:rsidRPr="00DF45F7">
        <w:rPr>
          <w:rFonts w:asciiTheme="minorHAnsi" w:hAnsiTheme="minorHAnsi"/>
          <w:color w:val="000000" w:themeColor="text1"/>
        </w:rPr>
        <w:t>e</w:t>
      </w:r>
      <w:r w:rsidRPr="00DF45F7">
        <w:rPr>
          <w:rFonts w:asciiTheme="minorHAnsi" w:hAnsiTheme="minorHAnsi"/>
          <w:color w:val="000000" w:themeColor="text1"/>
        </w:rPr>
        <w:t xml:space="preserve"> zobowiązań wynikających z Umowy</w:t>
      </w:r>
      <w:r w:rsidR="00C467E7" w:rsidRPr="00DF45F7">
        <w:rPr>
          <w:rFonts w:asciiTheme="minorHAnsi" w:hAnsiTheme="minorHAnsi"/>
          <w:color w:val="000000" w:themeColor="text1"/>
        </w:rPr>
        <w:t>;</w:t>
      </w:r>
    </w:p>
    <w:p w14:paraId="1B64BDA4" w14:textId="77777777" w:rsidR="00A361D4" w:rsidRPr="00DF45F7" w:rsidRDefault="00A361D4" w:rsidP="00B11AA8">
      <w:pPr>
        <w:pStyle w:val="Akapitzlist"/>
        <w:numPr>
          <w:ilvl w:val="1"/>
          <w:numId w:val="3"/>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wykonywać wszelkie obowiązki wynikające z Umowy w dobrej wierze, z zachowaniem należytej staranności wymaganej w stosunkach tego rodzaju i bez jakiejkolwiek zwłoki.</w:t>
      </w:r>
    </w:p>
    <w:p w14:paraId="02CBF0E2" w14:textId="79A7A132" w:rsidR="00A361D4" w:rsidRPr="00DF45F7" w:rsidRDefault="00A361D4" w:rsidP="00B11AA8">
      <w:pPr>
        <w:pStyle w:val="Akapitzlist"/>
        <w:numPr>
          <w:ilvl w:val="0"/>
          <w:numId w:val="3"/>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Wykonawca przyjmuje do wiadomości i wyraża zgodę na to, by czynności związane z oceną czynności Wykonawcy, pomiary</w:t>
      </w:r>
      <w:r w:rsidR="003E5BC6" w:rsidRPr="00DF45F7">
        <w:rPr>
          <w:rFonts w:asciiTheme="minorHAnsi" w:hAnsiTheme="minorHAnsi"/>
          <w:color w:val="000000" w:themeColor="text1"/>
        </w:rPr>
        <w:t>, testy</w:t>
      </w:r>
      <w:r w:rsidRPr="00DF45F7">
        <w:rPr>
          <w:rFonts w:asciiTheme="minorHAnsi" w:hAnsiTheme="minorHAnsi"/>
          <w:color w:val="000000" w:themeColor="text1"/>
        </w:rPr>
        <w:t xml:space="preserve"> i inne czynności wymagające wiedzy specjalistycznej</w:t>
      </w:r>
      <w:r w:rsidR="00C6313E" w:rsidRPr="00DF45F7">
        <w:rPr>
          <w:rFonts w:asciiTheme="minorHAnsi" w:hAnsiTheme="minorHAnsi"/>
          <w:color w:val="000000" w:themeColor="text1"/>
        </w:rPr>
        <w:t xml:space="preserve">, w tym czynności </w:t>
      </w:r>
      <w:r w:rsidR="00005079" w:rsidRPr="00DF45F7">
        <w:rPr>
          <w:rFonts w:asciiTheme="minorHAnsi" w:hAnsiTheme="minorHAnsi"/>
          <w:color w:val="000000" w:themeColor="text1"/>
        </w:rPr>
        <w:t>weryfikacji</w:t>
      </w:r>
      <w:r w:rsidR="00DD369F" w:rsidRPr="00DF45F7">
        <w:rPr>
          <w:rFonts w:asciiTheme="minorHAnsi" w:hAnsiTheme="minorHAnsi"/>
          <w:color w:val="000000" w:themeColor="text1"/>
        </w:rPr>
        <w:t xml:space="preserve"> w ramach Etapu III</w:t>
      </w:r>
      <w:r w:rsidR="00C6313E" w:rsidRPr="00DF45F7">
        <w:rPr>
          <w:rFonts w:asciiTheme="minorHAnsi" w:hAnsiTheme="minorHAnsi"/>
          <w:color w:val="000000" w:themeColor="text1"/>
        </w:rPr>
        <w:t>,</w:t>
      </w:r>
      <w:r w:rsidRPr="00DF45F7">
        <w:rPr>
          <w:rFonts w:asciiTheme="minorHAnsi" w:hAnsiTheme="minorHAnsi"/>
          <w:color w:val="000000" w:themeColor="text1"/>
        </w:rPr>
        <w:t xml:space="preserve"> dokonywane były w imieniu NCBR przez podmioty wskazane przez NCBR, które posiadają odpowiednie przygotowanie zawodowe.</w:t>
      </w:r>
    </w:p>
    <w:p w14:paraId="35A6EAAB" w14:textId="77777777" w:rsidR="00C0272A" w:rsidRPr="00DF45F7" w:rsidRDefault="00C0272A" w:rsidP="00B11AA8">
      <w:pPr>
        <w:pStyle w:val="Nagwek2"/>
      </w:pPr>
      <w:bookmarkStart w:id="77" w:name="_Ref479914685"/>
      <w:bookmarkStart w:id="78" w:name="_Ref479982143"/>
      <w:bookmarkStart w:id="79" w:name="_Toc504994935"/>
      <w:bookmarkStart w:id="80" w:name="_Toc511371187"/>
      <w:bookmarkStart w:id="81" w:name="_Toc52897087"/>
      <w:bookmarkStart w:id="82" w:name="_Toc53793035"/>
      <w:bookmarkStart w:id="83" w:name="_Toc54830212"/>
      <w:bookmarkStart w:id="84" w:name="_Toc54798294"/>
      <w:bookmarkStart w:id="85" w:name="_Toc54835722"/>
      <w:bookmarkStart w:id="86" w:name="_Toc72595023"/>
      <w:r w:rsidRPr="00DF45F7">
        <w:t>[</w:t>
      </w:r>
      <w:r w:rsidR="00234C8F" w:rsidRPr="00DF45F7">
        <w:t>ZOBOWIĄZANIA</w:t>
      </w:r>
      <w:r w:rsidR="00BA03CF" w:rsidRPr="00DF45F7">
        <w:t xml:space="preserve"> I</w:t>
      </w:r>
      <w:r w:rsidR="00A1375C" w:rsidRPr="00DF45F7">
        <w:t xml:space="preserve"> </w:t>
      </w:r>
      <w:r w:rsidRPr="00DF45F7">
        <w:t>ZAPEWNIENIA NCBR]</w:t>
      </w:r>
      <w:bookmarkEnd w:id="77"/>
      <w:bookmarkEnd w:id="78"/>
      <w:bookmarkEnd w:id="79"/>
      <w:bookmarkEnd w:id="80"/>
      <w:bookmarkEnd w:id="81"/>
      <w:bookmarkEnd w:id="82"/>
      <w:bookmarkEnd w:id="83"/>
      <w:bookmarkEnd w:id="84"/>
      <w:bookmarkEnd w:id="85"/>
      <w:bookmarkEnd w:id="86"/>
    </w:p>
    <w:p w14:paraId="1B84A57C" w14:textId="77777777" w:rsidR="0058135A" w:rsidRPr="00DF45F7" w:rsidRDefault="0058135A" w:rsidP="00B11AA8">
      <w:pPr>
        <w:spacing w:before="60" w:after="60"/>
        <w:contextualSpacing/>
        <w:rPr>
          <w:rFonts w:asciiTheme="minorHAnsi" w:hAnsiTheme="minorHAnsi"/>
          <w:color w:val="000000" w:themeColor="text1"/>
        </w:rPr>
      </w:pPr>
      <w:bookmarkStart w:id="87" w:name="_Ref479982145"/>
      <w:r w:rsidRPr="00DF45F7">
        <w:rPr>
          <w:rFonts w:asciiTheme="minorHAnsi" w:hAnsiTheme="minorHAnsi"/>
          <w:color w:val="000000" w:themeColor="text1"/>
        </w:rPr>
        <w:t>NCBR zobowiązuje się,</w:t>
      </w:r>
      <w:r w:rsidR="00FD311D" w:rsidRPr="00DF45F7">
        <w:rPr>
          <w:rFonts w:asciiTheme="minorHAnsi" w:hAnsiTheme="minorHAnsi"/>
          <w:color w:val="000000" w:themeColor="text1"/>
        </w:rPr>
        <w:t xml:space="preserve"> że </w:t>
      </w:r>
      <w:r w:rsidR="00247E90" w:rsidRPr="00DF45F7">
        <w:rPr>
          <w:rFonts w:asciiTheme="minorHAnsi" w:hAnsiTheme="minorHAnsi"/>
          <w:color w:val="000000" w:themeColor="text1"/>
        </w:rPr>
        <w:t>w </w:t>
      </w:r>
      <w:r w:rsidR="008C2D4E" w:rsidRPr="00DF45F7">
        <w:rPr>
          <w:rFonts w:asciiTheme="minorHAnsi" w:hAnsiTheme="minorHAnsi"/>
          <w:color w:val="000000" w:themeColor="text1"/>
        </w:rPr>
        <w:t>przypadku zaistnienia opisanych Umową przesłanek</w:t>
      </w:r>
      <w:r w:rsidRPr="00DF45F7">
        <w:rPr>
          <w:rFonts w:asciiTheme="minorHAnsi" w:hAnsiTheme="minorHAnsi"/>
          <w:color w:val="000000" w:themeColor="text1"/>
        </w:rPr>
        <w:t>:</w:t>
      </w:r>
      <w:bookmarkEnd w:id="87"/>
    </w:p>
    <w:p w14:paraId="4ACD565F" w14:textId="4FE4507D" w:rsidR="00A361D4" w:rsidRPr="00DF45F7" w:rsidRDefault="00C467E7" w:rsidP="00B11AA8">
      <w:pPr>
        <w:pStyle w:val="Akapitzlist"/>
        <w:numPr>
          <w:ilvl w:val="0"/>
          <w:numId w:val="5"/>
        </w:numPr>
        <w:spacing w:before="60" w:after="60"/>
        <w:jc w:val="both"/>
        <w:rPr>
          <w:rFonts w:asciiTheme="minorHAnsi" w:hAnsiTheme="minorHAnsi"/>
          <w:color w:val="000000" w:themeColor="text1"/>
        </w:rPr>
      </w:pPr>
      <w:bookmarkStart w:id="88" w:name="_Ref479931745"/>
      <w:bookmarkStart w:id="89" w:name="_Ref479914606"/>
      <w:r w:rsidRPr="00DF45F7">
        <w:rPr>
          <w:rFonts w:asciiTheme="minorHAnsi" w:hAnsiTheme="minorHAnsi"/>
          <w:color w:val="000000" w:themeColor="text1"/>
        </w:rPr>
        <w:t>u</w:t>
      </w:r>
      <w:r w:rsidR="009A6ACA" w:rsidRPr="00DF45F7">
        <w:rPr>
          <w:rFonts w:asciiTheme="minorHAnsi" w:hAnsiTheme="minorHAnsi"/>
          <w:color w:val="000000" w:themeColor="text1"/>
        </w:rPr>
        <w:t>iści wynagrodzenie</w:t>
      </w:r>
      <w:r w:rsidR="00A361D4" w:rsidRPr="00DF45F7">
        <w:rPr>
          <w:rFonts w:asciiTheme="minorHAnsi" w:hAnsiTheme="minorHAnsi"/>
          <w:color w:val="000000" w:themeColor="text1"/>
        </w:rPr>
        <w:t xml:space="preserve"> Wykonawcy zgodnie z Umową, za realizację Prac B+R</w:t>
      </w:r>
      <w:r w:rsidR="0049364C" w:rsidRPr="00DF45F7">
        <w:rPr>
          <w:rFonts w:asciiTheme="minorHAnsi" w:hAnsiTheme="minorHAnsi"/>
          <w:color w:val="000000" w:themeColor="text1"/>
        </w:rPr>
        <w:t xml:space="preserve"> i przygotowanie Wyników Prac Etapu</w:t>
      </w:r>
      <w:r w:rsidR="00A361D4" w:rsidRPr="00DF45F7">
        <w:rPr>
          <w:rFonts w:asciiTheme="minorHAnsi" w:hAnsiTheme="minorHAnsi"/>
          <w:color w:val="000000" w:themeColor="text1"/>
        </w:rPr>
        <w:t xml:space="preserve"> w</w:t>
      </w:r>
      <w:r w:rsidR="0049364C" w:rsidRPr="00DF45F7">
        <w:rPr>
          <w:rFonts w:asciiTheme="minorHAnsi" w:hAnsiTheme="minorHAnsi"/>
          <w:color w:val="000000" w:themeColor="text1"/>
        </w:rPr>
        <w:t>:</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Etapie</w:t>
      </w:r>
      <w:r w:rsidR="00374776" w:rsidRPr="00DF45F7">
        <w:rPr>
          <w:rFonts w:asciiTheme="minorHAnsi" w:hAnsiTheme="minorHAnsi"/>
          <w:color w:val="000000" w:themeColor="text1"/>
        </w:rPr>
        <w:t xml:space="preserve"> I</w:t>
      </w:r>
      <w:r w:rsidR="00FC70C8" w:rsidRPr="00DF45F7">
        <w:rPr>
          <w:rFonts w:asciiTheme="minorHAnsi" w:hAnsiTheme="minorHAnsi"/>
          <w:color w:val="000000" w:themeColor="text1"/>
        </w:rPr>
        <w:t xml:space="preserve"> i</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Etapie</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II</w:t>
      </w:r>
      <w:r w:rsidR="00A1375C" w:rsidRPr="00DF45F7">
        <w:rPr>
          <w:rFonts w:asciiTheme="minorHAnsi" w:hAnsiTheme="minorHAnsi"/>
          <w:color w:val="000000" w:themeColor="text1"/>
        </w:rPr>
        <w:t>,</w:t>
      </w:r>
      <w:r w:rsidR="00A361D4" w:rsidRPr="00DF45F7">
        <w:rPr>
          <w:rFonts w:asciiTheme="minorHAnsi" w:hAnsiTheme="minorHAnsi"/>
          <w:color w:val="000000" w:themeColor="text1"/>
        </w:rPr>
        <w:t xml:space="preserve"> przy spełnieniu warunków i przesłanek określonych w Umowie</w:t>
      </w:r>
      <w:r w:rsidR="002A4214" w:rsidRPr="00DF45F7">
        <w:rPr>
          <w:rFonts w:asciiTheme="minorHAnsi" w:hAnsiTheme="minorHAnsi"/>
          <w:color w:val="000000" w:themeColor="text1"/>
        </w:rPr>
        <w:t xml:space="preserve"> oraz w Regulaminie stanowiącym </w:t>
      </w:r>
      <w:r w:rsidR="2421E7AE" w:rsidRPr="00DF45F7">
        <w:rPr>
          <w:rFonts w:asciiTheme="minorHAnsi" w:hAnsiTheme="minorHAnsi"/>
          <w:color w:val="000000" w:themeColor="text1"/>
        </w:rPr>
        <w:t>Załączni</w:t>
      </w:r>
      <w:r w:rsidR="002A4214" w:rsidRPr="00DF45F7">
        <w:rPr>
          <w:rFonts w:asciiTheme="minorHAnsi" w:hAnsiTheme="minorHAnsi"/>
          <w:color w:val="000000" w:themeColor="text1"/>
        </w:rPr>
        <w:t>k nr 1 do Umowy</w:t>
      </w:r>
      <w:r w:rsidRPr="00DF45F7">
        <w:rPr>
          <w:rFonts w:asciiTheme="minorHAnsi" w:hAnsiTheme="minorHAnsi"/>
          <w:color w:val="000000" w:themeColor="text1"/>
        </w:rPr>
        <w:t>;</w:t>
      </w:r>
      <w:bookmarkEnd w:id="88"/>
    </w:p>
    <w:p w14:paraId="42774990" w14:textId="77777777" w:rsidR="00A361D4" w:rsidRPr="00DF45F7" w:rsidRDefault="00A361D4" w:rsidP="00B11AA8">
      <w:pPr>
        <w:pStyle w:val="Akapitzlist"/>
        <w:numPr>
          <w:ilvl w:val="0"/>
          <w:numId w:val="5"/>
        </w:numPr>
        <w:spacing w:before="60" w:after="60"/>
        <w:jc w:val="both"/>
        <w:rPr>
          <w:rFonts w:asciiTheme="minorHAnsi" w:hAnsiTheme="minorHAnsi"/>
          <w:color w:val="000000" w:themeColor="text1"/>
        </w:rPr>
      </w:pPr>
      <w:r w:rsidRPr="00DF45F7">
        <w:rPr>
          <w:rFonts w:asciiTheme="minorHAnsi" w:hAnsiTheme="minorHAnsi"/>
          <w:color w:val="000000" w:themeColor="text1"/>
        </w:rPr>
        <w:t>wykona inne swoje zobowiązania, szczegółowo opisane w dalszych postanowieniach Umowy.</w:t>
      </w:r>
    </w:p>
    <w:p w14:paraId="4856A948" w14:textId="77777777" w:rsidR="00A361D4" w:rsidRPr="00DF45F7" w:rsidRDefault="00A361D4" w:rsidP="00B11AA8">
      <w:pPr>
        <w:pStyle w:val="Nagwek2"/>
      </w:pPr>
      <w:bookmarkStart w:id="90" w:name="_Ref479914715"/>
      <w:bookmarkStart w:id="91" w:name="_Toc499643666"/>
      <w:bookmarkStart w:id="92" w:name="_Toc511371188"/>
      <w:bookmarkStart w:id="93" w:name="_Toc52897088"/>
      <w:bookmarkStart w:id="94" w:name="_Toc53793036"/>
      <w:bookmarkStart w:id="95" w:name="_Toc54830213"/>
      <w:bookmarkStart w:id="96" w:name="_Toc54798295"/>
      <w:bookmarkStart w:id="97" w:name="_Toc54835723"/>
      <w:bookmarkStart w:id="98" w:name="_Toc72595024"/>
      <w:bookmarkEnd w:id="89"/>
      <w:r w:rsidRPr="00DF45F7">
        <w:t>[ZOBOWIĄZANIA</w:t>
      </w:r>
      <w:r w:rsidR="00A1375C" w:rsidRPr="00DF45F7">
        <w:t xml:space="preserve"> </w:t>
      </w:r>
      <w:r w:rsidR="008315A6" w:rsidRPr="00DF45F7">
        <w:t xml:space="preserve">I </w:t>
      </w:r>
      <w:r w:rsidRPr="00DF45F7">
        <w:t>ZAPEWNIENIA WYKONAWCY]</w:t>
      </w:r>
      <w:bookmarkEnd w:id="90"/>
      <w:bookmarkEnd w:id="91"/>
      <w:bookmarkEnd w:id="92"/>
      <w:bookmarkEnd w:id="93"/>
      <w:bookmarkEnd w:id="94"/>
      <w:bookmarkEnd w:id="95"/>
      <w:bookmarkEnd w:id="96"/>
      <w:bookmarkEnd w:id="97"/>
      <w:bookmarkEnd w:id="98"/>
    </w:p>
    <w:p w14:paraId="547A1CE9" w14:textId="77777777" w:rsidR="00A361D4" w:rsidRPr="00DF45F7" w:rsidRDefault="00A361D4" w:rsidP="00B11AA8">
      <w:pPr>
        <w:pStyle w:val="Akapitzlist"/>
        <w:numPr>
          <w:ilvl w:val="0"/>
          <w:numId w:val="4"/>
        </w:numPr>
        <w:spacing w:before="60" w:after="60"/>
        <w:ind w:left="426" w:hanging="426"/>
        <w:rPr>
          <w:rFonts w:asciiTheme="minorHAnsi" w:hAnsiTheme="minorHAnsi"/>
          <w:color w:val="000000" w:themeColor="text1"/>
        </w:rPr>
      </w:pPr>
      <w:r w:rsidRPr="00DF45F7">
        <w:rPr>
          <w:rFonts w:asciiTheme="minorHAnsi" w:hAnsiTheme="minorHAnsi"/>
          <w:color w:val="000000" w:themeColor="text1"/>
        </w:rPr>
        <w:t>Wykonawca zobowiązuje się, że:</w:t>
      </w:r>
    </w:p>
    <w:p w14:paraId="763ABFEE" w14:textId="77777777" w:rsidR="00DD369F"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bookmarkStart w:id="99" w:name="_Ref493680713"/>
      <w:r w:rsidRPr="00DF45F7">
        <w:rPr>
          <w:rFonts w:asciiTheme="minorHAnsi" w:hAnsiTheme="minorHAnsi"/>
          <w:color w:val="000000" w:themeColor="text1"/>
        </w:rPr>
        <w:t>przeprowadzi Prace B+R</w:t>
      </w:r>
      <w:r w:rsidR="00055223" w:rsidRPr="00DF45F7">
        <w:rPr>
          <w:rFonts w:asciiTheme="minorHAnsi" w:hAnsiTheme="minorHAnsi"/>
          <w:color w:val="000000" w:themeColor="text1"/>
        </w:rPr>
        <w:t xml:space="preserve">, </w:t>
      </w:r>
      <w:r w:rsidR="0091323C" w:rsidRPr="00DF45F7">
        <w:rPr>
          <w:rFonts w:asciiTheme="minorHAnsi" w:hAnsiTheme="minorHAnsi"/>
          <w:color w:val="000000" w:themeColor="text1"/>
        </w:rPr>
        <w:t xml:space="preserve">zgodnie </w:t>
      </w:r>
      <w:r w:rsidR="00A95C93" w:rsidRPr="00DF45F7">
        <w:rPr>
          <w:rFonts w:asciiTheme="minorHAnsi" w:hAnsiTheme="minorHAnsi"/>
          <w:color w:val="000000" w:themeColor="text1"/>
        </w:rPr>
        <w:t xml:space="preserve">z </w:t>
      </w:r>
      <w:r w:rsidR="2680243E" w:rsidRPr="00DF45F7">
        <w:rPr>
          <w:rFonts w:asciiTheme="minorHAnsi" w:hAnsiTheme="minorHAnsi"/>
          <w:color w:val="000000" w:themeColor="text1"/>
        </w:rPr>
        <w:t>Wymaganiami</w:t>
      </w:r>
      <w:r w:rsidR="00214E59" w:rsidRPr="00DF45F7">
        <w:rPr>
          <w:rFonts w:asciiTheme="minorHAnsi" w:hAnsiTheme="minorHAnsi"/>
          <w:color w:val="000000" w:themeColor="text1"/>
        </w:rPr>
        <w:t xml:space="preserve"> określonymi Umową oraz Wnio</w:t>
      </w:r>
      <w:r w:rsidR="00A95C93" w:rsidRPr="00DF45F7">
        <w:rPr>
          <w:rFonts w:asciiTheme="minorHAnsi" w:hAnsiTheme="minorHAnsi"/>
          <w:color w:val="000000" w:themeColor="text1"/>
        </w:rPr>
        <w:t>skiem Wykonawcy</w:t>
      </w:r>
      <w:r w:rsidR="005306CC"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C11045" w:rsidRPr="00DF45F7">
        <w:rPr>
          <w:rFonts w:asciiTheme="minorHAnsi" w:hAnsiTheme="minorHAnsi"/>
          <w:color w:val="000000" w:themeColor="text1"/>
        </w:rPr>
        <w:t>kiem nr 1 do Regulaminu</w:t>
      </w:r>
      <w:r w:rsidR="00DD369F" w:rsidRPr="00DF45F7">
        <w:rPr>
          <w:rFonts w:asciiTheme="minorHAnsi" w:hAnsiTheme="minorHAnsi"/>
          <w:color w:val="000000" w:themeColor="text1"/>
        </w:rPr>
        <w:t>, w ramach Etapu I i Etapu II</w:t>
      </w:r>
      <w:r w:rsidRPr="00DF45F7">
        <w:rPr>
          <w:rFonts w:asciiTheme="minorHAnsi" w:hAnsiTheme="minorHAnsi"/>
          <w:color w:val="000000" w:themeColor="text1"/>
        </w:rPr>
        <w:t>;</w:t>
      </w:r>
    </w:p>
    <w:p w14:paraId="6BB3EBB0" w14:textId="3341FC79" w:rsidR="00A361D4" w:rsidRPr="00DF45F7" w:rsidRDefault="00DD369F"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w razie dopuszczenia go do Etapu II, będzie realizował zobowiązania związane z </w:t>
      </w:r>
      <w:r w:rsidR="00005079" w:rsidRPr="00DF45F7">
        <w:rPr>
          <w:rFonts w:asciiTheme="minorHAnsi" w:hAnsiTheme="minorHAnsi"/>
          <w:color w:val="000000" w:themeColor="text1"/>
        </w:rPr>
        <w:t>weryfikacją</w:t>
      </w:r>
      <w:r w:rsidRPr="00DF45F7">
        <w:rPr>
          <w:rFonts w:asciiTheme="minorHAnsi" w:hAnsiTheme="minorHAnsi"/>
          <w:color w:val="000000" w:themeColor="text1"/>
        </w:rPr>
        <w:t xml:space="preserve"> Rozwiązania w ramach Etapu III</w:t>
      </w:r>
      <w:r w:rsidR="005268C9" w:rsidRPr="00DF45F7">
        <w:rPr>
          <w:rFonts w:asciiTheme="minorHAnsi" w:hAnsiTheme="minorHAnsi"/>
          <w:color w:val="000000" w:themeColor="text1"/>
        </w:rPr>
        <w:t>;</w:t>
      </w:r>
    </w:p>
    <w:p w14:paraId="70659EFE" w14:textId="580B4C3B" w:rsidR="00A361D4" w:rsidRPr="00DF45F7" w:rsidRDefault="004E2C2B"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stworzy Wynik Prac Etapu I i Wynik Prac Etapu II</w:t>
      </w:r>
      <w:bookmarkEnd w:id="99"/>
      <w:r w:rsidR="00DD369F" w:rsidRPr="00DF45F7">
        <w:rPr>
          <w:rFonts w:asciiTheme="minorHAnsi" w:hAnsiTheme="minorHAnsi"/>
          <w:color w:val="000000" w:themeColor="text1"/>
        </w:rPr>
        <w:t xml:space="preserve"> oraz Raporty z Etapu III</w:t>
      </w:r>
      <w:r w:rsidR="00A540AC" w:rsidRPr="00DF45F7">
        <w:rPr>
          <w:rFonts w:asciiTheme="minorHAnsi" w:hAnsiTheme="minorHAnsi"/>
          <w:color w:val="000000" w:themeColor="text1"/>
        </w:rPr>
        <w:t>, z zastrzeżeniem postanowień dot. wcześniejszego rozwiązania Umowy</w:t>
      </w:r>
      <w:r w:rsidRPr="00DF45F7">
        <w:rPr>
          <w:rFonts w:asciiTheme="minorHAnsi" w:hAnsiTheme="minorHAnsi"/>
          <w:color w:val="000000" w:themeColor="text1"/>
        </w:rPr>
        <w:t>;</w:t>
      </w:r>
    </w:p>
    <w:p w14:paraId="37B780DD" w14:textId="3C1EFA30"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na zasadach określonych Umową:</w:t>
      </w:r>
    </w:p>
    <w:p w14:paraId="35E4CA3F" w14:textId="46480C2E" w:rsidR="00CB01B2" w:rsidRPr="00DF45F7" w:rsidRDefault="00CB01B2" w:rsidP="00B11AA8">
      <w:pPr>
        <w:pStyle w:val="Akapitzlist"/>
        <w:numPr>
          <w:ilvl w:val="1"/>
          <w:numId w:val="38"/>
        </w:numPr>
        <w:spacing w:before="60" w:after="60"/>
        <w:ind w:left="1276" w:hanging="567"/>
        <w:jc w:val="both"/>
        <w:rPr>
          <w:rFonts w:asciiTheme="minorHAnsi" w:hAnsiTheme="minorHAnsi"/>
          <w:color w:val="000000" w:themeColor="text1"/>
        </w:rPr>
      </w:pPr>
      <w:r w:rsidRPr="00DF45F7">
        <w:rPr>
          <w:rFonts w:asciiTheme="minorHAnsi" w:hAnsiTheme="minorHAnsi"/>
          <w:color w:val="000000" w:themeColor="text1"/>
        </w:rPr>
        <w:t>stworzy</w:t>
      </w:r>
      <w:r w:rsidR="00E26124" w:rsidRPr="00DF45F7">
        <w:rPr>
          <w:rFonts w:asciiTheme="minorHAnsi" w:hAnsiTheme="minorHAnsi"/>
          <w:color w:val="000000" w:themeColor="text1"/>
        </w:rPr>
        <w:t xml:space="preserve">, </w:t>
      </w:r>
      <w:r w:rsidR="00925C13">
        <w:rPr>
          <w:rFonts w:asciiTheme="minorHAnsi" w:hAnsiTheme="minorHAnsi"/>
          <w:color w:val="000000" w:themeColor="text1"/>
        </w:rPr>
        <w:t xml:space="preserve">umożliwi udostępnienie </w:t>
      </w:r>
      <w:r w:rsidR="00E26124" w:rsidRPr="00DF45F7">
        <w:rPr>
          <w:rFonts w:asciiTheme="minorHAnsi" w:hAnsiTheme="minorHAnsi"/>
          <w:color w:val="000000" w:themeColor="text1"/>
        </w:rPr>
        <w:t>do powszechnego korzystania i będzie aktualizować</w:t>
      </w:r>
      <w:r w:rsidRPr="00DF45F7">
        <w:rPr>
          <w:rFonts w:asciiTheme="minorHAnsi" w:hAnsiTheme="minorHAnsi"/>
          <w:color w:val="000000" w:themeColor="text1"/>
        </w:rPr>
        <w:t xml:space="preserve">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w:t>
      </w:r>
      <w:r w:rsidR="004E4B7D">
        <w:rPr>
          <w:rFonts w:asciiTheme="minorHAnsi" w:hAnsiTheme="minorHAnsi"/>
        </w:rPr>
        <w:t>elektro</w:t>
      </w:r>
      <w:r w:rsidR="00C41110" w:rsidRPr="3BC2DB2B">
        <w:rPr>
          <w:rFonts w:asciiTheme="minorHAnsi" w:hAnsiTheme="minorHAnsi"/>
        </w:rPr>
        <w:t>ciepłowniczego w kierunku OZE</w:t>
      </w:r>
      <w:r w:rsidR="00287D1D">
        <w:rPr>
          <w:rFonts w:asciiTheme="minorHAnsi" w:eastAsia="SimSun" w:hAnsiTheme="minorHAnsi" w:cs="Times New Roman"/>
          <w:color w:val="000000" w:themeColor="text1"/>
          <w:lang w:eastAsia="en-GB" w:bidi="ar-AE"/>
        </w:rPr>
        <w:t>, zgodnie z zakresem i terminami określonymi w Załączniku nr 4 do Regulaminu</w:t>
      </w:r>
      <w:r w:rsidRPr="00DF45F7">
        <w:rPr>
          <w:rFonts w:asciiTheme="minorHAnsi" w:eastAsia="SimSun" w:hAnsiTheme="minorHAnsi" w:cs="Times New Roman"/>
          <w:color w:val="000000" w:themeColor="text1"/>
          <w:lang w:eastAsia="en-GB" w:bidi="ar-AE"/>
        </w:rPr>
        <w:t>,</w:t>
      </w:r>
    </w:p>
    <w:p w14:paraId="6BCAEFB7" w14:textId="49A012C4" w:rsidR="00CB01B2" w:rsidRPr="00DF45F7" w:rsidRDefault="00CB01B2" w:rsidP="00B11AA8">
      <w:pPr>
        <w:pStyle w:val="Akapitzlist"/>
        <w:numPr>
          <w:ilvl w:val="1"/>
          <w:numId w:val="38"/>
        </w:numPr>
        <w:spacing w:before="60" w:after="60"/>
        <w:ind w:left="1276" w:hanging="567"/>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przeniesie na NCBR pełnię praw własności intelektualnej do Wyników Prac B+R w zakresie w jakim stanowią Komponent Procesowy,</w:t>
      </w:r>
    </w:p>
    <w:p w14:paraId="168BD9E2" w14:textId="6577A6F8" w:rsidR="00CB01B2" w:rsidRPr="00DF45F7" w:rsidRDefault="00CB01B2" w:rsidP="00B11AA8">
      <w:pPr>
        <w:pStyle w:val="Akapitzlist"/>
        <w:numPr>
          <w:ilvl w:val="1"/>
          <w:numId w:val="38"/>
        </w:numPr>
        <w:spacing w:before="60" w:after="60"/>
        <w:ind w:left="1276" w:hanging="567"/>
        <w:jc w:val="both"/>
        <w:rPr>
          <w:rFonts w:asciiTheme="minorHAnsi" w:hAnsiTheme="minorHAnsi"/>
          <w:i/>
          <w:iCs/>
          <w:color w:val="000000" w:themeColor="text1"/>
        </w:rPr>
      </w:pPr>
      <w:r w:rsidRPr="00DF45F7">
        <w:rPr>
          <w:rFonts w:asciiTheme="minorHAnsi" w:hAnsiTheme="minorHAnsi"/>
          <w:i/>
          <w:iCs/>
          <w:color w:val="000000" w:themeColor="text1"/>
        </w:rPr>
        <w:t xml:space="preserve">udzieli NCBR </w:t>
      </w:r>
      <w:r w:rsidR="00A361D4" w:rsidRPr="00DF45F7">
        <w:rPr>
          <w:rFonts w:asciiTheme="minorHAnsi" w:hAnsiTheme="minorHAnsi"/>
          <w:i/>
          <w:iCs/>
          <w:color w:val="000000" w:themeColor="text1"/>
        </w:rPr>
        <w:t xml:space="preserve">prawa do korzystania z praw do Wyników Prac B+R – w zakresie </w:t>
      </w:r>
      <w:r w:rsidRPr="00DF45F7">
        <w:rPr>
          <w:rFonts w:asciiTheme="minorHAnsi" w:hAnsiTheme="minorHAnsi"/>
          <w:i/>
          <w:iCs/>
          <w:color w:val="000000" w:themeColor="text1"/>
        </w:rPr>
        <w:t xml:space="preserve">w jakim stanowią Komponent Technologiczny i na zasadach szczegółowo określonych </w:t>
      </w:r>
      <w:r w:rsidR="00A361D4" w:rsidRPr="00DF45F7">
        <w:rPr>
          <w:rFonts w:asciiTheme="minorHAnsi" w:hAnsiTheme="minorHAnsi"/>
          <w:i/>
          <w:iCs/>
          <w:color w:val="000000" w:themeColor="text1"/>
        </w:rPr>
        <w:t>w Umowie (</w:t>
      </w:r>
      <w:r w:rsidR="00A361D4" w:rsidRPr="00DF45F7">
        <w:rPr>
          <w:rFonts w:asciiTheme="minorHAnsi" w:hAnsiTheme="minorHAnsi"/>
          <w:i/>
          <w:iCs/>
          <w:color w:val="000000" w:themeColor="text1"/>
        </w:rPr>
        <w:fldChar w:fldCharType="begin"/>
      </w:r>
      <w:r w:rsidR="00A361D4" w:rsidRPr="00DF45F7">
        <w:rPr>
          <w:rFonts w:asciiTheme="minorHAnsi" w:hAnsiTheme="minorHAnsi"/>
          <w:i/>
          <w:iCs/>
          <w:color w:val="000000" w:themeColor="text1"/>
        </w:rPr>
        <w:instrText xml:space="preserve"> REF _Ref493844374 \r \h  \* MERGEFORMAT </w:instrText>
      </w:r>
      <w:r w:rsidR="00A361D4" w:rsidRPr="00DF45F7">
        <w:rPr>
          <w:rFonts w:asciiTheme="minorHAnsi" w:hAnsiTheme="minorHAnsi"/>
          <w:i/>
          <w:iCs/>
          <w:color w:val="000000" w:themeColor="text1"/>
        </w:rPr>
      </w:r>
      <w:r w:rsidR="00A361D4"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 xml:space="preserve">ROZDZIAŁ VII. </w:t>
      </w:r>
      <w:r w:rsidR="00A361D4" w:rsidRPr="00DF45F7">
        <w:rPr>
          <w:rFonts w:asciiTheme="minorHAnsi" w:hAnsiTheme="minorHAnsi"/>
          <w:i/>
          <w:iCs/>
          <w:color w:val="000000" w:themeColor="text1"/>
        </w:rPr>
        <w:fldChar w:fldCharType="end"/>
      </w:r>
      <w:r w:rsidR="00A361D4" w:rsidRPr="00DF45F7">
        <w:rPr>
          <w:rFonts w:asciiTheme="minorHAnsi" w:hAnsiTheme="minorHAnsi"/>
          <w:i/>
          <w:iCs/>
          <w:color w:val="000000" w:themeColor="text1"/>
        </w:rPr>
        <w:t>),</w:t>
      </w:r>
      <w:r w:rsidR="00C5461A" w:rsidRPr="00DF45F7">
        <w:rPr>
          <w:rFonts w:asciiTheme="minorHAnsi" w:hAnsiTheme="minorHAnsi"/>
          <w:i/>
          <w:iCs/>
          <w:color w:val="000000" w:themeColor="text1"/>
        </w:rPr>
        <w:t xml:space="preserve"> z zastrzeżeniem Wariantu B,</w:t>
      </w:r>
      <w:r w:rsidRPr="00DF45F7">
        <w:rPr>
          <w:rFonts w:asciiTheme="minorHAnsi" w:hAnsiTheme="minorHAnsi"/>
          <w:i/>
          <w:iCs/>
          <w:color w:val="000000" w:themeColor="text1"/>
        </w:rPr>
        <w:t>*</w:t>
      </w:r>
    </w:p>
    <w:p w14:paraId="0EA9916A" w14:textId="4EED5547" w:rsidR="00CB01B2" w:rsidRPr="00DF45F7" w:rsidRDefault="00CB01B2" w:rsidP="00B11AA8">
      <w:pPr>
        <w:pStyle w:val="Akapitzlist"/>
        <w:numPr>
          <w:ilvl w:val="1"/>
          <w:numId w:val="38"/>
        </w:numPr>
        <w:spacing w:before="60" w:after="60"/>
        <w:ind w:left="1276" w:hanging="567"/>
        <w:jc w:val="both"/>
        <w:rPr>
          <w:rFonts w:asciiTheme="minorHAnsi" w:hAnsiTheme="minorHAnsi"/>
          <w:i/>
          <w:iCs/>
          <w:color w:val="000000" w:themeColor="text1"/>
        </w:rPr>
      </w:pPr>
      <w:r w:rsidRPr="00DF45F7">
        <w:rPr>
          <w:rFonts w:asciiTheme="minorHAnsi" w:hAnsiTheme="minorHAnsi"/>
          <w:i/>
          <w:iCs/>
          <w:color w:val="000000" w:themeColor="text1"/>
        </w:rPr>
        <w:t>będzie przekazywał NCBR Udział w Przychodach z Komercjalizacji Wyników Prac B+R oraz Udział w Przychodach z Komercjalizacji Technologii Zależnych w zakresie Komponentu Technologicznego Rozwiązania na zasadach określonych w Umowie, z zastrzeżeniem Wariantu B;*</w:t>
      </w:r>
    </w:p>
    <w:p w14:paraId="69F8F3B0" w14:textId="7C1B1744" w:rsidR="00CB01B2" w:rsidRPr="00DF45F7" w:rsidRDefault="00CB01B2" w:rsidP="00B11AA8">
      <w:pPr>
        <w:pStyle w:val="Akapitzlist"/>
        <w:spacing w:before="60" w:after="60"/>
        <w:ind w:left="851"/>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lit. c) – d) </w:t>
      </w:r>
      <w:r w:rsidR="009F43E5" w:rsidRPr="00DF45F7">
        <w:rPr>
          <w:rFonts w:asciiTheme="minorHAnsi" w:hAnsiTheme="minorHAnsi"/>
          <w:i/>
          <w:iCs/>
          <w:color w:val="000000" w:themeColor="text1"/>
        </w:rPr>
        <w:t>skreśla się</w:t>
      </w:r>
      <w:r w:rsidRPr="00DF45F7">
        <w:rPr>
          <w:rFonts w:asciiTheme="minorHAnsi" w:hAnsiTheme="minorHAnsi"/>
          <w:i/>
          <w:iCs/>
          <w:color w:val="000000" w:themeColor="text1"/>
        </w:rPr>
        <w:t>]</w:t>
      </w:r>
    </w:p>
    <w:p w14:paraId="6F943968" w14:textId="77777777"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lastRenderedPageBreak/>
        <w:t>wykona inne swoje zobowiązania, szczegółowo opisane w dalszych postanowieniach Umowy;</w:t>
      </w:r>
      <w:r w:rsidR="002A4214" w:rsidRPr="00DF45F7">
        <w:rPr>
          <w:rFonts w:asciiTheme="minorHAnsi" w:hAnsiTheme="minorHAnsi"/>
          <w:color w:val="000000" w:themeColor="text1"/>
        </w:rPr>
        <w:t xml:space="preserve"> </w:t>
      </w:r>
    </w:p>
    <w:p w14:paraId="246B4DAF" w14:textId="17445ACB"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w:t>
      </w:r>
      <w:r w:rsidR="00837F29" w:rsidRPr="00DF45F7">
        <w:rPr>
          <w:rFonts w:asciiTheme="minorHAnsi" w:hAnsiTheme="minorHAnsi"/>
          <w:color w:val="000000" w:themeColor="text1"/>
        </w:rPr>
        <w:t xml:space="preserve">niego </w:t>
      </w:r>
      <w:r w:rsidRPr="00DF45F7">
        <w:rPr>
          <w:rFonts w:asciiTheme="minorHAnsi" w:hAnsiTheme="minorHAnsi"/>
          <w:color w:val="000000" w:themeColor="text1"/>
        </w:rPr>
        <w:t>Umowy. Niezależnie od obowiązku zawiadomienia NCBR, Wykonawca zobowiązuje się, że podejmie natychmiast wszelkie niezbędne czynności zmierzające do usunięcia negatywnych skutków Zdarzenia Nadzwyczajnego dla wykonania przez niego Umowy.</w:t>
      </w:r>
    </w:p>
    <w:p w14:paraId="43900991" w14:textId="77777777" w:rsidR="00A361D4" w:rsidRPr="00DF45F7" w:rsidRDefault="00A361D4" w:rsidP="00B11AA8">
      <w:pPr>
        <w:pStyle w:val="Akapitzlist"/>
        <w:numPr>
          <w:ilvl w:val="0"/>
          <w:numId w:val="4"/>
        </w:numPr>
        <w:spacing w:before="60" w:after="60"/>
        <w:ind w:left="426" w:hanging="426"/>
        <w:rPr>
          <w:rFonts w:asciiTheme="minorHAnsi" w:hAnsiTheme="minorHAnsi"/>
          <w:color w:val="000000" w:themeColor="text1"/>
        </w:rPr>
      </w:pPr>
      <w:bookmarkStart w:id="100" w:name="_Ref494427531"/>
      <w:r w:rsidRPr="00DF45F7">
        <w:rPr>
          <w:rFonts w:asciiTheme="minorHAnsi" w:hAnsiTheme="minorHAnsi"/>
          <w:color w:val="000000" w:themeColor="text1"/>
        </w:rPr>
        <w:t>Wykonawca zapewnia i gwarantuje, że:</w:t>
      </w:r>
      <w:bookmarkEnd w:id="100"/>
    </w:p>
    <w:p w14:paraId="364F6060" w14:textId="14807B2D" w:rsidR="00230C75" w:rsidRPr="00DF45F7" w:rsidRDefault="00230C75" w:rsidP="00B11AA8">
      <w:pPr>
        <w:pStyle w:val="Akapitzlist"/>
        <w:numPr>
          <w:ilvl w:val="1"/>
          <w:numId w:val="4"/>
        </w:numPr>
        <w:spacing w:before="60" w:after="60"/>
        <w:ind w:left="851" w:hanging="425"/>
        <w:jc w:val="both"/>
        <w:rPr>
          <w:rFonts w:asciiTheme="minorHAnsi" w:hAnsiTheme="minorHAnsi"/>
          <w:i/>
          <w:iCs/>
          <w:color w:val="000000" w:themeColor="text1"/>
        </w:rPr>
      </w:pPr>
      <w:r w:rsidRPr="00DF45F7">
        <w:rPr>
          <w:rFonts w:asciiTheme="minorHAnsi" w:hAnsiTheme="minorHAnsi"/>
          <w:i/>
          <w:iCs/>
          <w:color w:val="000000" w:themeColor="text1"/>
        </w:rPr>
        <w:t>należycie</w:t>
      </w:r>
      <w:r w:rsidR="00880D94" w:rsidRPr="00DF45F7">
        <w:rPr>
          <w:rFonts w:asciiTheme="minorHAnsi" w:hAnsiTheme="minorHAnsi"/>
          <w:i/>
          <w:iCs/>
          <w:color w:val="000000" w:themeColor="text1"/>
        </w:rPr>
        <w:t xml:space="preserve"> i na swoje ryzyko (to znaczy przyjmując określone w Umowie konsekwencje takiego podziału)</w:t>
      </w:r>
      <w:r w:rsidRPr="00DF45F7">
        <w:rPr>
          <w:rFonts w:asciiTheme="minorHAnsi" w:hAnsiTheme="minorHAnsi"/>
          <w:i/>
          <w:iCs/>
          <w:color w:val="000000" w:themeColor="text1"/>
        </w:rPr>
        <w:t xml:space="preserve"> przyporządkował elementy Rozwiązania </w:t>
      </w:r>
      <w:r w:rsidR="00880D94" w:rsidRPr="00DF45F7">
        <w:rPr>
          <w:rFonts w:asciiTheme="minorHAnsi" w:hAnsiTheme="minorHAnsi"/>
          <w:i/>
          <w:iCs/>
          <w:color w:val="000000" w:themeColor="text1"/>
        </w:rPr>
        <w:t xml:space="preserve">odpowiednio </w:t>
      </w:r>
      <w:r w:rsidRPr="00DF45F7">
        <w:rPr>
          <w:rFonts w:asciiTheme="minorHAnsi" w:hAnsiTheme="minorHAnsi"/>
          <w:i/>
          <w:iCs/>
          <w:color w:val="000000" w:themeColor="text1"/>
        </w:rPr>
        <w:t xml:space="preserve">do Komponentu Procesowego </w:t>
      </w:r>
      <w:r w:rsidR="00880D94" w:rsidRPr="00DF45F7">
        <w:rPr>
          <w:rFonts w:asciiTheme="minorHAnsi" w:hAnsiTheme="minorHAnsi"/>
          <w:i/>
          <w:iCs/>
          <w:color w:val="000000" w:themeColor="text1"/>
        </w:rPr>
        <w:t>albo</w:t>
      </w:r>
      <w:r w:rsidRPr="00DF45F7">
        <w:rPr>
          <w:rFonts w:asciiTheme="minorHAnsi" w:hAnsiTheme="minorHAnsi"/>
          <w:i/>
          <w:iCs/>
          <w:color w:val="000000" w:themeColor="text1"/>
        </w:rPr>
        <w:t xml:space="preserve"> Komponentu Technologicznego,*</w:t>
      </w:r>
    </w:p>
    <w:p w14:paraId="4986C0B7" w14:textId="54CF6AA1" w:rsidR="00230C75" w:rsidRPr="00DF45F7" w:rsidRDefault="00230C75" w:rsidP="00B11AA8">
      <w:pPr>
        <w:pStyle w:val="Akapitzlist"/>
        <w:spacing w:before="60" w:after="60"/>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 xml:space="preserve">treść </w:t>
      </w:r>
      <w:r w:rsidRPr="00DF45F7">
        <w:rPr>
          <w:rFonts w:asciiTheme="minorHAnsi" w:hAnsiTheme="minorHAnsi"/>
          <w:i/>
          <w:iCs/>
          <w:color w:val="000000" w:themeColor="text1"/>
        </w:rPr>
        <w:t xml:space="preserve">pkt 1 zostaje </w:t>
      </w:r>
      <w:r w:rsidR="00AC2F16" w:rsidRPr="00DF45F7">
        <w:rPr>
          <w:rFonts w:asciiTheme="minorHAnsi" w:hAnsiTheme="minorHAnsi"/>
          <w:i/>
          <w:iCs/>
          <w:color w:val="000000" w:themeColor="text1"/>
        </w:rPr>
        <w:t xml:space="preserve">zastąpiona oznaczeniem „celowo </w:t>
      </w:r>
      <w:r w:rsidRPr="00DF45F7">
        <w:rPr>
          <w:rFonts w:asciiTheme="minorHAnsi" w:hAnsiTheme="minorHAnsi"/>
          <w:i/>
          <w:iCs/>
          <w:color w:val="000000" w:themeColor="text1"/>
        </w:rPr>
        <w:t>pusty</w:t>
      </w:r>
      <w:r w:rsidR="00AC2F16" w:rsidRPr="00DF45F7">
        <w:rPr>
          <w:rFonts w:asciiTheme="minorHAnsi" w:hAnsiTheme="minorHAnsi"/>
          <w:i/>
          <w:iCs/>
          <w:color w:val="000000" w:themeColor="text1"/>
        </w:rPr>
        <w:t>”</w:t>
      </w:r>
      <w:r w:rsidRPr="00DF45F7">
        <w:rPr>
          <w:rFonts w:asciiTheme="minorHAnsi" w:hAnsiTheme="minorHAnsi"/>
          <w:i/>
          <w:iCs/>
          <w:color w:val="000000" w:themeColor="text1"/>
        </w:rPr>
        <w:t>]</w:t>
      </w:r>
    </w:p>
    <w:p w14:paraId="07CBD519" w14:textId="479EE8A2"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przyjmuje do wiadomości, że jest jednym z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a</w:t>
      </w:r>
      <w:r w:rsidR="00F161A8" w:rsidRPr="00DF45F7">
        <w:rPr>
          <w:rFonts w:asciiTheme="minorHAnsi" w:hAnsiTheme="minorHAnsi"/>
          <w:color w:val="000000" w:themeColor="text1"/>
        </w:rPr>
        <w:t> </w:t>
      </w:r>
      <w:r w:rsidR="008F52D2" w:rsidRPr="00DF45F7">
        <w:rPr>
          <w:rFonts w:asciiTheme="minorHAnsi" w:hAnsiTheme="minorHAnsi"/>
          <w:color w:val="000000" w:themeColor="text1"/>
        </w:rPr>
        <w:t xml:space="preserve">Przedsięwzięcie </w:t>
      </w:r>
      <w:r w:rsidRPr="00DF45F7">
        <w:rPr>
          <w:rFonts w:asciiTheme="minorHAnsi" w:hAnsiTheme="minorHAnsi"/>
          <w:color w:val="000000" w:themeColor="text1"/>
        </w:rPr>
        <w:t xml:space="preserve">przewiduje </w:t>
      </w:r>
      <w:r w:rsidR="00FA13FA" w:rsidRPr="00DF45F7">
        <w:rPr>
          <w:rFonts w:asciiTheme="minorHAnsi" w:hAnsiTheme="minorHAnsi"/>
          <w:color w:val="000000" w:themeColor="text1"/>
        </w:rPr>
        <w:t>po Etapi</w:t>
      </w:r>
      <w:r w:rsidR="00217A18" w:rsidRPr="00DF45F7">
        <w:rPr>
          <w:rFonts w:asciiTheme="minorHAnsi" w:hAnsiTheme="minorHAnsi"/>
          <w:color w:val="000000" w:themeColor="text1"/>
        </w:rPr>
        <w:t>e</w:t>
      </w:r>
      <w:r w:rsidR="00FA13FA" w:rsidRPr="00DF45F7">
        <w:rPr>
          <w:rFonts w:asciiTheme="minorHAnsi" w:hAnsiTheme="minorHAnsi"/>
          <w:color w:val="000000" w:themeColor="text1"/>
        </w:rPr>
        <w:t xml:space="preserve"> I</w:t>
      </w:r>
      <w:r w:rsidR="003923AF" w:rsidRPr="00DF45F7">
        <w:rPr>
          <w:rFonts w:asciiTheme="minorHAnsi" w:hAnsiTheme="minorHAnsi"/>
          <w:color w:val="000000" w:themeColor="text1"/>
        </w:rPr>
        <w:t xml:space="preserve"> </w:t>
      </w:r>
      <w:r w:rsidRPr="00DF45F7">
        <w:rPr>
          <w:rFonts w:asciiTheme="minorHAnsi" w:hAnsiTheme="minorHAnsi"/>
          <w:color w:val="000000" w:themeColor="text1"/>
        </w:rPr>
        <w:t xml:space="preserve">Selekcję. Wykonawca przyjmuje do wiadomości, że wskutek Selekcji Umowa, w zależności od przebiegu </w:t>
      </w:r>
      <w:r w:rsidR="0094581A" w:rsidRPr="00DF45F7">
        <w:rPr>
          <w:rFonts w:asciiTheme="minorHAnsi" w:hAnsiTheme="minorHAnsi"/>
          <w:color w:val="000000" w:themeColor="text1"/>
        </w:rPr>
        <w:t xml:space="preserve">jej realizacji, </w:t>
      </w:r>
      <w:r w:rsidRPr="00DF45F7">
        <w:rPr>
          <w:rFonts w:asciiTheme="minorHAnsi" w:hAnsiTheme="minorHAnsi"/>
          <w:color w:val="000000" w:themeColor="text1"/>
        </w:rPr>
        <w:t xml:space="preserve">osiągnięć Wykonawcy oraz osiągnięć Konkurentów Wykonawcy, może wygasnąć zgodnie z zasadami zapisanymi w Umowie, po wykonaniu przez Wykonawcę czynności w ramach </w:t>
      </w:r>
      <w:r w:rsidR="004F64A8" w:rsidRPr="00DF45F7">
        <w:rPr>
          <w:rFonts w:asciiTheme="minorHAnsi" w:hAnsiTheme="minorHAnsi"/>
          <w:color w:val="000000" w:themeColor="text1"/>
        </w:rPr>
        <w:t>Etapu I</w:t>
      </w:r>
      <w:r w:rsidR="002A4214" w:rsidRPr="00DF45F7">
        <w:rPr>
          <w:rFonts w:asciiTheme="minorHAnsi" w:hAnsiTheme="minorHAnsi"/>
          <w:color w:val="000000" w:themeColor="text1"/>
        </w:rPr>
        <w:t xml:space="preserve">. Wykonawca ponosi wyłączne ryzyko </w:t>
      </w:r>
      <w:r w:rsidR="007D145E" w:rsidRPr="00DF45F7">
        <w:rPr>
          <w:rFonts w:asciiTheme="minorHAnsi" w:hAnsiTheme="minorHAnsi"/>
          <w:color w:val="000000" w:themeColor="text1"/>
        </w:rPr>
        <w:t>związane z tym, że Rozwiązania przedstawione przez Konkurentów Wykonawcy osiągną lepszy rezultat w ramach Selekcji</w:t>
      </w:r>
      <w:r w:rsidR="00C467E7" w:rsidRPr="00DF45F7">
        <w:rPr>
          <w:rFonts w:asciiTheme="minorHAnsi" w:hAnsiTheme="minorHAnsi"/>
          <w:color w:val="000000" w:themeColor="text1"/>
        </w:rPr>
        <w:t>;</w:t>
      </w:r>
      <w:r w:rsidRPr="00DF45F7">
        <w:rPr>
          <w:rFonts w:asciiTheme="minorHAnsi" w:hAnsiTheme="minorHAnsi"/>
          <w:color w:val="000000" w:themeColor="text1"/>
        </w:rPr>
        <w:t xml:space="preserve"> </w:t>
      </w:r>
    </w:p>
    <w:p w14:paraId="5FCED930" w14:textId="5C537B72" w:rsidR="00C5461A" w:rsidRPr="00DF45F7" w:rsidRDefault="00C5461A"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NCBR ma prawo do zakończenia Przedsięwzięcia (wypowiedzenia Umowy</w:t>
      </w:r>
      <w:r w:rsidR="0088768F" w:rsidRPr="00DF45F7">
        <w:rPr>
          <w:rFonts w:asciiTheme="minorHAnsi" w:hAnsiTheme="minorHAnsi"/>
          <w:color w:val="000000" w:themeColor="text1"/>
        </w:rPr>
        <w:t xml:space="preserve"> wraz z wypowiedzeniem </w:t>
      </w:r>
      <w:r w:rsidRPr="00DF45F7">
        <w:rPr>
          <w:rFonts w:asciiTheme="minorHAnsi" w:hAnsiTheme="minorHAnsi"/>
          <w:color w:val="000000" w:themeColor="text1"/>
        </w:rPr>
        <w:t>umów ze wszystkimi Uczestnikami Przedsięwzięcia) w ramach Selekcji Etapu I, z zastrzeżeniem zobowiązania NCBR do zapłaty wynagrodzenia za wykonane Prace B+R, zgodnie z Umową;</w:t>
      </w:r>
    </w:p>
    <w:p w14:paraId="31BAD642" w14:textId="4FB8CA85" w:rsidR="002A0D8E" w:rsidRPr="00DF45F7" w:rsidRDefault="00C5461A"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liczba Uczestników Przedsięwzięcia</w:t>
      </w:r>
      <w:r w:rsidR="00C113C1" w:rsidRPr="00DF45F7">
        <w:rPr>
          <w:rFonts w:asciiTheme="minorHAnsi" w:hAnsiTheme="minorHAnsi"/>
          <w:color w:val="000000" w:themeColor="text1"/>
        </w:rPr>
        <w:t xml:space="preserve"> </w:t>
      </w:r>
      <w:r w:rsidR="00A118E3" w:rsidRPr="00DF45F7">
        <w:rPr>
          <w:rFonts w:asciiTheme="minorHAnsi" w:hAnsiTheme="minorHAnsi"/>
          <w:color w:val="000000" w:themeColor="text1"/>
        </w:rPr>
        <w:t>w Etapie II</w:t>
      </w:r>
      <w:r w:rsidRPr="00DF45F7">
        <w:rPr>
          <w:rFonts w:asciiTheme="minorHAnsi" w:hAnsiTheme="minorHAnsi"/>
          <w:color w:val="000000" w:themeColor="text1"/>
        </w:rPr>
        <w:t xml:space="preserve"> może wzrosnąć względem liczby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_Ref479927963 \r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A10BD4" w:rsidRPr="00DF45F7">
        <w:rPr>
          <w:rFonts w:asciiTheme="minorHAnsi" w:hAnsiTheme="minorHAnsi"/>
          <w:color w:val="000000" w:themeColor="text1"/>
        </w:rPr>
        <w:fldChar w:fldCharType="begin"/>
      </w:r>
      <w:r w:rsidR="00A10BD4"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A10BD4" w:rsidRPr="00DF45F7">
        <w:rPr>
          <w:rFonts w:asciiTheme="minorHAnsi" w:hAnsiTheme="minorHAnsi"/>
          <w:color w:val="000000" w:themeColor="text1"/>
        </w:rPr>
      </w:r>
      <w:r w:rsidR="00A10BD4"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A10BD4" w:rsidRPr="00DF45F7">
        <w:rPr>
          <w:rFonts w:asciiTheme="minorHAnsi" w:hAnsiTheme="minorHAnsi"/>
          <w:color w:val="000000" w:themeColor="text1"/>
        </w:rPr>
        <w:fldChar w:fldCharType="end"/>
      </w:r>
      <w:r w:rsidR="00A10BD4" w:rsidRPr="00DF45F7">
        <w:rPr>
          <w:rFonts w:asciiTheme="minorHAnsi" w:hAnsiTheme="minorHAnsi"/>
          <w:color w:val="000000" w:themeColor="text1"/>
        </w:rPr>
        <w:t xml:space="preserve"> pkt </w:t>
      </w:r>
      <w:r w:rsidR="00A10BD4" w:rsidRPr="00DF45F7">
        <w:rPr>
          <w:rFonts w:asciiTheme="minorHAnsi" w:hAnsiTheme="minorHAnsi"/>
          <w:color w:val="000000" w:themeColor="text1"/>
        </w:rPr>
        <w:fldChar w:fldCharType="begin"/>
      </w:r>
      <w:r w:rsidR="00A10BD4" w:rsidRPr="00DF45F7">
        <w:rPr>
          <w:rFonts w:asciiTheme="minorHAnsi" w:hAnsiTheme="minorHAnsi"/>
          <w:color w:val="000000" w:themeColor="text1"/>
        </w:rPr>
        <w:instrText xml:space="preserve"> REF _Ref69053115 \n \h </w:instrText>
      </w:r>
      <w:r w:rsidR="00DF45F7">
        <w:rPr>
          <w:rFonts w:asciiTheme="minorHAnsi" w:hAnsiTheme="minorHAnsi"/>
          <w:color w:val="000000" w:themeColor="text1"/>
        </w:rPr>
        <w:instrText xml:space="preserve"> \* MERGEFORMAT </w:instrText>
      </w:r>
      <w:r w:rsidR="00A10BD4" w:rsidRPr="00DF45F7">
        <w:rPr>
          <w:rFonts w:asciiTheme="minorHAnsi" w:hAnsiTheme="minorHAnsi"/>
          <w:color w:val="000000" w:themeColor="text1"/>
        </w:rPr>
      </w:r>
      <w:r w:rsidR="00A10BD4"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A10BD4" w:rsidRPr="00DF45F7">
        <w:rPr>
          <w:rFonts w:asciiTheme="minorHAnsi" w:hAnsiTheme="minorHAnsi"/>
          <w:color w:val="000000" w:themeColor="text1"/>
        </w:rPr>
        <w:fldChar w:fldCharType="end"/>
      </w:r>
      <w:r w:rsidR="00C113C1" w:rsidRPr="00DF45F7">
        <w:rPr>
          <w:rFonts w:asciiTheme="minorHAnsi" w:hAnsiTheme="minorHAnsi"/>
          <w:color w:val="000000" w:themeColor="text1"/>
        </w:rPr>
        <w:t>,</w:t>
      </w:r>
      <w:r w:rsidRPr="00DF45F7">
        <w:rPr>
          <w:rFonts w:asciiTheme="minorHAnsi" w:hAnsiTheme="minorHAnsi"/>
          <w:color w:val="000000" w:themeColor="text1"/>
        </w:rPr>
        <w:t xml:space="preserve"> w przypadku zwiększenia przez NCBR ogólnego budżetu Przedsięwzięcia zgodnie z rozdziałem X Regulaminu</w:t>
      </w:r>
      <w:bookmarkStart w:id="101" w:name="_Ref52698456"/>
      <w:r w:rsidR="00F21DAE" w:rsidRPr="00DF45F7">
        <w:rPr>
          <w:rFonts w:asciiTheme="minorHAnsi" w:hAnsiTheme="minorHAnsi"/>
          <w:color w:val="000000" w:themeColor="text1"/>
        </w:rPr>
        <w:t>;</w:t>
      </w:r>
      <w:bookmarkEnd w:id="101"/>
    </w:p>
    <w:p w14:paraId="3C5400EC" w14:textId="196FF9BE" w:rsidR="00A10BD4" w:rsidRPr="00DF45F7" w:rsidRDefault="00A10B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podstawowym przedmiotem umowy są usługi badawczo-rozwojowe</w:t>
      </w:r>
      <w:r w:rsidR="004D114F" w:rsidRPr="00DF45F7">
        <w:rPr>
          <w:rFonts w:asciiTheme="minorHAnsi" w:hAnsiTheme="minorHAnsi"/>
          <w:color w:val="000000" w:themeColor="text1"/>
        </w:rPr>
        <w:t xml:space="preserve"> realizowane w Etapie I i Etapie II</w:t>
      </w:r>
      <w:r w:rsidRPr="00DF45F7">
        <w:rPr>
          <w:rFonts w:asciiTheme="minorHAnsi" w:hAnsiTheme="minorHAnsi"/>
          <w:color w:val="000000" w:themeColor="text1"/>
        </w:rPr>
        <w:t>, zaś Etap III</w:t>
      </w:r>
      <w:r w:rsidR="004D114F" w:rsidRPr="00DF45F7">
        <w:rPr>
          <w:rFonts w:asciiTheme="minorHAnsi" w:hAnsiTheme="minorHAnsi"/>
          <w:color w:val="000000" w:themeColor="text1"/>
        </w:rPr>
        <w:t xml:space="preserve"> </w:t>
      </w:r>
      <w:r w:rsidR="00287D1D" w:rsidRPr="00DF45F7">
        <w:rPr>
          <w:rFonts w:asciiTheme="minorHAnsi" w:hAnsiTheme="minorHAnsi"/>
          <w:color w:val="000000" w:themeColor="text1"/>
        </w:rPr>
        <w:t>zasadniczo pasywną współpracę stron polegającą na zbieraniu i weryfikacji danych</w:t>
      </w:r>
      <w:r w:rsidR="00C41110">
        <w:rPr>
          <w:rFonts w:asciiTheme="minorHAnsi" w:hAnsiTheme="minorHAnsi"/>
          <w:color w:val="000000" w:themeColor="text1"/>
        </w:rPr>
        <w:t xml:space="preserve"> </w:t>
      </w:r>
      <w:r w:rsidR="004D114F" w:rsidRPr="00DF45F7">
        <w:rPr>
          <w:rFonts w:asciiTheme="minorHAnsi" w:hAnsiTheme="minorHAnsi"/>
          <w:color w:val="000000" w:themeColor="text1"/>
        </w:rPr>
        <w:t>z funkcjonowania Demonstratora</w:t>
      </w:r>
      <w:r w:rsidR="002F6D2C">
        <w:rPr>
          <w:rFonts w:asciiTheme="minorHAnsi" w:hAnsiTheme="minorHAnsi"/>
          <w:color w:val="000000" w:themeColor="text1"/>
        </w:rPr>
        <w:t xml:space="preserve"> przy utrzymaniu parametrów jego pracy</w:t>
      </w:r>
      <w:r w:rsidR="00C41110">
        <w:rPr>
          <w:rFonts w:asciiTheme="minorHAnsi" w:hAnsiTheme="minorHAnsi"/>
          <w:color w:val="000000" w:themeColor="text1"/>
        </w:rPr>
        <w:t xml:space="preserve"> i prowadzeniu optymalizacji jego działań</w:t>
      </w:r>
      <w:r w:rsidR="004D114F" w:rsidRPr="00DF45F7">
        <w:rPr>
          <w:rFonts w:asciiTheme="minorHAnsi" w:hAnsiTheme="minorHAnsi"/>
          <w:color w:val="000000" w:themeColor="text1"/>
        </w:rPr>
        <w:t xml:space="preserve">, zaś dodatkowe czynności podejmowane w jej ramach służą </w:t>
      </w:r>
      <w:r w:rsidRPr="00DF45F7">
        <w:rPr>
          <w:rFonts w:asciiTheme="minorHAnsi" w:hAnsiTheme="minorHAnsi"/>
          <w:color w:val="000000" w:themeColor="text1"/>
        </w:rPr>
        <w:t xml:space="preserve">zabezpieczeniu i realizacji weryfikacji Rozwiązania w okresie, który umożliwia pełną ocenę potencjału Rozwiązania w ramach określonej Umową </w:t>
      </w:r>
      <w:r w:rsidR="00DE6400" w:rsidRPr="00DF45F7">
        <w:rPr>
          <w:rFonts w:asciiTheme="minorHAnsi" w:hAnsiTheme="minorHAnsi"/>
          <w:color w:val="000000" w:themeColor="text1"/>
        </w:rPr>
        <w:t>d</w:t>
      </w:r>
      <w:r w:rsidRPr="00DF45F7">
        <w:rPr>
          <w:rFonts w:asciiTheme="minorHAnsi" w:hAnsiTheme="minorHAnsi"/>
          <w:color w:val="000000" w:themeColor="text1"/>
        </w:rPr>
        <w:t>emonstracji</w:t>
      </w:r>
      <w:r w:rsidR="004D114F" w:rsidRPr="00DF45F7">
        <w:rPr>
          <w:rFonts w:asciiTheme="minorHAnsi" w:hAnsiTheme="minorHAnsi"/>
          <w:color w:val="000000" w:themeColor="text1"/>
        </w:rPr>
        <w:t xml:space="preserve">. Wykonawca zapewnia i gwarantuje, że przyjmuje do wiadomości </w:t>
      </w:r>
      <w:r w:rsidRPr="00DF45F7">
        <w:rPr>
          <w:rFonts w:asciiTheme="minorHAnsi" w:hAnsiTheme="minorHAnsi"/>
          <w:color w:val="000000" w:themeColor="text1"/>
        </w:rPr>
        <w:t xml:space="preserve">że za czynności </w:t>
      </w:r>
      <w:r w:rsidR="004D114F" w:rsidRPr="00DF45F7">
        <w:rPr>
          <w:rFonts w:asciiTheme="minorHAnsi" w:hAnsiTheme="minorHAnsi"/>
          <w:color w:val="000000" w:themeColor="text1"/>
        </w:rPr>
        <w:t xml:space="preserve">objęte </w:t>
      </w:r>
      <w:r w:rsidRPr="00DF45F7">
        <w:rPr>
          <w:rFonts w:asciiTheme="minorHAnsi" w:hAnsiTheme="minorHAnsi"/>
          <w:color w:val="000000" w:themeColor="text1"/>
        </w:rPr>
        <w:t>Etapem III nie przysługuje mu odrębne wynagrodzenie</w:t>
      </w:r>
      <w:r w:rsidR="001A03EC" w:rsidRPr="00DF45F7">
        <w:rPr>
          <w:rFonts w:asciiTheme="minorHAnsi" w:hAnsiTheme="minorHAnsi"/>
          <w:color w:val="000000" w:themeColor="text1"/>
        </w:rPr>
        <w:t>, względem wynagrodzenia otrzy</w:t>
      </w:r>
      <w:r w:rsidR="00DF45F7" w:rsidRPr="00DF45F7">
        <w:rPr>
          <w:rFonts w:asciiTheme="minorHAnsi" w:hAnsiTheme="minorHAnsi"/>
          <w:color w:val="000000" w:themeColor="text1"/>
        </w:rPr>
        <w:t>m</w:t>
      </w:r>
      <w:r w:rsidR="001A03EC" w:rsidRPr="00DF45F7">
        <w:rPr>
          <w:rFonts w:asciiTheme="minorHAnsi" w:hAnsiTheme="minorHAnsi"/>
          <w:color w:val="000000" w:themeColor="text1"/>
        </w:rPr>
        <w:t>anego za realizację Prac B+R</w:t>
      </w:r>
      <w:r w:rsidRPr="00DF45F7">
        <w:rPr>
          <w:rFonts w:asciiTheme="minorHAnsi" w:hAnsiTheme="minorHAnsi"/>
          <w:color w:val="000000" w:themeColor="text1"/>
        </w:rPr>
        <w:t>;</w:t>
      </w:r>
    </w:p>
    <w:p w14:paraId="67BA61F7" w14:textId="3530DF19" w:rsidR="00492080" w:rsidRPr="00DF45F7" w:rsidRDefault="00492080"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DF45F7">
        <w:rPr>
          <w:rFonts w:asciiTheme="minorHAnsi" w:hAnsiTheme="minorHAnsi"/>
          <w:color w:val="000000" w:themeColor="text1"/>
        </w:rPr>
        <w:t>Przedsięwzięciu</w:t>
      </w:r>
      <w:r w:rsidRPr="00DF45F7">
        <w:rPr>
          <w:rFonts w:asciiTheme="minorHAnsi" w:hAnsiTheme="minorHAnsi"/>
          <w:color w:val="000000" w:themeColor="text1"/>
        </w:rPr>
        <w:t xml:space="preserve">, </w:t>
      </w:r>
      <w:r w:rsidR="00CB79C2" w:rsidRPr="00DF45F7">
        <w:rPr>
          <w:rFonts w:asciiTheme="minorHAnsi" w:hAnsiTheme="minorHAnsi"/>
          <w:color w:val="000000" w:themeColor="text1"/>
        </w:rPr>
        <w:br/>
      </w:r>
      <w:r w:rsidRPr="00DF45F7">
        <w:rPr>
          <w:rFonts w:asciiTheme="minorHAnsi" w:hAnsiTheme="minorHAnsi"/>
          <w:color w:val="000000" w:themeColor="text1"/>
        </w:rPr>
        <w:t xml:space="preserve">a w szczególności ustalenie oferowanego wynagrodzenia lub warunków oferowanych NCBR w ramach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p>
    <w:p w14:paraId="744D1F36" w14:textId="6A2AEAD1" w:rsidR="00BA03CF" w:rsidRPr="00DF45F7" w:rsidRDefault="00BA03CF" w:rsidP="00B11AA8">
      <w:pPr>
        <w:pStyle w:val="Akapitzlist"/>
        <w:numPr>
          <w:ilvl w:val="1"/>
          <w:numId w:val="4"/>
        </w:numPr>
        <w:spacing w:before="60" w:after="60"/>
        <w:ind w:left="851"/>
        <w:jc w:val="both"/>
        <w:rPr>
          <w:rFonts w:asciiTheme="minorHAnsi" w:hAnsiTheme="minorHAnsi" w:cstheme="minorHAnsi"/>
          <w:color w:val="000000" w:themeColor="text1"/>
        </w:rPr>
      </w:pPr>
      <w:bookmarkStart w:id="102" w:name="_Ref496275916"/>
      <w:r w:rsidRPr="00DF45F7">
        <w:rPr>
          <w:rFonts w:asciiTheme="minorHAnsi" w:hAnsiTheme="minorHAnsi" w:cstheme="minorHAnsi"/>
          <w:color w:val="000000" w:themeColor="text1"/>
        </w:rPr>
        <w:t xml:space="preserve">wynagrodzenie uzyskiwane od NCBR w ramach Umowy pokrywa wszelkie jego roszczenia </w:t>
      </w:r>
      <w:r w:rsidR="00A95C93" w:rsidRPr="00DF45F7">
        <w:rPr>
          <w:rFonts w:asciiTheme="minorHAnsi" w:hAnsiTheme="minorHAnsi" w:cstheme="minorHAnsi"/>
          <w:color w:val="000000" w:themeColor="text1"/>
        </w:rPr>
        <w:t xml:space="preserve">względem NCBR </w:t>
      </w:r>
      <w:r w:rsidRPr="00DF45F7">
        <w:rPr>
          <w:rFonts w:asciiTheme="minorHAnsi" w:hAnsiTheme="minorHAnsi" w:cstheme="minorHAnsi"/>
          <w:color w:val="000000" w:themeColor="text1"/>
        </w:rPr>
        <w:t xml:space="preserve">związane z jej wykonaniem, </w:t>
      </w:r>
      <w:r w:rsidR="00C467E7" w:rsidRPr="00DF45F7">
        <w:rPr>
          <w:rFonts w:asciiTheme="minorHAnsi" w:hAnsiTheme="minorHAnsi" w:cstheme="minorHAnsi"/>
          <w:color w:val="000000" w:themeColor="text1"/>
        </w:rPr>
        <w:t>w tym wszelkie należności publiczno-prawne oraz koszty, których nie przewidział w chwili przystępowania do Postępowania</w:t>
      </w:r>
      <w:r w:rsidR="00DF45F7" w:rsidRPr="00DF45F7">
        <w:rPr>
          <w:rFonts w:asciiTheme="minorHAnsi" w:hAnsiTheme="minorHAnsi" w:cstheme="minorHAnsi"/>
          <w:color w:val="000000" w:themeColor="text1"/>
        </w:rPr>
        <w:t>, w zakresie zarówno Etapu I, Etapu II jak i Etapu III</w:t>
      </w:r>
      <w:r w:rsidR="00C467E7" w:rsidRPr="00DF45F7">
        <w:rPr>
          <w:rFonts w:asciiTheme="minorHAnsi" w:hAnsiTheme="minorHAnsi" w:cstheme="minorHAnsi"/>
          <w:color w:val="000000" w:themeColor="text1"/>
        </w:rPr>
        <w:t>. W</w:t>
      </w:r>
      <w:r w:rsidRPr="00DF45F7">
        <w:rPr>
          <w:rFonts w:asciiTheme="minorHAnsi" w:hAnsiTheme="minorHAnsi" w:cstheme="minorHAnsi"/>
          <w:color w:val="000000" w:themeColor="text1"/>
        </w:rPr>
        <w:t xml:space="preserve">szelkie koszty, których </w:t>
      </w:r>
      <w:r w:rsidR="00C467E7" w:rsidRPr="00DF45F7">
        <w:rPr>
          <w:rFonts w:asciiTheme="minorHAnsi" w:hAnsiTheme="minorHAnsi" w:cstheme="minorHAnsi"/>
          <w:color w:val="000000" w:themeColor="text1"/>
        </w:rPr>
        <w:t xml:space="preserve">Wykonawca </w:t>
      </w:r>
      <w:r w:rsidRPr="00DF45F7">
        <w:rPr>
          <w:rFonts w:asciiTheme="minorHAnsi" w:hAnsiTheme="minorHAnsi" w:cstheme="minorHAnsi"/>
          <w:color w:val="000000" w:themeColor="text1"/>
        </w:rPr>
        <w:t>nie jest w stanie sfinansować z wynagrodzenia, pokryje we własnym zakresie</w:t>
      </w:r>
      <w:r w:rsidR="00C467E7" w:rsidRPr="00DF45F7">
        <w:rPr>
          <w:rFonts w:asciiTheme="minorHAnsi" w:hAnsiTheme="minorHAnsi" w:cstheme="minorHAnsi"/>
          <w:color w:val="000000" w:themeColor="text1"/>
        </w:rPr>
        <w:t xml:space="preserve"> i nie będzie żądał od NCBR </w:t>
      </w:r>
      <w:r w:rsidR="00C467E7" w:rsidRPr="00DF45F7">
        <w:rPr>
          <w:rFonts w:asciiTheme="minorHAnsi" w:hAnsiTheme="minorHAnsi" w:cstheme="minorHAnsi"/>
          <w:color w:val="000000" w:themeColor="text1"/>
        </w:rPr>
        <w:lastRenderedPageBreak/>
        <w:t>podwyższenia wynagrodzenia w żadnym zakresie</w:t>
      </w:r>
      <w:r w:rsidR="00362A49" w:rsidRPr="00DF45F7">
        <w:rPr>
          <w:rFonts w:asciiTheme="minorHAnsi" w:hAnsiTheme="minorHAnsi" w:cstheme="minorHAnsi"/>
          <w:color w:val="000000" w:themeColor="text1"/>
        </w:rPr>
        <w:t>, chyba że w Umowie wyraźnie zastrzeżono odmiennie</w:t>
      </w:r>
      <w:r w:rsidR="00C467E7" w:rsidRPr="00DF45F7">
        <w:rPr>
          <w:rFonts w:asciiTheme="minorHAnsi" w:hAnsiTheme="minorHAnsi" w:cstheme="minorHAnsi"/>
          <w:color w:val="000000" w:themeColor="text1"/>
        </w:rPr>
        <w:t>;</w:t>
      </w:r>
    </w:p>
    <w:p w14:paraId="4DB35CB1" w14:textId="7AAA8027" w:rsidR="00A361D4" w:rsidRPr="00DF45F7" w:rsidRDefault="00AE65C7" w:rsidP="00B11AA8">
      <w:pPr>
        <w:pStyle w:val="Akapitzlist"/>
        <w:numPr>
          <w:ilvl w:val="1"/>
          <w:numId w:val="4"/>
        </w:numPr>
        <w:spacing w:before="60" w:after="60"/>
        <w:ind w:left="851"/>
        <w:jc w:val="both"/>
        <w:rPr>
          <w:rFonts w:asciiTheme="minorHAnsi" w:hAnsiTheme="minorHAnsi" w:cstheme="minorHAnsi"/>
          <w:color w:val="000000" w:themeColor="text1"/>
        </w:rPr>
      </w:pPr>
      <w:bookmarkStart w:id="103" w:name="_Ref72610920"/>
      <w:r>
        <w:rPr>
          <w:rFonts w:asciiTheme="minorHAnsi" w:hAnsiTheme="minorHAnsi"/>
          <w:color w:val="000000" w:themeColor="text1"/>
        </w:rPr>
        <w:t xml:space="preserve">z zastrzeżeniem </w:t>
      </w:r>
      <w:r w:rsidR="00DA11B2">
        <w:rPr>
          <w:rFonts w:asciiTheme="minorHAnsi" w:hAnsiTheme="minorHAnsi"/>
          <w:color w:val="000000" w:themeColor="text1"/>
        </w:rPr>
        <w:t>z</w:t>
      </w:r>
      <w:r>
        <w:rPr>
          <w:rFonts w:asciiTheme="minorHAnsi" w:hAnsiTheme="minorHAnsi"/>
          <w:color w:val="000000" w:themeColor="text1"/>
        </w:rPr>
        <w:t>dania ostatniego tego punktu 8)</w:t>
      </w:r>
      <w:r w:rsidR="00CD0AC9">
        <w:rPr>
          <w:rFonts w:asciiTheme="minorHAnsi" w:hAnsiTheme="minorHAnsi"/>
          <w:color w:val="000000" w:themeColor="text1"/>
        </w:rPr>
        <w:t xml:space="preserve"> oraz </w:t>
      </w:r>
      <w:r w:rsidR="00CD0AC9">
        <w:rPr>
          <w:rFonts w:asciiTheme="minorHAnsi" w:hAnsiTheme="minorHAnsi"/>
          <w:color w:val="000000" w:themeColor="text1"/>
        </w:rPr>
        <w:fldChar w:fldCharType="begin"/>
      </w:r>
      <w:r w:rsidR="00CD0AC9">
        <w:rPr>
          <w:rFonts w:asciiTheme="minorHAnsi" w:hAnsiTheme="minorHAnsi"/>
          <w:color w:val="000000" w:themeColor="text1"/>
        </w:rPr>
        <w:instrText xml:space="preserve"> REF _Ref505916635 \n \h </w:instrText>
      </w:r>
      <w:r w:rsidR="00CD0AC9">
        <w:rPr>
          <w:rFonts w:asciiTheme="minorHAnsi" w:hAnsiTheme="minorHAnsi"/>
          <w:color w:val="000000" w:themeColor="text1"/>
        </w:rPr>
      </w:r>
      <w:r w:rsidR="00CD0AC9">
        <w:rPr>
          <w:rFonts w:asciiTheme="minorHAnsi" w:hAnsiTheme="minorHAnsi"/>
          <w:color w:val="000000" w:themeColor="text1"/>
        </w:rPr>
        <w:fldChar w:fldCharType="separate"/>
      </w:r>
      <w:r w:rsidR="00CD0AC9">
        <w:rPr>
          <w:rFonts w:asciiTheme="minorHAnsi" w:hAnsiTheme="minorHAnsi"/>
          <w:color w:val="000000" w:themeColor="text1"/>
        </w:rPr>
        <w:t>ART. 33</w:t>
      </w:r>
      <w:r w:rsidR="00CD0AC9">
        <w:rPr>
          <w:rFonts w:asciiTheme="minorHAnsi" w:hAnsiTheme="minorHAnsi"/>
          <w:color w:val="000000" w:themeColor="text1"/>
        </w:rPr>
        <w:fldChar w:fldCharType="end"/>
      </w:r>
      <w:r>
        <w:rPr>
          <w:rFonts w:asciiTheme="minorHAnsi" w:hAnsiTheme="minorHAnsi"/>
          <w:color w:val="000000" w:themeColor="text1"/>
        </w:rPr>
        <w:t xml:space="preserve">, </w:t>
      </w:r>
      <w:r w:rsidR="00A361D4" w:rsidRPr="00DF45F7">
        <w:rPr>
          <w:rFonts w:asciiTheme="minorHAnsi" w:hAnsiTheme="minorHAnsi"/>
          <w:color w:val="000000" w:themeColor="text1"/>
        </w:rPr>
        <w:t xml:space="preserve">nie będzie finansował </w:t>
      </w:r>
      <w:r w:rsidR="00DF45F7" w:rsidRPr="00DF45F7">
        <w:rPr>
          <w:rFonts w:asciiTheme="minorHAnsi" w:hAnsiTheme="minorHAnsi"/>
          <w:color w:val="000000" w:themeColor="text1"/>
        </w:rPr>
        <w:t>Prac B+R</w:t>
      </w:r>
      <w:r w:rsidR="00A361D4" w:rsidRPr="00DF45F7">
        <w:rPr>
          <w:rFonts w:asciiTheme="minorHAnsi" w:hAnsiTheme="minorHAnsi"/>
          <w:color w:val="000000" w:themeColor="text1"/>
        </w:rPr>
        <w:t xml:space="preserve"> </w:t>
      </w:r>
      <w:r w:rsidR="00651B03" w:rsidRPr="00DF45F7">
        <w:rPr>
          <w:rFonts w:asciiTheme="minorHAnsi" w:hAnsiTheme="minorHAnsi"/>
          <w:color w:val="000000" w:themeColor="text1"/>
        </w:rPr>
        <w:t xml:space="preserve">objętych Harmonogramem Rzeczowo-Finansowym </w:t>
      </w:r>
      <w:r w:rsidR="00A361D4" w:rsidRPr="00DF45F7">
        <w:rPr>
          <w:rFonts w:asciiTheme="minorHAnsi" w:hAnsiTheme="minorHAnsi"/>
          <w:color w:val="000000" w:themeColor="text1"/>
        </w:rPr>
        <w:t xml:space="preserve">wykonanych w ramach obowiązywania Umowy </w:t>
      </w:r>
      <w:r w:rsidR="00A10BD4" w:rsidRPr="00DF45F7">
        <w:rPr>
          <w:rFonts w:asciiTheme="minorHAnsi" w:hAnsiTheme="minorHAnsi"/>
          <w:color w:val="000000" w:themeColor="text1"/>
        </w:rPr>
        <w:t xml:space="preserve">w zakresie Etapu I i Etapu II </w:t>
      </w:r>
      <w:r w:rsidR="00A361D4" w:rsidRPr="00DF45F7">
        <w:rPr>
          <w:rFonts w:asciiTheme="minorHAnsi" w:hAnsiTheme="minorHAnsi"/>
          <w:color w:val="000000" w:themeColor="text1"/>
        </w:rPr>
        <w:t xml:space="preserve">ze środków pochodzących z budżetu Unii Europejskiej </w:t>
      </w:r>
      <w:r w:rsidR="00177F5C" w:rsidRPr="00DF45F7">
        <w:rPr>
          <w:rFonts w:asciiTheme="minorHAnsi" w:hAnsiTheme="minorHAnsi"/>
          <w:color w:val="000000" w:themeColor="text1"/>
        </w:rPr>
        <w:t xml:space="preserve">lub ze środków publicznych </w:t>
      </w:r>
      <w:r w:rsidR="00A361D4" w:rsidRPr="00DF45F7">
        <w:rPr>
          <w:rFonts w:asciiTheme="minorHAnsi" w:hAnsiTheme="minorHAnsi"/>
          <w:color w:val="000000" w:themeColor="text1"/>
        </w:rPr>
        <w:t>z innych tytułów niż niniejsza Umowa oraz oświadcza, że w kosztach Prac B+R prowadzonych</w:t>
      </w:r>
      <w:r w:rsidR="00087A26" w:rsidRPr="00DF45F7">
        <w:rPr>
          <w:rFonts w:asciiTheme="minorHAnsi" w:hAnsiTheme="minorHAnsi"/>
          <w:color w:val="000000" w:themeColor="text1"/>
        </w:rPr>
        <w:t xml:space="preserve"> w</w:t>
      </w:r>
      <w:r w:rsidR="00A361D4" w:rsidRPr="00DF45F7">
        <w:rPr>
          <w:rFonts w:asciiTheme="minorHAnsi" w:hAnsiTheme="minorHAnsi"/>
          <w:color w:val="000000" w:themeColor="text1"/>
        </w:rPr>
        <w:t xml:space="preserve"> ramach </w:t>
      </w:r>
      <w:r w:rsidR="00CB79C2"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00A361D4" w:rsidRPr="00DF45F7">
        <w:rPr>
          <w:rFonts w:asciiTheme="minorHAnsi" w:hAnsiTheme="minorHAnsi"/>
          <w:color w:val="000000" w:themeColor="text1"/>
        </w:rPr>
        <w:t xml:space="preserve">i </w:t>
      </w:r>
      <w:r w:rsidR="004F64A8" w:rsidRPr="00DF45F7">
        <w:rPr>
          <w:rFonts w:asciiTheme="minorHAnsi" w:hAnsiTheme="minorHAnsi"/>
          <w:color w:val="000000" w:themeColor="text1"/>
        </w:rPr>
        <w:t>Etapu II</w:t>
      </w:r>
      <w:r w:rsidR="00CB79C2" w:rsidRPr="00DF45F7">
        <w:rPr>
          <w:rFonts w:asciiTheme="minorHAnsi" w:hAnsiTheme="minorHAnsi"/>
          <w:color w:val="000000" w:themeColor="text1"/>
        </w:rPr>
        <w:t xml:space="preserve"> </w:t>
      </w:r>
      <w:r w:rsidR="00A361D4" w:rsidRPr="00DF45F7">
        <w:rPr>
          <w:rFonts w:asciiTheme="minorHAnsi" w:hAnsiTheme="minorHAnsi"/>
          <w:color w:val="000000" w:themeColor="text1"/>
        </w:rPr>
        <w:t xml:space="preserve">nie uwzględni Prac B+R, na które uzyskał wcześniej dofinansowanie lub na których dofinansowanie </w:t>
      </w:r>
      <w:bookmarkStart w:id="104" w:name="_Hlk497406464"/>
      <w:r w:rsidR="00A361D4" w:rsidRPr="00DF45F7">
        <w:rPr>
          <w:rFonts w:asciiTheme="minorHAnsi" w:hAnsiTheme="minorHAnsi"/>
          <w:color w:val="000000" w:themeColor="text1"/>
        </w:rPr>
        <w:t xml:space="preserve">ubiega się, a które to dofinansowanie pochodzi </w:t>
      </w:r>
      <w:bookmarkEnd w:id="104"/>
      <w:r w:rsidR="00A361D4" w:rsidRPr="00DF45F7">
        <w:rPr>
          <w:rFonts w:asciiTheme="minorHAnsi" w:hAnsiTheme="minorHAnsi"/>
          <w:color w:val="000000" w:themeColor="text1"/>
        </w:rPr>
        <w:t>ze środków publicznych lub z budżetu Unii Europejskiej</w:t>
      </w:r>
      <w:r w:rsidR="00A361D4" w:rsidRPr="00DF45F7">
        <w:rPr>
          <w:rFonts w:asciiTheme="minorHAnsi" w:hAnsiTheme="minorHAnsi" w:cstheme="minorHAnsi"/>
          <w:color w:val="000000" w:themeColor="text1"/>
        </w:rPr>
        <w:t>, bez uprzedniej zgody NCBR (wyrażonej w formie pisemnej pod rygorem nieważności), przy czym obowiązywać będzie zasada, że:</w:t>
      </w:r>
      <w:bookmarkEnd w:id="103"/>
    </w:p>
    <w:p w14:paraId="74F7D8BA" w14:textId="77777777" w:rsidR="00A361D4" w:rsidRPr="00DF45F7" w:rsidRDefault="00A361D4" w:rsidP="00B11AA8">
      <w:pPr>
        <w:pStyle w:val="Akapitzlist"/>
        <w:numPr>
          <w:ilvl w:val="0"/>
          <w:numId w:val="39"/>
        </w:numPr>
        <w:spacing w:before="60" w:after="60"/>
        <w:ind w:left="1134"/>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wyniki prac sfinansowanych ze źródeł, o których mowa w zdaniu poprzednim mogą być </w:t>
      </w:r>
      <w:r w:rsidR="003B65E5" w:rsidRPr="00DF45F7">
        <w:rPr>
          <w:rFonts w:asciiTheme="minorHAnsi" w:hAnsiTheme="minorHAnsi" w:cstheme="minorHAnsi"/>
          <w:color w:val="000000" w:themeColor="text1"/>
        </w:rPr>
        <w:t xml:space="preserve">wykorzystane </w:t>
      </w:r>
      <w:r w:rsidRPr="00DF45F7">
        <w:rPr>
          <w:rFonts w:asciiTheme="minorHAnsi" w:hAnsiTheme="minorHAnsi" w:cstheme="minorHAnsi"/>
          <w:color w:val="000000" w:themeColor="text1"/>
        </w:rPr>
        <w:t xml:space="preserve">dla potrzeb osiągnięcia celu </w:t>
      </w:r>
      <w:r w:rsidR="008F52D2" w:rsidRPr="00DF45F7">
        <w:rPr>
          <w:rFonts w:asciiTheme="minorHAnsi" w:hAnsiTheme="minorHAnsi" w:cstheme="minorHAnsi"/>
          <w:color w:val="000000" w:themeColor="text1"/>
        </w:rPr>
        <w:t>Przedsięwzięcia</w:t>
      </w:r>
      <w:r w:rsidRPr="00DF45F7">
        <w:rPr>
          <w:rFonts w:asciiTheme="minorHAnsi" w:hAnsiTheme="minorHAnsi" w:cstheme="minorHAnsi"/>
          <w:color w:val="000000" w:themeColor="text1"/>
        </w:rPr>
        <w:t xml:space="preserve">, jednakże </w:t>
      </w:r>
      <w:r w:rsidR="00F161A8" w:rsidRPr="00DF45F7">
        <w:rPr>
          <w:rFonts w:asciiTheme="minorHAnsi" w:hAnsiTheme="minorHAnsi" w:cstheme="minorHAnsi"/>
          <w:color w:val="000000" w:themeColor="text1"/>
        </w:rPr>
        <w:t xml:space="preserve">Wykonawca </w:t>
      </w:r>
      <w:r w:rsidR="00A71552" w:rsidRPr="00DF45F7">
        <w:rPr>
          <w:rFonts w:asciiTheme="minorHAnsi" w:hAnsiTheme="minorHAnsi" w:cstheme="minorHAnsi"/>
          <w:color w:val="000000" w:themeColor="text1"/>
        </w:rPr>
        <w:t xml:space="preserve">zrezygnuje z </w:t>
      </w:r>
      <w:r w:rsidR="00642378" w:rsidRPr="00DF45F7">
        <w:rPr>
          <w:rFonts w:asciiTheme="minorHAnsi" w:hAnsiTheme="minorHAnsi" w:cstheme="minorHAnsi"/>
          <w:color w:val="000000" w:themeColor="text1"/>
        </w:rPr>
        <w:t>wynagrodzeni</w:t>
      </w:r>
      <w:r w:rsidR="00A71552" w:rsidRPr="00DF45F7">
        <w:rPr>
          <w:rFonts w:asciiTheme="minorHAnsi" w:hAnsiTheme="minorHAnsi" w:cstheme="minorHAnsi"/>
          <w:color w:val="000000" w:themeColor="text1"/>
        </w:rPr>
        <w:t>a</w:t>
      </w:r>
      <w:r w:rsidR="00642378" w:rsidRPr="00DF45F7">
        <w:rPr>
          <w:rFonts w:asciiTheme="minorHAnsi" w:hAnsiTheme="minorHAnsi" w:cstheme="minorHAnsi"/>
          <w:color w:val="000000" w:themeColor="text1"/>
        </w:rPr>
        <w:t xml:space="preserve"> </w:t>
      </w:r>
      <w:r w:rsidRPr="00DF45F7">
        <w:rPr>
          <w:rFonts w:asciiTheme="minorHAnsi" w:hAnsiTheme="minorHAnsi" w:cstheme="minorHAnsi"/>
          <w:color w:val="000000" w:themeColor="text1"/>
        </w:rPr>
        <w:t>Prac B+R w zakresie</w:t>
      </w:r>
      <w:r w:rsidR="0094581A" w:rsidRPr="00DF45F7">
        <w:rPr>
          <w:rFonts w:asciiTheme="minorHAnsi" w:hAnsiTheme="minorHAnsi" w:cstheme="minorHAnsi"/>
          <w:color w:val="000000" w:themeColor="text1"/>
        </w:rPr>
        <w:t>, w</w:t>
      </w:r>
      <w:r w:rsidRPr="00DF45F7">
        <w:rPr>
          <w:rFonts w:asciiTheme="minorHAnsi" w:hAnsiTheme="minorHAnsi" w:cstheme="minorHAnsi"/>
          <w:color w:val="000000" w:themeColor="text1"/>
        </w:rPr>
        <w:t xml:space="preserve"> jakim zostały sfinansowane z innych źródeł</w:t>
      </w:r>
      <w:r w:rsidR="00A71552" w:rsidRPr="00DF45F7">
        <w:rPr>
          <w:rFonts w:asciiTheme="minorHAnsi" w:hAnsiTheme="minorHAnsi" w:cstheme="minorHAnsi"/>
          <w:color w:val="000000" w:themeColor="text1"/>
        </w:rPr>
        <w:t xml:space="preserve"> pochodzących ze środków publicznych lub budżetu Unii Europejskiej</w:t>
      </w:r>
      <w:r w:rsidRPr="00DF45F7">
        <w:rPr>
          <w:rFonts w:asciiTheme="minorHAnsi" w:hAnsiTheme="minorHAnsi" w:cstheme="minorHAnsi"/>
          <w:color w:val="000000" w:themeColor="text1"/>
        </w:rPr>
        <w:t>,</w:t>
      </w:r>
    </w:p>
    <w:p w14:paraId="63423D05" w14:textId="0F3FD13B" w:rsidR="00A361D4" w:rsidRDefault="00A361D4" w:rsidP="00B11AA8">
      <w:pPr>
        <w:pStyle w:val="Akapitzlist"/>
        <w:numPr>
          <w:ilvl w:val="0"/>
          <w:numId w:val="39"/>
        </w:numPr>
        <w:spacing w:before="60" w:after="60"/>
        <w:ind w:left="1134"/>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jeżeli </w:t>
      </w:r>
      <w:r w:rsidR="00E1552F" w:rsidRPr="00DF45F7">
        <w:rPr>
          <w:rFonts w:asciiTheme="minorHAnsi" w:hAnsiTheme="minorHAnsi" w:cstheme="minorHAnsi"/>
          <w:color w:val="000000" w:themeColor="text1"/>
        </w:rPr>
        <w:t xml:space="preserve">rozwój produktu </w:t>
      </w:r>
      <w:r w:rsidRPr="00DF45F7">
        <w:rPr>
          <w:rFonts w:asciiTheme="minorHAnsi" w:hAnsiTheme="minorHAnsi" w:cstheme="minorHAnsi"/>
          <w:color w:val="000000" w:themeColor="text1"/>
        </w:rPr>
        <w:t xml:space="preserve">będzie wymagał adaptacji prac sfinansowanych ze źródeł, </w:t>
      </w:r>
      <w:r w:rsidR="00E1552F" w:rsidRPr="00DF45F7">
        <w:rPr>
          <w:rFonts w:asciiTheme="minorHAnsi" w:hAnsiTheme="minorHAnsi" w:cstheme="minorHAnsi"/>
          <w:color w:val="000000" w:themeColor="text1"/>
        </w:rPr>
        <w:br/>
      </w:r>
      <w:r w:rsidRPr="00DF45F7">
        <w:rPr>
          <w:rFonts w:asciiTheme="minorHAnsi" w:hAnsiTheme="minorHAnsi" w:cstheme="minorHAnsi"/>
          <w:color w:val="000000" w:themeColor="text1"/>
        </w:rPr>
        <w:t xml:space="preserve">o których mowa powyżej, a </w:t>
      </w:r>
      <w:r w:rsidR="00F161A8" w:rsidRPr="00DF45F7">
        <w:rPr>
          <w:rFonts w:asciiTheme="minorHAnsi" w:hAnsiTheme="minorHAnsi" w:cstheme="minorHAnsi"/>
          <w:color w:val="000000" w:themeColor="text1"/>
        </w:rPr>
        <w:t>Wy</w:t>
      </w:r>
      <w:r w:rsidR="007651FF" w:rsidRPr="00DF45F7">
        <w:rPr>
          <w:rFonts w:asciiTheme="minorHAnsi" w:hAnsiTheme="minorHAnsi" w:cstheme="minorHAnsi"/>
          <w:color w:val="000000" w:themeColor="text1"/>
        </w:rPr>
        <w:t>kona</w:t>
      </w:r>
      <w:r w:rsidR="00F161A8" w:rsidRPr="00DF45F7">
        <w:rPr>
          <w:rFonts w:asciiTheme="minorHAnsi" w:hAnsiTheme="minorHAnsi" w:cstheme="minorHAnsi"/>
          <w:color w:val="000000" w:themeColor="text1"/>
        </w:rPr>
        <w:t xml:space="preserve">wca </w:t>
      </w:r>
      <w:r w:rsidRPr="00DF45F7">
        <w:rPr>
          <w:rFonts w:asciiTheme="minorHAnsi" w:hAnsiTheme="minorHAnsi" w:cstheme="minorHAnsi"/>
          <w:color w:val="000000" w:themeColor="text1"/>
        </w:rPr>
        <w:t xml:space="preserve">na odpowiednim etapie wykaże sposób </w:t>
      </w:r>
      <w:r w:rsidR="00E1552F" w:rsidRPr="00DF45F7">
        <w:rPr>
          <w:rFonts w:asciiTheme="minorHAnsi" w:hAnsiTheme="minorHAnsi" w:cstheme="minorHAnsi"/>
          <w:color w:val="000000" w:themeColor="text1"/>
        </w:rPr>
        <w:br/>
      </w:r>
      <w:r w:rsidRPr="00DF45F7">
        <w:rPr>
          <w:rFonts w:asciiTheme="minorHAnsi" w:hAnsiTheme="minorHAnsi" w:cstheme="minorHAnsi"/>
          <w:color w:val="000000" w:themeColor="text1"/>
        </w:rPr>
        <w:t xml:space="preserve">i koszty takiej adaptacji, </w:t>
      </w:r>
      <w:r w:rsidR="00A71552" w:rsidRPr="00DF45F7">
        <w:rPr>
          <w:rFonts w:asciiTheme="minorHAnsi" w:hAnsiTheme="minorHAnsi" w:cstheme="minorHAnsi"/>
          <w:color w:val="000000" w:themeColor="text1"/>
        </w:rPr>
        <w:t xml:space="preserve">wynagrodzeniem </w:t>
      </w:r>
      <w:r w:rsidRPr="00DF45F7">
        <w:rPr>
          <w:rFonts w:asciiTheme="minorHAnsi" w:hAnsiTheme="minorHAnsi" w:cstheme="minorHAnsi"/>
          <w:color w:val="000000" w:themeColor="text1"/>
        </w:rPr>
        <w:t>mogą być objęte wyłącznie koszty tej adaptacji</w:t>
      </w:r>
      <w:bookmarkEnd w:id="102"/>
      <w:r w:rsidR="00177F5C" w:rsidRPr="00DF45F7">
        <w:rPr>
          <w:rFonts w:asciiTheme="minorHAnsi" w:hAnsiTheme="minorHAnsi" w:cstheme="minorHAnsi"/>
          <w:color w:val="000000" w:themeColor="text1"/>
        </w:rPr>
        <w:t>,</w:t>
      </w:r>
      <w:r w:rsidR="00A20208" w:rsidRPr="00DF45F7">
        <w:rPr>
          <w:rFonts w:asciiTheme="minorHAnsi" w:hAnsiTheme="minorHAnsi" w:cstheme="minorHAnsi"/>
          <w:color w:val="000000" w:themeColor="text1"/>
        </w:rPr>
        <w:t xml:space="preserve"> które zostaną przez Wykonawcę wyodrębnione w dokumentacji księgowej</w:t>
      </w:r>
      <w:r w:rsidR="00AE65C7">
        <w:rPr>
          <w:rFonts w:asciiTheme="minorHAnsi" w:hAnsiTheme="minorHAnsi" w:cstheme="minorHAnsi"/>
          <w:color w:val="000000" w:themeColor="text1"/>
        </w:rPr>
        <w:t>.</w:t>
      </w:r>
    </w:p>
    <w:p w14:paraId="1E4A81CD" w14:textId="6926AF1E" w:rsidR="00AE65C7" w:rsidRPr="00AE65C7" w:rsidRDefault="00AE65C7" w:rsidP="00B11AA8">
      <w:pPr>
        <w:spacing w:before="60" w:after="60"/>
        <w:ind w:left="774"/>
        <w:jc w:val="both"/>
        <w:rPr>
          <w:rFonts w:asciiTheme="minorHAnsi" w:hAnsiTheme="minorHAnsi" w:cstheme="minorHAnsi"/>
          <w:color w:val="000000" w:themeColor="text1"/>
        </w:rPr>
      </w:pPr>
      <w:r>
        <w:rPr>
          <w:rFonts w:asciiTheme="minorHAnsi" w:hAnsiTheme="minorHAnsi" w:cstheme="minorHAnsi"/>
          <w:color w:val="000000" w:themeColor="text1"/>
        </w:rPr>
        <w:t>Wykonawca</w:t>
      </w:r>
      <w:r w:rsidR="00DA11B2">
        <w:rPr>
          <w:rFonts w:asciiTheme="minorHAnsi" w:hAnsiTheme="minorHAnsi" w:cstheme="minorHAnsi"/>
          <w:color w:val="000000" w:themeColor="text1"/>
        </w:rPr>
        <w:t>, w ramach dzielenia korzyści i ryzyka związ</w:t>
      </w:r>
      <w:r w:rsidR="00AA4993">
        <w:rPr>
          <w:rFonts w:asciiTheme="minorHAnsi" w:hAnsiTheme="minorHAnsi" w:cstheme="minorHAnsi"/>
          <w:color w:val="000000" w:themeColor="text1"/>
        </w:rPr>
        <w:t>a</w:t>
      </w:r>
      <w:r w:rsidR="00DA11B2">
        <w:rPr>
          <w:rFonts w:asciiTheme="minorHAnsi" w:hAnsiTheme="minorHAnsi" w:cstheme="minorHAnsi"/>
          <w:color w:val="000000" w:themeColor="text1"/>
        </w:rPr>
        <w:t>nego z realizacją Umowy,</w:t>
      </w:r>
      <w:r>
        <w:rPr>
          <w:rFonts w:asciiTheme="minorHAnsi" w:hAnsiTheme="minorHAnsi" w:cstheme="minorHAnsi"/>
          <w:color w:val="000000" w:themeColor="text1"/>
        </w:rPr>
        <w:t xml:space="preserve"> może </w:t>
      </w:r>
      <w:r w:rsidR="00DA47AD">
        <w:rPr>
          <w:rFonts w:asciiTheme="minorHAnsi" w:hAnsiTheme="minorHAnsi" w:cstheme="minorHAnsi"/>
          <w:color w:val="000000" w:themeColor="text1"/>
        </w:rPr>
        <w:t xml:space="preserve">bez zgody NCBR </w:t>
      </w:r>
      <w:r>
        <w:rPr>
          <w:rFonts w:asciiTheme="minorHAnsi" w:hAnsiTheme="minorHAnsi" w:cstheme="minorHAnsi"/>
          <w:color w:val="000000" w:themeColor="text1"/>
        </w:rPr>
        <w:t xml:space="preserve">sfinansować działania objęte Harmonogramem Rzeczowo-Finansowym dla Etapu II w części odpowiadającej nie więcej niż 25% </w:t>
      </w:r>
      <w:r w:rsidR="00632AC5">
        <w:rPr>
          <w:rFonts w:asciiTheme="minorHAnsi" w:hAnsiTheme="minorHAnsi" w:cstheme="minorHAnsi"/>
          <w:color w:val="000000" w:themeColor="text1"/>
        </w:rPr>
        <w:t xml:space="preserve">łącznej wartości budżetu Etapu II </w:t>
      </w:r>
      <w:r w:rsidR="009F33B7">
        <w:rPr>
          <w:rFonts w:asciiTheme="minorHAnsi" w:hAnsiTheme="minorHAnsi" w:cstheme="minorHAnsi"/>
          <w:color w:val="000000" w:themeColor="text1"/>
        </w:rPr>
        <w:t xml:space="preserve">(obejmującego wynagrodzenie brutto płatne przez NCBR oraz środki pochodzące z innych źródeł) </w:t>
      </w:r>
      <w:r>
        <w:rPr>
          <w:rFonts w:asciiTheme="minorHAnsi" w:hAnsiTheme="minorHAnsi" w:cstheme="minorHAnsi"/>
          <w:color w:val="000000" w:themeColor="text1"/>
        </w:rPr>
        <w:t xml:space="preserve">ze wszelkich źródeł, w tym środków własnych, środków pozyskanych od podmiotów powiązanych lub instytucji  finansowych lub </w:t>
      </w:r>
      <w:r w:rsidRPr="00DF45F7">
        <w:rPr>
          <w:rFonts w:asciiTheme="minorHAnsi" w:hAnsiTheme="minorHAnsi"/>
          <w:color w:val="000000" w:themeColor="text1"/>
        </w:rPr>
        <w:t>pochodzących z budżetu Unii Europejskiej lub ze środków publicznych z innych tytułów niż niniejsza Umowa</w:t>
      </w:r>
      <w:r w:rsidR="00DA47AD">
        <w:rPr>
          <w:rFonts w:asciiTheme="minorHAnsi" w:hAnsiTheme="minorHAnsi"/>
          <w:color w:val="000000" w:themeColor="text1"/>
        </w:rPr>
        <w:t>;</w:t>
      </w:r>
    </w:p>
    <w:p w14:paraId="7F2BE6EB" w14:textId="1E661EF0"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bookmarkStart w:id="105" w:name="_Ref52699068"/>
      <w:r w:rsidRPr="00DF45F7">
        <w:rPr>
          <w:rFonts w:asciiTheme="minorHAnsi" w:hAnsiTheme="minorHAnsi"/>
          <w:color w:val="000000" w:themeColor="text1"/>
        </w:rPr>
        <w:t>każdy przejaw Wyników Prac B+R utrwali w postaci Dokumentacji B+R</w:t>
      </w:r>
      <w:r w:rsidR="00B57AB1" w:rsidRPr="00DF45F7">
        <w:rPr>
          <w:rFonts w:asciiTheme="minorHAnsi" w:hAnsiTheme="minorHAnsi"/>
          <w:color w:val="000000" w:themeColor="text1"/>
        </w:rPr>
        <w:t xml:space="preserve"> zgodnie z </w:t>
      </w:r>
      <w:r w:rsidR="00DF45F7">
        <w:rPr>
          <w:rFonts w:asciiTheme="minorHAnsi" w:hAnsiTheme="minorHAnsi"/>
          <w:color w:val="000000" w:themeColor="text1"/>
        </w:rPr>
        <w:fldChar w:fldCharType="begin"/>
      </w:r>
      <w:r w:rsidR="00DF45F7">
        <w:rPr>
          <w:rFonts w:asciiTheme="minorHAnsi" w:hAnsiTheme="minorHAnsi"/>
          <w:color w:val="000000" w:themeColor="text1"/>
        </w:rPr>
        <w:instrText xml:space="preserve"> REF _Ref69139558 \n \h </w:instrText>
      </w:r>
      <w:r w:rsidR="00DF45F7">
        <w:rPr>
          <w:rFonts w:asciiTheme="minorHAnsi" w:hAnsiTheme="minorHAnsi"/>
          <w:color w:val="000000" w:themeColor="text1"/>
        </w:rPr>
      </w:r>
      <w:r w:rsidR="00DF45F7">
        <w:rPr>
          <w:rFonts w:asciiTheme="minorHAnsi" w:hAnsiTheme="minorHAnsi"/>
          <w:color w:val="000000" w:themeColor="text1"/>
        </w:rPr>
        <w:fldChar w:fldCharType="separate"/>
      </w:r>
      <w:r w:rsidR="004921E9">
        <w:rPr>
          <w:rFonts w:asciiTheme="minorHAnsi" w:hAnsiTheme="minorHAnsi"/>
          <w:color w:val="000000" w:themeColor="text1"/>
        </w:rPr>
        <w:t>ART. 27</w:t>
      </w:r>
      <w:r w:rsidR="00DF45F7">
        <w:rPr>
          <w:rFonts w:asciiTheme="minorHAnsi" w:hAnsiTheme="minorHAnsi"/>
          <w:color w:val="000000" w:themeColor="text1"/>
        </w:rPr>
        <w:fldChar w:fldCharType="end"/>
      </w:r>
      <w:r w:rsidR="00DF45F7">
        <w:rPr>
          <w:rFonts w:asciiTheme="minorHAnsi" w:hAnsiTheme="minorHAnsi"/>
          <w:color w:val="000000" w:themeColor="text1"/>
        </w:rPr>
        <w:t xml:space="preserve"> </w:t>
      </w:r>
      <w:r w:rsidR="00DF45F7">
        <w:rPr>
          <w:rFonts w:asciiTheme="minorHAnsi" w:hAnsiTheme="minorHAnsi"/>
          <w:color w:val="000000" w:themeColor="text1"/>
        </w:rPr>
        <w:fldChar w:fldCharType="begin"/>
      </w:r>
      <w:r w:rsidR="00DF45F7">
        <w:rPr>
          <w:rFonts w:asciiTheme="minorHAnsi" w:hAnsiTheme="minorHAnsi"/>
          <w:color w:val="000000" w:themeColor="text1"/>
        </w:rPr>
        <w:instrText xml:space="preserve"> REF _Ref69139563 \n \h </w:instrText>
      </w:r>
      <w:r w:rsidR="00DF45F7">
        <w:rPr>
          <w:rFonts w:asciiTheme="minorHAnsi" w:hAnsiTheme="minorHAnsi"/>
          <w:color w:val="000000" w:themeColor="text1"/>
        </w:rPr>
      </w:r>
      <w:r w:rsidR="00DF45F7">
        <w:rPr>
          <w:rFonts w:asciiTheme="minorHAnsi" w:hAnsiTheme="minorHAnsi"/>
          <w:color w:val="000000" w:themeColor="text1"/>
        </w:rPr>
        <w:fldChar w:fldCharType="separate"/>
      </w:r>
      <w:r w:rsidR="004921E9">
        <w:rPr>
          <w:rFonts w:asciiTheme="minorHAnsi" w:hAnsiTheme="minorHAnsi"/>
          <w:color w:val="000000" w:themeColor="text1"/>
        </w:rPr>
        <w:t>§8</w:t>
      </w:r>
      <w:r w:rsidR="00DF45F7">
        <w:rPr>
          <w:rFonts w:asciiTheme="minorHAnsi" w:hAnsiTheme="minorHAnsi"/>
          <w:color w:val="000000" w:themeColor="text1"/>
        </w:rPr>
        <w:fldChar w:fldCharType="end"/>
      </w:r>
      <w:r w:rsidR="005D4869" w:rsidRPr="00DF45F7">
        <w:rPr>
          <w:rFonts w:asciiTheme="minorHAnsi" w:hAnsiTheme="minorHAnsi"/>
          <w:color w:val="000000" w:themeColor="text1"/>
        </w:rPr>
        <w:t>, niezależnie od tego czy dany element Dokumentacji B+R jest przekazywany NCBR w ramach Wyników Prac Etapu</w:t>
      </w:r>
      <w:r w:rsidR="00362A49" w:rsidRPr="00DF45F7">
        <w:rPr>
          <w:rFonts w:asciiTheme="minorHAnsi" w:hAnsiTheme="minorHAnsi"/>
          <w:color w:val="000000" w:themeColor="text1"/>
        </w:rPr>
        <w:t>;</w:t>
      </w:r>
      <w:bookmarkEnd w:id="105"/>
      <w:r w:rsidR="00A731C2" w:rsidRPr="00DF45F7">
        <w:rPr>
          <w:rFonts w:asciiTheme="minorHAnsi" w:hAnsiTheme="minorHAnsi"/>
          <w:color w:val="000000" w:themeColor="text1"/>
        </w:rPr>
        <w:t xml:space="preserve"> </w:t>
      </w:r>
    </w:p>
    <w:p w14:paraId="5246BA1C" w14:textId="5AC80B64" w:rsidR="00A361D4" w:rsidRPr="00DF45F7" w:rsidRDefault="004F74FF"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będzie wykonywał</w:t>
      </w:r>
      <w:r w:rsidR="00A361D4" w:rsidRPr="00DF45F7">
        <w:rPr>
          <w:rFonts w:asciiTheme="minorHAnsi" w:hAnsiTheme="minorHAnsi"/>
          <w:color w:val="000000" w:themeColor="text1"/>
        </w:rPr>
        <w:t xml:space="preserve"> Prac</w:t>
      </w:r>
      <w:r w:rsidRPr="00DF45F7">
        <w:rPr>
          <w:rFonts w:asciiTheme="minorHAnsi" w:hAnsiTheme="minorHAnsi"/>
          <w:color w:val="000000" w:themeColor="text1"/>
        </w:rPr>
        <w:t>e</w:t>
      </w:r>
      <w:r w:rsidR="00A361D4" w:rsidRPr="00DF45F7">
        <w:rPr>
          <w:rFonts w:asciiTheme="minorHAnsi" w:hAnsiTheme="minorHAnsi"/>
          <w:color w:val="000000" w:themeColor="text1"/>
        </w:rPr>
        <w:t xml:space="preserve"> B+R, w tym przygotowanie</w:t>
      </w:r>
      <w:r w:rsidR="00C12D38" w:rsidRPr="00DF45F7">
        <w:rPr>
          <w:rFonts w:asciiTheme="minorHAnsi" w:hAnsiTheme="minorHAnsi"/>
          <w:color w:val="000000" w:themeColor="text1"/>
        </w:rPr>
        <w:t xml:space="preserve"> </w:t>
      </w:r>
      <w:r w:rsidR="006F089A" w:rsidRPr="00DF45F7">
        <w:rPr>
          <w:rFonts w:asciiTheme="minorHAnsi" w:hAnsiTheme="minorHAnsi"/>
          <w:color w:val="000000" w:themeColor="text1"/>
        </w:rPr>
        <w:t xml:space="preserve">Wyników Prac Etapu, </w:t>
      </w:r>
      <w:r w:rsidR="00E1552F" w:rsidRPr="00DF45F7">
        <w:rPr>
          <w:rFonts w:asciiTheme="minorHAnsi" w:hAnsiTheme="minorHAnsi"/>
          <w:color w:val="000000" w:themeColor="text1"/>
        </w:rPr>
        <w:t xml:space="preserve">dokumentacji, o której mowa </w:t>
      </w:r>
      <w:r w:rsidR="00506DF3" w:rsidRPr="00DF45F7">
        <w:rPr>
          <w:rFonts w:asciiTheme="minorHAnsi" w:hAnsiTheme="minorHAnsi"/>
          <w:color w:val="000000" w:themeColor="text1"/>
        </w:rPr>
        <w:t xml:space="preserve">w pkt </w:t>
      </w:r>
      <w:r w:rsidR="006F089A" w:rsidRPr="00DF45F7">
        <w:rPr>
          <w:rFonts w:asciiTheme="minorHAnsi" w:hAnsiTheme="minorHAnsi"/>
          <w:color w:val="000000" w:themeColor="text1"/>
        </w:rPr>
        <w:fldChar w:fldCharType="begin"/>
      </w:r>
      <w:r w:rsidR="006F089A" w:rsidRPr="00DF45F7">
        <w:rPr>
          <w:rFonts w:asciiTheme="minorHAnsi" w:hAnsiTheme="minorHAnsi"/>
          <w:color w:val="000000" w:themeColor="text1"/>
        </w:rPr>
        <w:instrText xml:space="preserve"> REF _Ref52699068 \n \h </w:instrText>
      </w:r>
      <w:r w:rsidR="00862665" w:rsidRPr="00DF45F7">
        <w:rPr>
          <w:rFonts w:asciiTheme="minorHAnsi" w:hAnsiTheme="minorHAnsi"/>
          <w:color w:val="000000" w:themeColor="text1"/>
        </w:rPr>
        <w:instrText xml:space="preserve"> \* MERGEFORMAT </w:instrText>
      </w:r>
      <w:r w:rsidR="006F089A" w:rsidRPr="00DF45F7">
        <w:rPr>
          <w:rFonts w:asciiTheme="minorHAnsi" w:hAnsiTheme="minorHAnsi"/>
          <w:color w:val="000000" w:themeColor="text1"/>
        </w:rPr>
      </w:r>
      <w:r w:rsidR="006F089A"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6F089A" w:rsidRPr="00DF45F7">
        <w:rPr>
          <w:rFonts w:asciiTheme="minorHAnsi" w:hAnsiTheme="minorHAnsi"/>
          <w:color w:val="000000" w:themeColor="text1"/>
        </w:rPr>
        <w:fldChar w:fldCharType="end"/>
      </w:r>
      <w:r w:rsidR="00506DF3" w:rsidRPr="00DF45F7">
        <w:rPr>
          <w:rFonts w:asciiTheme="minorHAnsi" w:hAnsiTheme="minorHAnsi"/>
          <w:color w:val="000000" w:themeColor="text1"/>
        </w:rPr>
        <w:t xml:space="preserve"> oraz </w:t>
      </w:r>
      <w:r w:rsidR="00E1552F" w:rsidRPr="00DF45F7">
        <w:rPr>
          <w:rFonts w:asciiTheme="minorHAnsi" w:hAnsiTheme="minorHAnsi"/>
          <w:color w:val="000000" w:themeColor="text1"/>
        </w:rPr>
        <w:t xml:space="preserve">opracowanie i </w:t>
      </w:r>
      <w:r w:rsidR="00897F46" w:rsidRPr="00DF45F7">
        <w:rPr>
          <w:rFonts w:asciiTheme="minorHAnsi" w:hAnsiTheme="minorHAnsi"/>
          <w:color w:val="000000" w:themeColor="text1"/>
        </w:rPr>
        <w:t xml:space="preserve">wybudowanie </w:t>
      </w:r>
      <w:r w:rsidR="006F089A" w:rsidRPr="00DF45F7">
        <w:rPr>
          <w:rFonts w:asciiTheme="minorHAnsi" w:hAnsiTheme="minorHAnsi"/>
          <w:color w:val="000000" w:themeColor="text1"/>
        </w:rPr>
        <w:t xml:space="preserve">Demonstratora </w:t>
      </w:r>
      <w:r w:rsidR="00A361D4" w:rsidRPr="00DF45F7">
        <w:rPr>
          <w:rFonts w:asciiTheme="minorHAnsi" w:hAnsiTheme="minorHAnsi"/>
          <w:color w:val="000000" w:themeColor="text1"/>
        </w:rPr>
        <w:t>nastąpi</w:t>
      </w:r>
      <w:r w:rsidRPr="00DF45F7">
        <w:rPr>
          <w:rFonts w:asciiTheme="minorHAnsi" w:hAnsiTheme="minorHAnsi"/>
          <w:color w:val="000000" w:themeColor="text1"/>
        </w:rPr>
        <w:t xml:space="preserve"> </w:t>
      </w:r>
      <w:r w:rsidR="00A361D4" w:rsidRPr="00DF45F7">
        <w:rPr>
          <w:rFonts w:asciiTheme="minorHAnsi" w:hAnsiTheme="minorHAnsi"/>
          <w:color w:val="000000" w:themeColor="text1"/>
        </w:rPr>
        <w:t>z uwzględnieniem postanowień Umowy</w:t>
      </w:r>
      <w:r w:rsidR="00B57AB1" w:rsidRPr="00DF45F7">
        <w:rPr>
          <w:rFonts w:asciiTheme="minorHAnsi" w:hAnsiTheme="minorHAnsi"/>
          <w:color w:val="000000" w:themeColor="text1"/>
        </w:rPr>
        <w:t xml:space="preserve"> i jej </w:t>
      </w:r>
      <w:r w:rsidR="2421E7AE" w:rsidRPr="00DF45F7">
        <w:rPr>
          <w:rFonts w:asciiTheme="minorHAnsi" w:hAnsiTheme="minorHAnsi"/>
          <w:color w:val="000000" w:themeColor="text1"/>
        </w:rPr>
        <w:t>Załączni</w:t>
      </w:r>
      <w:r w:rsidR="00B57AB1" w:rsidRPr="00DF45F7">
        <w:rPr>
          <w:rFonts w:asciiTheme="minorHAnsi" w:hAnsiTheme="minorHAnsi"/>
          <w:color w:val="000000" w:themeColor="text1"/>
        </w:rPr>
        <w:t>ków</w:t>
      </w:r>
      <w:r w:rsidRPr="00DF45F7">
        <w:rPr>
          <w:rFonts w:asciiTheme="minorHAnsi" w:hAnsiTheme="minorHAnsi"/>
          <w:color w:val="000000" w:themeColor="text1"/>
        </w:rPr>
        <w:t xml:space="preserve"> oraz przepisami powszechnie obowiązującego prawa</w:t>
      </w:r>
      <w:r w:rsidR="00C467E7" w:rsidRPr="00DF45F7">
        <w:rPr>
          <w:rFonts w:asciiTheme="minorHAnsi" w:hAnsiTheme="minorHAnsi"/>
          <w:color w:val="000000" w:themeColor="text1"/>
        </w:rPr>
        <w:t>;</w:t>
      </w:r>
    </w:p>
    <w:p w14:paraId="7E5E9E02" w14:textId="03BF0FCF"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posiada wszelkie zdolności i warunki techniczne niezbędne dla prawidłowego wykonania Umowy</w:t>
      </w:r>
      <w:r w:rsidR="006F089A" w:rsidRPr="00DF45F7">
        <w:rPr>
          <w:rFonts w:asciiTheme="minorHAnsi" w:hAnsiTheme="minorHAnsi"/>
          <w:color w:val="000000" w:themeColor="text1"/>
        </w:rPr>
        <w:t xml:space="preserve">, w tym potrzebne do </w:t>
      </w:r>
      <w:r w:rsidR="00897F46" w:rsidRPr="00DF45F7">
        <w:rPr>
          <w:rFonts w:asciiTheme="minorHAnsi" w:hAnsiTheme="minorHAnsi"/>
          <w:color w:val="000000" w:themeColor="text1"/>
        </w:rPr>
        <w:t>wybudowania</w:t>
      </w:r>
      <w:r w:rsidR="00897F46" w:rsidRPr="00DF45F7" w:rsidDel="00897F46">
        <w:rPr>
          <w:rFonts w:asciiTheme="minorHAnsi" w:hAnsiTheme="minorHAnsi"/>
          <w:color w:val="000000" w:themeColor="text1"/>
        </w:rPr>
        <w:t xml:space="preserve"> </w:t>
      </w:r>
      <w:r w:rsidR="006F089A" w:rsidRPr="00DF45F7">
        <w:rPr>
          <w:rFonts w:asciiTheme="minorHAnsi" w:hAnsiTheme="minorHAnsi"/>
          <w:color w:val="000000" w:themeColor="text1"/>
        </w:rPr>
        <w:t>Demonstratora</w:t>
      </w:r>
      <w:r w:rsidR="00715979" w:rsidRPr="00DF45F7">
        <w:rPr>
          <w:rFonts w:asciiTheme="minorHAnsi" w:hAnsiTheme="minorHAnsi"/>
          <w:color w:val="000000" w:themeColor="text1"/>
        </w:rPr>
        <w:t xml:space="preserve"> na warunkach określonych w Regulaminie i w Załącznikach nr 1 i nr 4 do Regulaminu</w:t>
      </w:r>
      <w:r w:rsidR="00C467E7" w:rsidRPr="00DF45F7">
        <w:rPr>
          <w:rFonts w:asciiTheme="minorHAnsi" w:hAnsiTheme="minorHAnsi"/>
          <w:color w:val="000000" w:themeColor="text1"/>
        </w:rPr>
        <w:t>;</w:t>
      </w:r>
    </w:p>
    <w:p w14:paraId="1A98CCA3" w14:textId="7CD3BA39" w:rsidR="00054262" w:rsidRPr="00DF45F7" w:rsidRDefault="00054262"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nie później niż w terminie </w:t>
      </w:r>
      <w:r w:rsidR="00715979" w:rsidRPr="00DF45F7">
        <w:rPr>
          <w:rFonts w:asciiTheme="minorHAnsi" w:hAnsiTheme="minorHAnsi"/>
          <w:color w:val="000000" w:themeColor="text1"/>
        </w:rPr>
        <w:t>wskazanym w Załączniku nr 4 do Regulaminu</w:t>
      </w:r>
      <w:r w:rsidRPr="00DF45F7">
        <w:rPr>
          <w:rFonts w:asciiTheme="minorHAnsi" w:hAnsiTheme="minorHAnsi"/>
          <w:color w:val="000000" w:themeColor="text1"/>
        </w:rPr>
        <w:t xml:space="preserve"> uzyska tytuł prawny do </w:t>
      </w:r>
      <w:r w:rsidR="00DF45F7">
        <w:rPr>
          <w:rFonts w:asciiTheme="minorHAnsi" w:hAnsiTheme="minorHAnsi"/>
          <w:color w:val="000000" w:themeColor="text1"/>
        </w:rPr>
        <w:t>Systemu</w:t>
      </w:r>
      <w:r w:rsidRPr="00DF45F7">
        <w:rPr>
          <w:rFonts w:asciiTheme="minorHAnsi" w:hAnsiTheme="minorHAnsi"/>
          <w:color w:val="000000" w:themeColor="text1"/>
        </w:rPr>
        <w:t xml:space="preserve"> Demonstracyjne</w:t>
      </w:r>
      <w:r w:rsidR="00DF45F7">
        <w:rPr>
          <w:rFonts w:asciiTheme="minorHAnsi" w:hAnsiTheme="minorHAnsi"/>
          <w:color w:val="000000" w:themeColor="text1"/>
        </w:rPr>
        <w:t>go</w:t>
      </w:r>
      <w:r w:rsidRPr="00DF45F7">
        <w:rPr>
          <w:rFonts w:asciiTheme="minorHAnsi" w:hAnsiTheme="minorHAnsi"/>
          <w:color w:val="000000" w:themeColor="text1"/>
        </w:rPr>
        <w:t xml:space="preserve"> </w:t>
      </w:r>
      <w:r w:rsidR="00B82344" w:rsidRPr="00DF45F7">
        <w:rPr>
          <w:rFonts w:asciiTheme="minorHAnsi" w:hAnsiTheme="minorHAnsi"/>
          <w:color w:val="000000" w:themeColor="text1"/>
        </w:rPr>
        <w:t>i będzie miał możliwość realizować swoje zobowiązania wynikające z Umowy</w:t>
      </w:r>
      <w:r w:rsidR="00DF45F7">
        <w:rPr>
          <w:rFonts w:asciiTheme="minorHAnsi" w:hAnsiTheme="minorHAnsi"/>
          <w:color w:val="000000" w:themeColor="text1"/>
        </w:rPr>
        <w:t xml:space="preserve"> związane z Etapem II i Etapem III</w:t>
      </w:r>
      <w:r w:rsidR="00B82344" w:rsidRPr="00DF45F7">
        <w:rPr>
          <w:rFonts w:asciiTheme="minorHAnsi" w:hAnsiTheme="minorHAnsi"/>
          <w:color w:val="000000" w:themeColor="text1"/>
        </w:rPr>
        <w:t>;</w:t>
      </w:r>
    </w:p>
    <w:p w14:paraId="19F76967" w14:textId="77777777"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DF45F7">
        <w:rPr>
          <w:rFonts w:asciiTheme="minorHAnsi" w:hAnsiTheme="minorHAnsi"/>
          <w:color w:val="000000" w:themeColor="text1"/>
        </w:rPr>
        <w:t>;</w:t>
      </w:r>
    </w:p>
    <w:p w14:paraId="439357EE" w14:textId="77777777"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z chwilą zawarcia i wejścia w życie Umowy nie będą zachodziły inne okoliczności, które mogą przeszkodzić prawidłowemu i terminowemu wykonaniu Umowy</w:t>
      </w:r>
      <w:r w:rsidR="00C467E7" w:rsidRPr="00DF45F7">
        <w:rPr>
          <w:rFonts w:asciiTheme="minorHAnsi" w:hAnsiTheme="minorHAnsi"/>
          <w:color w:val="000000" w:themeColor="text1"/>
        </w:rPr>
        <w:t>;</w:t>
      </w:r>
    </w:p>
    <w:p w14:paraId="06A11231" w14:textId="77777777"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lastRenderedPageBreak/>
        <w:t>postanowienia Umowy nie pozostają w sprzeczności z jakąkolwiek inną umową, której jest stroną i nie prowadzą do niewykonania lub nienależytego wykonania postanowień takiej umowy</w:t>
      </w:r>
      <w:r w:rsidR="00C467E7" w:rsidRPr="00DF45F7">
        <w:rPr>
          <w:rFonts w:asciiTheme="minorHAnsi" w:hAnsiTheme="minorHAnsi"/>
          <w:color w:val="000000" w:themeColor="text1"/>
        </w:rPr>
        <w:t>;</w:t>
      </w:r>
    </w:p>
    <w:p w14:paraId="6C439546" w14:textId="77777777"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zostały pozyskane zgody jego organów korporacyjnych oraz wszelkie inne wymagane zgody – jeżeli dotyczy</w:t>
      </w:r>
      <w:r w:rsidR="00C467E7" w:rsidRPr="00DF45F7">
        <w:rPr>
          <w:rFonts w:asciiTheme="minorHAnsi" w:hAnsiTheme="minorHAnsi"/>
          <w:color w:val="000000" w:themeColor="text1"/>
        </w:rPr>
        <w:t>;</w:t>
      </w:r>
    </w:p>
    <w:p w14:paraId="77C29676" w14:textId="415B0470"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przez cały czas trwania Umowy zapewni </w:t>
      </w:r>
      <w:r w:rsidR="00A7502D" w:rsidRPr="00DF45F7">
        <w:rPr>
          <w:rFonts w:asciiTheme="minorHAnsi" w:hAnsiTheme="minorHAnsi"/>
          <w:color w:val="000000" w:themeColor="text1"/>
        </w:rPr>
        <w:t xml:space="preserve">(na podstawie wybranej przez siebie podstawy prawnej współpracy, w szczególności umowy o pracę, umowy zlecenia, itp.) </w:t>
      </w:r>
      <w:r w:rsidRPr="00DF45F7">
        <w:rPr>
          <w:rFonts w:asciiTheme="minorHAnsi" w:hAnsiTheme="minorHAnsi"/>
          <w:color w:val="000000" w:themeColor="text1"/>
        </w:rPr>
        <w:t>niezbędną dla jej wykonania liczbę osób, z których doświadczenia, wiedzy i umiejętności Wykonawca będzie korzystał</w:t>
      </w:r>
      <w:r w:rsidR="00A26331" w:rsidRPr="00DF45F7">
        <w:rPr>
          <w:rFonts w:asciiTheme="minorHAnsi" w:hAnsiTheme="minorHAnsi"/>
          <w:color w:val="000000" w:themeColor="text1"/>
        </w:rPr>
        <w:t xml:space="preserve"> (Zespół </w:t>
      </w:r>
      <w:r w:rsidR="00D16247" w:rsidRPr="00DF45F7">
        <w:rPr>
          <w:rFonts w:asciiTheme="minorHAnsi" w:hAnsiTheme="minorHAnsi"/>
          <w:color w:val="000000" w:themeColor="text1"/>
        </w:rPr>
        <w:t xml:space="preserve">Projektowy </w:t>
      </w:r>
      <w:r w:rsidR="007651FF" w:rsidRPr="00DF45F7">
        <w:rPr>
          <w:rFonts w:asciiTheme="minorHAnsi" w:hAnsiTheme="minorHAnsi"/>
          <w:color w:val="000000" w:themeColor="text1"/>
        </w:rPr>
        <w:t>skierowany do realizacji Przedsięwzięcia</w:t>
      </w:r>
      <w:r w:rsidR="00A26331" w:rsidRPr="00DF45F7">
        <w:rPr>
          <w:rFonts w:asciiTheme="minorHAnsi" w:hAnsiTheme="minorHAnsi"/>
          <w:color w:val="000000" w:themeColor="text1"/>
        </w:rPr>
        <w:t>)</w:t>
      </w:r>
      <w:r w:rsidR="007A0BDF" w:rsidRPr="00DF45F7">
        <w:rPr>
          <w:rFonts w:asciiTheme="minorHAnsi" w:hAnsiTheme="minorHAnsi"/>
          <w:color w:val="000000" w:themeColor="text1"/>
        </w:rPr>
        <w:t>, zaś w przypadku konieczności zmiany członka</w:t>
      </w:r>
      <w:r w:rsidR="007651FF" w:rsidRPr="00DF45F7">
        <w:rPr>
          <w:rFonts w:asciiTheme="minorHAnsi" w:hAnsiTheme="minorHAnsi"/>
          <w:color w:val="000000" w:themeColor="text1"/>
        </w:rPr>
        <w:t xml:space="preserve"> ww.</w:t>
      </w:r>
      <w:r w:rsidR="007A0BDF" w:rsidRPr="00DF45F7">
        <w:rPr>
          <w:rFonts w:asciiTheme="minorHAnsi" w:hAnsiTheme="minorHAnsi"/>
          <w:color w:val="000000" w:themeColor="text1"/>
        </w:rPr>
        <w:t xml:space="preserve"> Zespołu, Wykonawca zapewni na własny koszt i ryzyko nowego członka </w:t>
      </w:r>
      <w:r w:rsidR="007651FF" w:rsidRPr="00DF45F7">
        <w:rPr>
          <w:rFonts w:asciiTheme="minorHAnsi" w:hAnsiTheme="minorHAnsi"/>
          <w:color w:val="000000" w:themeColor="text1"/>
        </w:rPr>
        <w:t xml:space="preserve">ww. </w:t>
      </w:r>
      <w:r w:rsidR="007A0BDF" w:rsidRPr="00DF45F7">
        <w:rPr>
          <w:rFonts w:asciiTheme="minorHAnsi" w:hAnsiTheme="minorHAnsi"/>
          <w:color w:val="000000" w:themeColor="text1"/>
        </w:rPr>
        <w:t>Zespołu, o doświadczeniu, wiedzy i umiejętnościach nie mniejszych, niż osoba zastępowana</w:t>
      </w:r>
      <w:r w:rsidR="00230C75" w:rsidRPr="00DF45F7">
        <w:rPr>
          <w:rFonts w:asciiTheme="minorHAnsi" w:hAnsiTheme="minorHAnsi"/>
          <w:color w:val="000000" w:themeColor="text1"/>
        </w:rPr>
        <w:t>, chyba że Wykonawca wykaże należycie, że dokonywana zmiana nie wpłynie negatywnie na realizację Przedsięwzięcia.</w:t>
      </w:r>
      <w:r w:rsidR="00621F3D" w:rsidRPr="00DF45F7">
        <w:rPr>
          <w:rFonts w:asciiTheme="minorHAnsi" w:hAnsiTheme="minorHAnsi"/>
          <w:color w:val="000000" w:themeColor="text1"/>
        </w:rPr>
        <w:t xml:space="preserve"> Wykonawca niezwłocznie, lecz nie później niż 7 dni od zaistnienia zmiany w Zespole</w:t>
      </w:r>
      <w:r w:rsidR="00D16247" w:rsidRPr="00DF45F7">
        <w:rPr>
          <w:rFonts w:asciiTheme="minorHAnsi" w:hAnsiTheme="minorHAnsi"/>
          <w:color w:val="000000" w:themeColor="text1"/>
        </w:rPr>
        <w:t xml:space="preserve"> Projektowym</w:t>
      </w:r>
      <w:r w:rsidR="00621F3D" w:rsidRPr="00DF45F7">
        <w:rPr>
          <w:rFonts w:asciiTheme="minorHAnsi" w:hAnsiTheme="minorHAnsi"/>
          <w:color w:val="000000" w:themeColor="text1"/>
        </w:rPr>
        <w:t xml:space="preserve">, zawiadomi NCBR o zaistniałej </w:t>
      </w:r>
      <w:r w:rsidR="00BA57FD" w:rsidRPr="00DF45F7">
        <w:rPr>
          <w:rFonts w:asciiTheme="minorHAnsi" w:hAnsiTheme="minorHAnsi"/>
          <w:color w:val="000000" w:themeColor="text1"/>
        </w:rPr>
        <w:t xml:space="preserve">konieczności zmiany. Jeśli </w:t>
      </w:r>
      <w:r w:rsidR="00230C75" w:rsidRPr="00DF45F7">
        <w:rPr>
          <w:rFonts w:asciiTheme="minorHAnsi" w:hAnsiTheme="minorHAnsi"/>
          <w:color w:val="000000" w:themeColor="text1"/>
        </w:rPr>
        <w:t xml:space="preserve">zmiana w Zespole </w:t>
      </w:r>
      <w:r w:rsidR="00BA57FD" w:rsidRPr="00DF45F7">
        <w:rPr>
          <w:rFonts w:asciiTheme="minorHAnsi" w:hAnsiTheme="minorHAnsi"/>
          <w:color w:val="000000" w:themeColor="text1"/>
        </w:rPr>
        <w:t>nie spełnia ww. wymagań NCBR może sprzeciwić się takiej zmianie i zażądać przedstawienia innego kandydata</w:t>
      </w:r>
      <w:r w:rsidR="00C467E7" w:rsidRPr="00DF45F7">
        <w:rPr>
          <w:rFonts w:asciiTheme="minorHAnsi" w:hAnsiTheme="minorHAnsi"/>
          <w:color w:val="000000" w:themeColor="text1"/>
        </w:rPr>
        <w:t>;</w:t>
      </w:r>
    </w:p>
    <w:p w14:paraId="7F132CC4" w14:textId="082C22CA" w:rsidR="00C54497" w:rsidRPr="00DF45F7" w:rsidRDefault="00A361D4" w:rsidP="00B11AA8">
      <w:pPr>
        <w:pStyle w:val="Akapitzlist"/>
        <w:numPr>
          <w:ilvl w:val="1"/>
          <w:numId w:val="4"/>
        </w:numPr>
        <w:spacing w:before="60" w:after="60"/>
        <w:ind w:left="851" w:hanging="425"/>
        <w:jc w:val="both"/>
        <w:rPr>
          <w:color w:val="000000" w:themeColor="text1"/>
          <w:lang w:eastAsia="pl-PL"/>
        </w:rPr>
      </w:pPr>
      <w:r w:rsidRPr="00DF45F7">
        <w:rPr>
          <w:rFonts w:asciiTheme="minorHAnsi" w:hAnsiTheme="minorHAnsi"/>
          <w:color w:val="000000" w:themeColor="text1"/>
        </w:rPr>
        <w:t>wyraża zgodę na przeprowadzenie kontroli oraz podda się kontrolom wskazanym w Umowie</w:t>
      </w:r>
      <w:r w:rsidR="00C54497" w:rsidRPr="00DF45F7">
        <w:rPr>
          <w:rFonts w:asciiTheme="minorHAnsi" w:hAnsiTheme="minorHAnsi"/>
          <w:color w:val="000000" w:themeColor="text1"/>
        </w:rPr>
        <w:t xml:space="preserve"> oraz umożliwi NCBR weryfikację prowadzonych Prac B+R </w:t>
      </w:r>
      <w:r w:rsidR="00230C75" w:rsidRPr="00DF45F7">
        <w:rPr>
          <w:rFonts w:asciiTheme="minorHAnsi" w:hAnsiTheme="minorHAnsi"/>
          <w:color w:val="000000" w:themeColor="text1"/>
        </w:rPr>
        <w:t>w Eta</w:t>
      </w:r>
      <w:r w:rsidR="00311EC7">
        <w:rPr>
          <w:rFonts w:asciiTheme="minorHAnsi" w:hAnsiTheme="minorHAnsi"/>
          <w:color w:val="000000" w:themeColor="text1"/>
        </w:rPr>
        <w:t>p</w:t>
      </w:r>
      <w:r w:rsidR="00230C75" w:rsidRPr="00DF45F7">
        <w:rPr>
          <w:rFonts w:asciiTheme="minorHAnsi" w:hAnsiTheme="minorHAnsi"/>
          <w:color w:val="000000" w:themeColor="text1"/>
        </w:rPr>
        <w:t xml:space="preserve">ie I i Etapie II oraz działań </w:t>
      </w:r>
      <w:r w:rsidR="00005079" w:rsidRPr="00DF45F7">
        <w:rPr>
          <w:rFonts w:asciiTheme="minorHAnsi" w:hAnsiTheme="minorHAnsi"/>
          <w:color w:val="000000" w:themeColor="text1"/>
        </w:rPr>
        <w:t>weryfikacyjnych</w:t>
      </w:r>
      <w:r w:rsidR="00230C75" w:rsidRPr="00DF45F7">
        <w:rPr>
          <w:rFonts w:asciiTheme="minorHAnsi" w:hAnsiTheme="minorHAnsi"/>
          <w:color w:val="000000" w:themeColor="text1"/>
        </w:rPr>
        <w:t xml:space="preserve"> w Etapie III, </w:t>
      </w:r>
      <w:r w:rsidR="00C54497" w:rsidRPr="00DF45F7">
        <w:rPr>
          <w:rFonts w:asciiTheme="minorHAnsi" w:hAnsiTheme="minorHAnsi"/>
          <w:color w:val="000000" w:themeColor="text1"/>
        </w:rPr>
        <w:t>zgodnie z Umową (</w:t>
      </w:r>
      <w:r w:rsidR="00311EC7">
        <w:rPr>
          <w:rFonts w:asciiTheme="minorHAnsi" w:hAnsiTheme="minorHAnsi"/>
          <w:color w:val="000000" w:themeColor="text1"/>
        </w:rPr>
        <w:fldChar w:fldCharType="begin"/>
      </w:r>
      <w:r w:rsidR="00311EC7">
        <w:rPr>
          <w:rFonts w:asciiTheme="minorHAnsi" w:hAnsiTheme="minorHAnsi"/>
          <w:color w:val="000000" w:themeColor="text1"/>
        </w:rPr>
        <w:instrText xml:space="preserve"> REF _Ref69052115 \n \h </w:instrText>
      </w:r>
      <w:r w:rsidR="00311EC7">
        <w:rPr>
          <w:rFonts w:asciiTheme="minorHAnsi" w:hAnsiTheme="minorHAnsi"/>
          <w:color w:val="000000" w:themeColor="text1"/>
        </w:rPr>
      </w:r>
      <w:r w:rsidR="00311EC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311EC7">
        <w:rPr>
          <w:rFonts w:asciiTheme="minorHAnsi" w:hAnsiTheme="minorHAnsi"/>
          <w:color w:val="000000" w:themeColor="text1"/>
        </w:rPr>
        <w:fldChar w:fldCharType="end"/>
      </w:r>
      <w:r w:rsidR="00311EC7">
        <w:rPr>
          <w:rFonts w:asciiTheme="minorHAnsi" w:hAnsiTheme="minorHAnsi"/>
          <w:color w:val="000000" w:themeColor="text1"/>
        </w:rPr>
        <w:t xml:space="preserve">oraz </w:t>
      </w:r>
      <w:r w:rsidR="00C54497" w:rsidRPr="00DF45F7">
        <w:rPr>
          <w:rFonts w:asciiTheme="minorHAnsi" w:hAnsiTheme="minorHAnsi"/>
          <w:color w:val="000000" w:themeColor="text1"/>
        </w:rPr>
        <w:fldChar w:fldCharType="begin"/>
      </w:r>
      <w:r w:rsidR="00C54497" w:rsidRPr="00DF45F7">
        <w:rPr>
          <w:rFonts w:asciiTheme="minorHAnsi" w:hAnsiTheme="minorHAnsi"/>
          <w:color w:val="000000" w:themeColor="text1"/>
        </w:rPr>
        <w:instrText xml:space="preserve"> REF _Ref505921280 \n \h </w:instrText>
      </w:r>
      <w:r w:rsidR="00862665" w:rsidRPr="00DF45F7">
        <w:rPr>
          <w:rFonts w:asciiTheme="minorHAnsi" w:hAnsiTheme="minorHAnsi"/>
          <w:color w:val="000000" w:themeColor="text1"/>
        </w:rPr>
        <w:instrText xml:space="preserve"> \* MERGEFORMAT </w:instrText>
      </w:r>
      <w:r w:rsidR="00C54497" w:rsidRPr="00DF45F7">
        <w:rPr>
          <w:rFonts w:asciiTheme="minorHAnsi" w:hAnsiTheme="minorHAnsi"/>
          <w:color w:val="000000" w:themeColor="text1"/>
        </w:rPr>
      </w:r>
      <w:r w:rsidR="00C5449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VIII. </w:t>
      </w:r>
      <w:r w:rsidR="00C54497" w:rsidRPr="00DF45F7">
        <w:rPr>
          <w:rFonts w:asciiTheme="minorHAnsi" w:hAnsiTheme="minorHAnsi"/>
          <w:color w:val="000000" w:themeColor="text1"/>
        </w:rPr>
        <w:fldChar w:fldCharType="end"/>
      </w:r>
      <w:r w:rsidR="00C54497" w:rsidRPr="00DF45F7">
        <w:rPr>
          <w:rFonts w:asciiTheme="minorHAnsi" w:hAnsiTheme="minorHAnsi"/>
          <w:color w:val="000000" w:themeColor="text1"/>
        </w:rPr>
        <w:t>);</w:t>
      </w:r>
    </w:p>
    <w:p w14:paraId="05807265" w14:textId="6D8F7D03"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bookmarkStart w:id="106" w:name="_Ref511826812"/>
      <w:r w:rsidRPr="00DF45F7">
        <w:rPr>
          <w:rFonts w:asciiTheme="minorHAnsi" w:hAnsiTheme="minorHAnsi"/>
          <w:color w:val="000000" w:themeColor="text1"/>
        </w:rPr>
        <w:t xml:space="preserve">przyjmuje do wiadomości, że istnieje możliwość zaistnienia okoliczności, o której mowa w </w:t>
      </w:r>
      <w:r w:rsidR="00DB4A7E" w:rsidRPr="00DF45F7">
        <w:rPr>
          <w:rFonts w:asciiTheme="minorHAnsi" w:hAnsiTheme="minorHAnsi"/>
          <w:color w:val="000000" w:themeColor="text1"/>
        </w:rPr>
        <w:fldChar w:fldCharType="begin"/>
      </w:r>
      <w:r w:rsidR="00DB4A7E" w:rsidRPr="00DF45F7">
        <w:rPr>
          <w:rFonts w:asciiTheme="minorHAnsi" w:hAnsiTheme="minorHAnsi"/>
          <w:color w:val="000000" w:themeColor="text1"/>
        </w:rPr>
        <w:instrText xml:space="preserve"> REF _Ref508810285 \r \h  \* MERGEFORMAT </w:instrText>
      </w:r>
      <w:r w:rsidR="00DB4A7E" w:rsidRPr="00DF45F7">
        <w:rPr>
          <w:rFonts w:asciiTheme="minorHAnsi" w:hAnsiTheme="minorHAnsi"/>
          <w:color w:val="000000" w:themeColor="text1"/>
        </w:rPr>
      </w:r>
      <w:r w:rsidR="00DB4A7E" w:rsidRPr="00DF45F7">
        <w:rPr>
          <w:rFonts w:asciiTheme="minorHAnsi" w:hAnsiTheme="minorHAnsi"/>
          <w:color w:val="000000" w:themeColor="text1"/>
        </w:rPr>
        <w:fldChar w:fldCharType="separate"/>
      </w:r>
      <w:r w:rsidR="004921E9">
        <w:rPr>
          <w:rFonts w:asciiTheme="minorHAnsi" w:hAnsiTheme="minorHAnsi"/>
          <w:color w:val="000000" w:themeColor="text1"/>
        </w:rPr>
        <w:t>ART. 42</w:t>
      </w:r>
      <w:r w:rsidR="00DB4A7E" w:rsidRPr="00DF45F7">
        <w:rPr>
          <w:rFonts w:asciiTheme="minorHAnsi" w:hAnsiTheme="minorHAnsi"/>
          <w:color w:val="000000" w:themeColor="text1"/>
        </w:rPr>
        <w:fldChar w:fldCharType="end"/>
      </w:r>
      <w:r w:rsidRPr="00DF45F7">
        <w:rPr>
          <w:rFonts w:asciiTheme="minorHAnsi" w:hAnsiTheme="minorHAnsi"/>
          <w:color w:val="000000" w:themeColor="text1"/>
        </w:rPr>
        <w:t>,</w:t>
      </w:r>
      <w:r w:rsidR="00DB4A7E" w:rsidRPr="00DF45F7">
        <w:rPr>
          <w:rFonts w:asciiTheme="minorHAnsi" w:hAnsiTheme="minorHAnsi"/>
          <w:color w:val="000000" w:themeColor="text1"/>
        </w:rPr>
        <w:t xml:space="preserve"> których</w:t>
      </w:r>
      <w:r w:rsidRPr="00DF45F7">
        <w:rPr>
          <w:rFonts w:asciiTheme="minorHAnsi" w:hAnsiTheme="minorHAnsi"/>
          <w:color w:val="000000" w:themeColor="text1"/>
        </w:rPr>
        <w:t xml:space="preserve"> konsekwencją </w:t>
      </w:r>
      <w:r w:rsidR="00DB4A7E" w:rsidRPr="00DF45F7">
        <w:rPr>
          <w:rFonts w:asciiTheme="minorHAnsi" w:hAnsiTheme="minorHAnsi"/>
          <w:color w:val="000000" w:themeColor="text1"/>
        </w:rPr>
        <w:t>może być</w:t>
      </w:r>
      <w:r w:rsidRPr="00DF45F7">
        <w:rPr>
          <w:rFonts w:asciiTheme="minorHAnsi" w:hAnsiTheme="minorHAnsi"/>
          <w:color w:val="000000" w:themeColor="text1"/>
        </w:rPr>
        <w:t xml:space="preserve"> obniżenie poziomu finansowania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oraz konieczność dokonania stosownej zmiany Umowy, której zobowiązuje się dokonać</w:t>
      </w:r>
      <w:r w:rsidR="007A0BDF" w:rsidRPr="00DF45F7">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DF45F7">
        <w:rPr>
          <w:rFonts w:asciiTheme="minorHAnsi" w:hAnsiTheme="minorHAnsi"/>
          <w:color w:val="000000" w:themeColor="text1"/>
        </w:rPr>
        <w:fldChar w:fldCharType="begin"/>
      </w:r>
      <w:r w:rsidR="007A0BDF" w:rsidRPr="00DF45F7">
        <w:rPr>
          <w:rFonts w:asciiTheme="minorHAnsi" w:hAnsiTheme="minorHAnsi"/>
          <w:color w:val="000000" w:themeColor="text1"/>
        </w:rPr>
        <w:instrText xml:space="preserve"> REF _Ref493846761 \n \h </w:instrText>
      </w:r>
      <w:r w:rsidR="006713B6" w:rsidRPr="00DF45F7">
        <w:rPr>
          <w:rFonts w:asciiTheme="minorHAnsi" w:hAnsiTheme="minorHAnsi"/>
          <w:color w:val="000000" w:themeColor="text1"/>
        </w:rPr>
        <w:instrText xml:space="preserve"> \* MERGEFORMAT </w:instrText>
      </w:r>
      <w:r w:rsidR="007A0BDF" w:rsidRPr="00DF45F7">
        <w:rPr>
          <w:rFonts w:asciiTheme="minorHAnsi" w:hAnsiTheme="minorHAnsi"/>
          <w:color w:val="000000" w:themeColor="text1"/>
        </w:rPr>
      </w:r>
      <w:r w:rsidR="007A0BDF" w:rsidRPr="00DF45F7">
        <w:rPr>
          <w:rFonts w:asciiTheme="minorHAnsi" w:hAnsiTheme="minorHAnsi"/>
          <w:color w:val="000000" w:themeColor="text1"/>
        </w:rPr>
        <w:fldChar w:fldCharType="separate"/>
      </w:r>
      <w:r w:rsidR="004921E9">
        <w:rPr>
          <w:rFonts w:asciiTheme="minorHAnsi" w:hAnsiTheme="minorHAnsi"/>
          <w:color w:val="000000" w:themeColor="text1"/>
        </w:rPr>
        <w:t>ART. 38</w:t>
      </w:r>
      <w:r w:rsidR="007A0BDF" w:rsidRPr="00DF45F7">
        <w:rPr>
          <w:rFonts w:asciiTheme="minorHAnsi" w:hAnsiTheme="minorHAnsi"/>
          <w:color w:val="000000" w:themeColor="text1"/>
        </w:rPr>
        <w:fldChar w:fldCharType="end"/>
      </w:r>
      <w:r w:rsidR="007A0BDF" w:rsidRPr="00DF45F7">
        <w:rPr>
          <w:rFonts w:asciiTheme="minorHAnsi" w:hAnsiTheme="minorHAnsi"/>
          <w:color w:val="000000" w:themeColor="text1"/>
        </w:rPr>
        <w:t xml:space="preserve"> </w:t>
      </w:r>
      <w:r w:rsidR="007A0BDF" w:rsidRPr="00DF45F7">
        <w:rPr>
          <w:rFonts w:asciiTheme="minorHAnsi" w:hAnsiTheme="minorHAnsi"/>
          <w:color w:val="000000" w:themeColor="text1"/>
        </w:rPr>
        <w:fldChar w:fldCharType="begin"/>
      </w:r>
      <w:r w:rsidR="007A0BDF" w:rsidRPr="00DF45F7">
        <w:rPr>
          <w:rFonts w:asciiTheme="minorHAnsi" w:hAnsiTheme="minorHAnsi"/>
          <w:color w:val="000000" w:themeColor="text1"/>
        </w:rPr>
        <w:instrText xml:space="preserve"> REF _Ref511826850 \n \h </w:instrText>
      </w:r>
      <w:r w:rsidR="006713B6" w:rsidRPr="00DF45F7">
        <w:rPr>
          <w:rFonts w:asciiTheme="minorHAnsi" w:hAnsiTheme="minorHAnsi"/>
          <w:color w:val="000000" w:themeColor="text1"/>
        </w:rPr>
        <w:instrText xml:space="preserve"> \* MERGEFORMAT </w:instrText>
      </w:r>
      <w:r w:rsidR="007A0BDF" w:rsidRPr="00DF45F7">
        <w:rPr>
          <w:rFonts w:asciiTheme="minorHAnsi" w:hAnsiTheme="minorHAnsi"/>
          <w:color w:val="000000" w:themeColor="text1"/>
        </w:rPr>
      </w:r>
      <w:r w:rsidR="007A0BDF" w:rsidRPr="00DF45F7">
        <w:rPr>
          <w:rFonts w:asciiTheme="minorHAnsi" w:hAnsiTheme="minorHAnsi"/>
          <w:color w:val="000000" w:themeColor="text1"/>
        </w:rPr>
        <w:fldChar w:fldCharType="separate"/>
      </w:r>
      <w:r w:rsidR="004921E9">
        <w:rPr>
          <w:rFonts w:asciiTheme="minorHAnsi" w:hAnsiTheme="minorHAnsi"/>
          <w:color w:val="000000" w:themeColor="text1"/>
        </w:rPr>
        <w:t>§7</w:t>
      </w:r>
      <w:r w:rsidR="007A0BDF" w:rsidRPr="00DF45F7">
        <w:rPr>
          <w:rFonts w:asciiTheme="minorHAnsi" w:hAnsiTheme="minorHAnsi"/>
          <w:color w:val="000000" w:themeColor="text1"/>
        </w:rPr>
        <w:fldChar w:fldCharType="end"/>
      </w:r>
      <w:r w:rsidR="007A0BDF" w:rsidRPr="00DF45F7">
        <w:rPr>
          <w:rFonts w:asciiTheme="minorHAnsi" w:hAnsiTheme="minorHAnsi"/>
          <w:color w:val="000000" w:themeColor="text1"/>
        </w:rPr>
        <w:t xml:space="preserve"> Umowy</w:t>
      </w:r>
      <w:r w:rsidR="00C467E7" w:rsidRPr="00DF45F7">
        <w:rPr>
          <w:rFonts w:asciiTheme="minorHAnsi" w:hAnsiTheme="minorHAnsi"/>
          <w:color w:val="000000" w:themeColor="text1"/>
        </w:rPr>
        <w:t>;</w:t>
      </w:r>
      <w:bookmarkEnd w:id="106"/>
    </w:p>
    <w:p w14:paraId="2BB135E7" w14:textId="77777777"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wszelkie oświadczenia Wykonawcy złożone we Wniosku oraz w związku </w:t>
      </w:r>
      <w:r w:rsidR="00C12D38" w:rsidRPr="00DF45F7">
        <w:rPr>
          <w:rFonts w:asciiTheme="minorHAnsi" w:hAnsiTheme="minorHAnsi"/>
          <w:color w:val="000000" w:themeColor="text1"/>
        </w:rPr>
        <w:br/>
      </w:r>
      <w:r w:rsidRPr="00DF45F7">
        <w:rPr>
          <w:rFonts w:asciiTheme="minorHAnsi" w:hAnsiTheme="minorHAnsi"/>
          <w:color w:val="000000" w:themeColor="text1"/>
        </w:rPr>
        <w:t xml:space="preserve">z przeprowadzeniem </w:t>
      </w:r>
      <w:r w:rsidR="0064154D" w:rsidRPr="00DF45F7">
        <w:rPr>
          <w:rFonts w:asciiTheme="minorHAnsi" w:hAnsiTheme="minorHAnsi"/>
          <w:color w:val="000000" w:themeColor="text1"/>
        </w:rPr>
        <w:t>Postępowania</w:t>
      </w:r>
      <w:r w:rsidRPr="00DF45F7">
        <w:rPr>
          <w:rFonts w:asciiTheme="minorHAnsi" w:hAnsiTheme="minorHAnsi"/>
          <w:color w:val="000000" w:themeColor="text1"/>
        </w:rPr>
        <w:t xml:space="preserve"> są prawdziwe oraz potwierdza ich prawdziwość także na moment zawarcia Umowy oraz czas jej realizacji;</w:t>
      </w:r>
    </w:p>
    <w:p w14:paraId="486DB503" w14:textId="21954DE5" w:rsidR="00A361D4" w:rsidRPr="00DF45F7" w:rsidRDefault="00BE4FE5" w:rsidP="00B11AA8">
      <w:pPr>
        <w:pStyle w:val="Akapitzlist"/>
        <w:numPr>
          <w:ilvl w:val="1"/>
          <w:numId w:val="4"/>
        </w:numPr>
        <w:spacing w:before="60" w:after="60"/>
        <w:ind w:left="851" w:hanging="425"/>
        <w:jc w:val="both"/>
        <w:rPr>
          <w:rFonts w:asciiTheme="minorHAnsi" w:hAnsiTheme="minorHAnsi"/>
          <w:color w:val="000000" w:themeColor="text1"/>
        </w:rPr>
      </w:pPr>
      <w:bookmarkStart w:id="107" w:name="_Ref52699466"/>
      <w:r w:rsidRPr="00DF45F7">
        <w:rPr>
          <w:rFonts w:asciiTheme="minorHAnsi" w:hAnsiTheme="minorHAnsi"/>
          <w:color w:val="000000" w:themeColor="text1"/>
        </w:rPr>
        <w:t xml:space="preserve">Wykonawca, </w:t>
      </w:r>
      <w:r w:rsidR="00A361D4" w:rsidRPr="00DF45F7">
        <w:rPr>
          <w:rFonts w:asciiTheme="minorHAnsi" w:hAnsiTheme="minorHAnsi"/>
          <w:color w:val="000000" w:themeColor="text1"/>
        </w:rPr>
        <w:t xml:space="preserve">zespół pracowników, współpracowników lub Podwykonawców Wykonawcy, stanowiący </w:t>
      </w:r>
      <w:r w:rsidR="00773096" w:rsidRPr="00DF45F7">
        <w:rPr>
          <w:rFonts w:asciiTheme="minorHAnsi" w:hAnsiTheme="minorHAnsi"/>
          <w:color w:val="000000" w:themeColor="text1"/>
        </w:rPr>
        <w:t xml:space="preserve">Zespół </w:t>
      </w:r>
      <w:r w:rsidR="00D16247" w:rsidRPr="00DF45F7">
        <w:rPr>
          <w:rFonts w:asciiTheme="minorHAnsi" w:hAnsiTheme="minorHAnsi"/>
          <w:color w:val="000000" w:themeColor="text1"/>
        </w:rPr>
        <w:t xml:space="preserve">Projektowy </w:t>
      </w:r>
      <w:r w:rsidR="007651FF" w:rsidRPr="00DF45F7">
        <w:rPr>
          <w:rFonts w:asciiTheme="minorHAnsi" w:hAnsiTheme="minorHAnsi"/>
          <w:color w:val="000000" w:themeColor="text1"/>
        </w:rPr>
        <w:t>Wykonawcy</w:t>
      </w:r>
      <w:r w:rsidR="007651FF" w:rsidRPr="00DF45F7" w:rsidDel="007651FF">
        <w:rPr>
          <w:rFonts w:asciiTheme="minorHAnsi" w:hAnsiTheme="minorHAnsi"/>
          <w:color w:val="000000" w:themeColor="text1"/>
        </w:rPr>
        <w:t xml:space="preserve"> </w:t>
      </w:r>
      <w:r w:rsidR="007651FF" w:rsidRPr="00DF45F7">
        <w:rPr>
          <w:rFonts w:asciiTheme="minorHAnsi" w:hAnsiTheme="minorHAnsi"/>
          <w:color w:val="000000" w:themeColor="text1"/>
        </w:rPr>
        <w:t>skier</w:t>
      </w:r>
      <w:r w:rsidR="008E72AE" w:rsidRPr="00DF45F7">
        <w:rPr>
          <w:rFonts w:asciiTheme="minorHAnsi" w:hAnsiTheme="minorHAnsi"/>
          <w:color w:val="000000" w:themeColor="text1"/>
        </w:rPr>
        <w:t>owany do realizacji Przedsięwzię</w:t>
      </w:r>
      <w:r w:rsidR="007651FF" w:rsidRPr="00DF45F7">
        <w:rPr>
          <w:rFonts w:asciiTheme="minorHAnsi" w:hAnsiTheme="minorHAnsi"/>
          <w:color w:val="000000" w:themeColor="text1"/>
        </w:rPr>
        <w:t>cia</w:t>
      </w:r>
      <w:r w:rsidR="00A361D4" w:rsidRPr="00DF45F7">
        <w:rPr>
          <w:rFonts w:asciiTheme="minorHAnsi" w:hAnsiTheme="minorHAnsi"/>
          <w:color w:val="000000" w:themeColor="text1"/>
        </w:rPr>
        <w:t xml:space="preserve">, </w:t>
      </w:r>
      <w:r w:rsidR="00C467E7" w:rsidRPr="00DF45F7">
        <w:rPr>
          <w:rFonts w:asciiTheme="minorHAnsi" w:hAnsiTheme="minorHAnsi"/>
          <w:color w:val="000000" w:themeColor="text1"/>
        </w:rPr>
        <w:t xml:space="preserve">ani też </w:t>
      </w:r>
      <w:r w:rsidR="00A361D4" w:rsidRPr="00DF45F7">
        <w:rPr>
          <w:rFonts w:asciiTheme="minorHAnsi" w:hAnsiTheme="minorHAnsi"/>
          <w:color w:val="000000" w:themeColor="text1"/>
        </w:rPr>
        <w:t xml:space="preserve">poszczególni jego członkowie, wykonujący czynności w ramach Umowy, w tym prowadzący Prace B+R, nie będzie wykonywał </w:t>
      </w:r>
      <w:r w:rsidR="00001ABD" w:rsidRPr="00DF45F7">
        <w:rPr>
          <w:rFonts w:asciiTheme="minorHAnsi" w:hAnsiTheme="minorHAnsi"/>
          <w:color w:val="000000" w:themeColor="text1"/>
        </w:rPr>
        <w:t xml:space="preserve">(nie będą wykonywali) </w:t>
      </w:r>
      <w:r w:rsidR="00A361D4" w:rsidRPr="00DF45F7">
        <w:rPr>
          <w:rFonts w:asciiTheme="minorHAnsi" w:hAnsiTheme="minorHAnsi"/>
          <w:color w:val="000000" w:themeColor="text1"/>
        </w:rPr>
        <w:t>jakichkolwiek czynności w ramach umowy zawartej pomiędzy NCBR a Konkurentem Wykonawcy</w:t>
      </w:r>
      <w:r w:rsidR="00D51330" w:rsidRPr="00DF45F7">
        <w:rPr>
          <w:rFonts w:asciiTheme="minorHAnsi" w:hAnsiTheme="minorHAnsi"/>
          <w:color w:val="000000" w:themeColor="text1"/>
        </w:rPr>
        <w:t xml:space="preserve">, bez uprzedniej zgody NCBR. NCBR nie odmówi udzielenia </w:t>
      </w:r>
      <w:r w:rsidR="005552E3" w:rsidRPr="00DF45F7">
        <w:rPr>
          <w:rFonts w:asciiTheme="minorHAnsi" w:hAnsiTheme="minorHAnsi"/>
          <w:color w:val="000000" w:themeColor="text1"/>
        </w:rPr>
        <w:t>zgody,</w:t>
      </w:r>
      <w:r w:rsidR="00D51330" w:rsidRPr="00DF45F7">
        <w:rPr>
          <w:rFonts w:asciiTheme="minorHAnsi" w:hAnsiTheme="minorHAnsi"/>
          <w:color w:val="000000" w:themeColor="text1"/>
        </w:rPr>
        <w:t xml:space="preserve"> jeśli wedle oceny NCBR działanie opisane w tym punkcie </w:t>
      </w:r>
      <w:r w:rsidR="00D51330" w:rsidRPr="00DF45F7">
        <w:rPr>
          <w:rFonts w:asciiTheme="minorHAnsi" w:hAnsiTheme="minorHAnsi"/>
          <w:color w:val="000000" w:themeColor="text1"/>
        </w:rPr>
        <w:fldChar w:fldCharType="begin"/>
      </w:r>
      <w:r w:rsidR="00D51330" w:rsidRPr="00DF45F7">
        <w:rPr>
          <w:rFonts w:asciiTheme="minorHAnsi" w:hAnsiTheme="minorHAnsi"/>
          <w:color w:val="000000" w:themeColor="text1"/>
        </w:rPr>
        <w:instrText xml:space="preserve"> REF _Ref52699466 \n \h </w:instrText>
      </w:r>
      <w:r w:rsidR="00862665" w:rsidRPr="00DF45F7">
        <w:rPr>
          <w:rFonts w:asciiTheme="minorHAnsi" w:hAnsiTheme="minorHAnsi"/>
          <w:color w:val="000000" w:themeColor="text1"/>
        </w:rPr>
        <w:instrText xml:space="preserve"> \* MERGEFORMAT </w:instrText>
      </w:r>
      <w:r w:rsidR="00D51330" w:rsidRPr="00DF45F7">
        <w:rPr>
          <w:rFonts w:asciiTheme="minorHAnsi" w:hAnsiTheme="minorHAnsi"/>
          <w:color w:val="000000" w:themeColor="text1"/>
        </w:rPr>
      </w:r>
      <w:r w:rsidR="00D51330" w:rsidRPr="00DF45F7">
        <w:rPr>
          <w:rFonts w:asciiTheme="minorHAnsi" w:hAnsiTheme="minorHAnsi"/>
          <w:color w:val="000000" w:themeColor="text1"/>
        </w:rPr>
        <w:fldChar w:fldCharType="separate"/>
      </w:r>
      <w:r w:rsidR="004921E9">
        <w:rPr>
          <w:rFonts w:asciiTheme="minorHAnsi" w:hAnsiTheme="minorHAnsi"/>
          <w:color w:val="000000" w:themeColor="text1"/>
        </w:rPr>
        <w:t>21)</w:t>
      </w:r>
      <w:r w:rsidR="00D51330" w:rsidRPr="00DF45F7">
        <w:rPr>
          <w:rFonts w:asciiTheme="minorHAnsi" w:hAnsiTheme="minorHAnsi"/>
          <w:color w:val="000000" w:themeColor="text1"/>
        </w:rPr>
        <w:fldChar w:fldCharType="end"/>
      </w:r>
      <w:r w:rsidR="00D51330" w:rsidRPr="00DF45F7">
        <w:rPr>
          <w:rFonts w:asciiTheme="minorHAnsi" w:hAnsiTheme="minorHAnsi"/>
          <w:color w:val="000000" w:themeColor="text1"/>
        </w:rPr>
        <w:t xml:space="preserve"> nie wpłynie na realizację celu Umowy i naruszenie konkurencyjności pomiędzy Uczestnikami Przedsięwzięcia</w:t>
      </w:r>
      <w:r w:rsidR="00A361D4" w:rsidRPr="00DF45F7">
        <w:rPr>
          <w:rFonts w:asciiTheme="minorHAnsi" w:hAnsiTheme="minorHAnsi"/>
          <w:color w:val="000000" w:themeColor="text1"/>
        </w:rPr>
        <w:t>;</w:t>
      </w:r>
      <w:bookmarkEnd w:id="107"/>
      <w:r w:rsidR="00A361D4" w:rsidRPr="00DF45F7">
        <w:rPr>
          <w:rFonts w:asciiTheme="minorHAnsi" w:hAnsiTheme="minorHAnsi"/>
          <w:color w:val="000000" w:themeColor="text1"/>
        </w:rPr>
        <w:t xml:space="preserve"> </w:t>
      </w:r>
    </w:p>
    <w:p w14:paraId="33C6029E" w14:textId="0429D52A"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bookmarkStart w:id="108" w:name="_Ref52699549"/>
      <w:r w:rsidRPr="00DF45F7">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DF45F7">
        <w:rPr>
          <w:rFonts w:asciiTheme="minorHAnsi" w:hAnsiTheme="minorHAnsi"/>
          <w:color w:val="000000" w:themeColor="text1"/>
        </w:rPr>
        <w:t xml:space="preserve"> w ramach </w:t>
      </w:r>
      <w:r w:rsidR="008F52D2" w:rsidRPr="00DF45F7">
        <w:rPr>
          <w:rFonts w:asciiTheme="minorHAnsi" w:hAnsiTheme="minorHAnsi"/>
          <w:color w:val="000000" w:themeColor="text1"/>
        </w:rPr>
        <w:t>Przedsięwzięcia</w:t>
      </w:r>
      <w:r w:rsidR="007B5BEB" w:rsidRPr="00DF45F7">
        <w:rPr>
          <w:rFonts w:asciiTheme="minorHAnsi" w:hAnsiTheme="minorHAnsi"/>
          <w:color w:val="000000" w:themeColor="text1"/>
        </w:rPr>
        <w:t xml:space="preserve">, przy czym niniejsze zobowiązanie nie ma zastosowania </w:t>
      </w:r>
      <w:r w:rsidR="006A0C0C" w:rsidRPr="00DF45F7">
        <w:rPr>
          <w:rFonts w:asciiTheme="minorHAnsi" w:hAnsiTheme="minorHAnsi"/>
          <w:color w:val="000000" w:themeColor="text1"/>
        </w:rPr>
        <w:t xml:space="preserve">do </w:t>
      </w:r>
      <w:r w:rsidR="007B5BEB" w:rsidRPr="00DF45F7">
        <w:rPr>
          <w:rFonts w:asciiTheme="minorHAnsi" w:hAnsiTheme="minorHAnsi"/>
          <w:color w:val="000000" w:themeColor="text1"/>
        </w:rPr>
        <w:t xml:space="preserve">korzystania z wyników prac Konkurenta Wykonawcy względem którego odpowiednia umowa </w:t>
      </w:r>
      <w:r w:rsidR="00A71552" w:rsidRPr="00DF45F7">
        <w:rPr>
          <w:rFonts w:asciiTheme="minorHAnsi" w:hAnsiTheme="minorHAnsi"/>
          <w:color w:val="000000" w:themeColor="text1"/>
        </w:rPr>
        <w:t xml:space="preserve">uprzednio </w:t>
      </w:r>
      <w:r w:rsidR="007B5BEB" w:rsidRPr="00DF45F7">
        <w:rPr>
          <w:rFonts w:asciiTheme="minorHAnsi" w:hAnsiTheme="minorHAnsi"/>
          <w:color w:val="000000" w:themeColor="text1"/>
        </w:rPr>
        <w:t>wygasła wskutek dokonanej Selekcji</w:t>
      </w:r>
      <w:r w:rsidR="006C2E53" w:rsidRPr="00DF45F7">
        <w:rPr>
          <w:rFonts w:asciiTheme="minorHAnsi" w:hAnsiTheme="minorHAnsi"/>
          <w:color w:val="000000" w:themeColor="text1"/>
        </w:rPr>
        <w:t xml:space="preserve">, bez uprzedniej zgody NCBR. NCBR nie odmówi udzielenia </w:t>
      </w:r>
      <w:r w:rsidR="005552E3" w:rsidRPr="00DF45F7">
        <w:rPr>
          <w:rFonts w:asciiTheme="minorHAnsi" w:hAnsiTheme="minorHAnsi"/>
          <w:color w:val="000000" w:themeColor="text1"/>
        </w:rPr>
        <w:t>zgody,</w:t>
      </w:r>
      <w:r w:rsidR="006C2E53" w:rsidRPr="00DF45F7">
        <w:rPr>
          <w:rFonts w:asciiTheme="minorHAnsi" w:hAnsiTheme="minorHAnsi"/>
          <w:color w:val="000000" w:themeColor="text1"/>
        </w:rPr>
        <w:t xml:space="preserve"> jeśli wedle oceny NCBR działanie opisane w tym punkcie </w:t>
      </w:r>
      <w:r w:rsidR="006C2E53" w:rsidRPr="00DF45F7">
        <w:rPr>
          <w:rFonts w:asciiTheme="minorHAnsi" w:hAnsiTheme="minorHAnsi"/>
          <w:color w:val="000000" w:themeColor="text1"/>
        </w:rPr>
        <w:fldChar w:fldCharType="begin"/>
      </w:r>
      <w:r w:rsidR="006C2E53" w:rsidRPr="00DF45F7">
        <w:rPr>
          <w:rFonts w:asciiTheme="minorHAnsi" w:hAnsiTheme="minorHAnsi"/>
          <w:color w:val="000000" w:themeColor="text1"/>
        </w:rPr>
        <w:instrText xml:space="preserve"> REF _Ref52699549 \n \h </w:instrText>
      </w:r>
      <w:r w:rsidR="00862665" w:rsidRPr="00DF45F7">
        <w:rPr>
          <w:rFonts w:asciiTheme="minorHAnsi" w:hAnsiTheme="minorHAnsi"/>
          <w:color w:val="000000" w:themeColor="text1"/>
        </w:rPr>
        <w:instrText xml:space="preserve"> \* MERGEFORMAT </w:instrText>
      </w:r>
      <w:r w:rsidR="006C2E53" w:rsidRPr="00DF45F7">
        <w:rPr>
          <w:rFonts w:asciiTheme="minorHAnsi" w:hAnsiTheme="minorHAnsi"/>
          <w:color w:val="000000" w:themeColor="text1"/>
        </w:rPr>
      </w:r>
      <w:r w:rsidR="006C2E53" w:rsidRPr="00DF45F7">
        <w:rPr>
          <w:rFonts w:asciiTheme="minorHAnsi" w:hAnsiTheme="minorHAnsi"/>
          <w:color w:val="000000" w:themeColor="text1"/>
        </w:rPr>
        <w:fldChar w:fldCharType="separate"/>
      </w:r>
      <w:r w:rsidR="004921E9">
        <w:rPr>
          <w:rFonts w:asciiTheme="minorHAnsi" w:hAnsiTheme="minorHAnsi"/>
          <w:color w:val="000000" w:themeColor="text1"/>
        </w:rPr>
        <w:t>22)</w:t>
      </w:r>
      <w:r w:rsidR="006C2E53" w:rsidRPr="00DF45F7">
        <w:rPr>
          <w:rFonts w:asciiTheme="minorHAnsi" w:hAnsiTheme="minorHAnsi"/>
          <w:color w:val="000000" w:themeColor="text1"/>
        </w:rPr>
        <w:fldChar w:fldCharType="end"/>
      </w:r>
      <w:r w:rsidR="006C2E53" w:rsidRPr="00DF45F7">
        <w:rPr>
          <w:rFonts w:asciiTheme="minorHAnsi" w:hAnsiTheme="minorHAnsi"/>
          <w:color w:val="000000" w:themeColor="text1"/>
        </w:rPr>
        <w:t xml:space="preserve"> nie wpłynie na realizację celu Umowy i naruszenie konkurencyjności pomiędzy Uczestnikami Przedsięwzięcia</w:t>
      </w:r>
      <w:r w:rsidRPr="00DF45F7">
        <w:rPr>
          <w:rFonts w:asciiTheme="minorHAnsi" w:hAnsiTheme="minorHAnsi"/>
          <w:color w:val="000000" w:themeColor="text1"/>
        </w:rPr>
        <w:t>;</w:t>
      </w:r>
      <w:bookmarkEnd w:id="108"/>
    </w:p>
    <w:p w14:paraId="6709CAAC" w14:textId="383693B0" w:rsidR="00EC148B"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EC148B">
        <w:rPr>
          <w:rFonts w:asciiTheme="minorHAnsi" w:hAnsiTheme="minorHAnsi"/>
          <w:color w:val="000000" w:themeColor="text1"/>
        </w:rPr>
        <w:t>;</w:t>
      </w:r>
    </w:p>
    <w:p w14:paraId="6F7031FB" w14:textId="77777777" w:rsidR="00EC148B" w:rsidRPr="00EC148B" w:rsidRDefault="00EC148B" w:rsidP="00B11AA8">
      <w:pPr>
        <w:pStyle w:val="Akapitzlist"/>
        <w:numPr>
          <w:ilvl w:val="1"/>
          <w:numId w:val="4"/>
        </w:numPr>
        <w:spacing w:before="60" w:after="60"/>
        <w:ind w:left="851"/>
        <w:jc w:val="both"/>
        <w:rPr>
          <w:rFonts w:asciiTheme="minorHAnsi" w:hAnsiTheme="minorHAnsi"/>
          <w:color w:val="000000" w:themeColor="text1"/>
        </w:rPr>
      </w:pPr>
      <w:r w:rsidRPr="00EC148B">
        <w:rPr>
          <w:rFonts w:asciiTheme="minorHAnsi" w:hAnsiTheme="minorHAnsi"/>
          <w:color w:val="000000" w:themeColor="text1"/>
        </w:rPr>
        <w:lastRenderedPageBreak/>
        <w:t xml:space="preserve">jeśli Wykonawca jest uczelnią lub w skład podmiotów tworzących Wykonawcę wchodzi uczelnia i jednocześnie jednostka organizacyjna takiej uczelni wchodzi w skład Konkurenta Wykonawcy na podstawie Rozdziału II pkt 2.1 ust. 3 Regulaminu, to Wykonawca dodatkowo zobowiązuje się: </w:t>
      </w:r>
    </w:p>
    <w:p w14:paraId="587224C0" w14:textId="05BDAE66" w:rsidR="00EC148B" w:rsidRDefault="00EC148B" w:rsidP="00B11AA8">
      <w:pPr>
        <w:pStyle w:val="Akapitzlist"/>
        <w:numPr>
          <w:ilvl w:val="3"/>
          <w:numId w:val="14"/>
        </w:numPr>
        <w:spacing w:before="60" w:after="60"/>
        <w:ind w:left="1276"/>
        <w:jc w:val="both"/>
        <w:rPr>
          <w:rFonts w:asciiTheme="minorHAnsi" w:hAnsiTheme="minorHAnsi"/>
          <w:color w:val="000000" w:themeColor="text1"/>
        </w:rPr>
      </w:pPr>
      <w:r w:rsidRPr="00EC148B">
        <w:rPr>
          <w:rFonts w:asciiTheme="minorHAnsi" w:hAnsiTheme="minorHAnsi"/>
          <w:color w:val="000000" w:themeColor="text1"/>
        </w:rPr>
        <w:t xml:space="preserve">zapewnić utrzymanie wymogu wskazanego w Rozdziale II pkt 2.1 ust. 3 pkt 1) i 3) Regulaminu przez cały czas trwania Prac B+R w ramach Umowy, </w:t>
      </w:r>
    </w:p>
    <w:p w14:paraId="616F30F4" w14:textId="32DCB756" w:rsidR="00EC148B" w:rsidRPr="00EC148B" w:rsidRDefault="00EC148B" w:rsidP="00B11AA8">
      <w:pPr>
        <w:pStyle w:val="Akapitzlist"/>
        <w:numPr>
          <w:ilvl w:val="3"/>
          <w:numId w:val="14"/>
        </w:numPr>
        <w:spacing w:before="60" w:after="60"/>
        <w:ind w:left="1276"/>
        <w:jc w:val="both"/>
        <w:rPr>
          <w:rFonts w:asciiTheme="minorHAnsi" w:hAnsiTheme="minorHAnsi"/>
          <w:color w:val="000000" w:themeColor="text1"/>
        </w:rPr>
      </w:pPr>
      <w:r w:rsidRPr="00EC148B">
        <w:rPr>
          <w:rFonts w:asciiTheme="minorHAnsi" w:hAnsiTheme="minorHAnsi"/>
          <w:color w:val="000000" w:themeColor="text1"/>
        </w:rPr>
        <w:t xml:space="preserve">wprowadzić środki służące zachowaniu uczciwej konkurencji pomiędzy Wykonawcą i takim Konkurentem Wykonawcy, co najmniej poprzez zapewnienie, że: </w:t>
      </w:r>
    </w:p>
    <w:p w14:paraId="2C8EA8D9" w14:textId="77777777" w:rsidR="00EC148B" w:rsidRDefault="00EC148B" w:rsidP="00B11AA8">
      <w:pPr>
        <w:pStyle w:val="Akapitzlist"/>
        <w:numPr>
          <w:ilvl w:val="1"/>
          <w:numId w:val="39"/>
        </w:numPr>
        <w:spacing w:before="60" w:after="60"/>
        <w:ind w:left="1701"/>
        <w:jc w:val="both"/>
        <w:rPr>
          <w:rFonts w:asciiTheme="minorHAnsi" w:hAnsiTheme="minorHAnsi"/>
          <w:color w:val="000000" w:themeColor="text1"/>
        </w:rPr>
      </w:pPr>
      <w:r w:rsidRPr="00EC148B">
        <w:rPr>
          <w:rFonts w:asciiTheme="minorHAnsi" w:hAnsiTheme="minorHAnsi"/>
          <w:color w:val="000000" w:themeColor="text1"/>
        </w:rPr>
        <w:t xml:space="preserve">władze takiej uczelni, jak również jej jednostki organizacyjne oraz Zespół Projektowy Wykonawcy nie będzie prowadzić z osobami reprezentującym Konkurenta Wykonawcy lub członkami zespołu projektowego Konkurenta Wykonawcy, nawet jeśli są zatrudnieni w tej samej uczelni, uzgodnień mających na celu zakłócenie konkurencji w Przedsięwzięciu, a w szczególności nie będą ustalać oferowanego wynagrodzenia lub innych warunków oferowanych NCBR w ramach Przedsięwzięcia, </w:t>
      </w:r>
    </w:p>
    <w:p w14:paraId="399C8612" w14:textId="2A23700F" w:rsidR="00EC148B" w:rsidRPr="00EC148B" w:rsidRDefault="00EC148B" w:rsidP="00B11AA8">
      <w:pPr>
        <w:pStyle w:val="Akapitzlist"/>
        <w:numPr>
          <w:ilvl w:val="1"/>
          <w:numId w:val="39"/>
        </w:numPr>
        <w:spacing w:before="60" w:after="60"/>
        <w:ind w:left="1701"/>
        <w:jc w:val="both"/>
        <w:rPr>
          <w:rFonts w:asciiTheme="minorHAnsi" w:hAnsiTheme="minorHAnsi"/>
          <w:color w:val="000000" w:themeColor="text1"/>
        </w:rPr>
      </w:pPr>
      <w:r w:rsidRPr="00EC148B">
        <w:rPr>
          <w:rFonts w:asciiTheme="minorHAnsi" w:hAnsiTheme="minorHAnsi"/>
          <w:color w:val="000000" w:themeColor="text1"/>
        </w:rPr>
        <w:t xml:space="preserve">władze takiej uczelni nie będą w sposób mogący wpłynąć na konkurencję koordynować działań jej jednostek organizacyjnych uczestniczących w Przedsięwzięciu w celu zakłócenia konkurencji w Przedsięwzięciu, a w szczególności w przedmiocie ustalenia oferowanego wynagrodzenia lub warunków oferowanych NCBR w ramach Przedsięwzięcia, </w:t>
      </w:r>
    </w:p>
    <w:p w14:paraId="44D03210" w14:textId="195BF02D" w:rsidR="00EC148B" w:rsidRPr="00EC148B" w:rsidRDefault="00EC148B" w:rsidP="00B11AA8">
      <w:pPr>
        <w:pStyle w:val="Akapitzlist"/>
        <w:numPr>
          <w:ilvl w:val="0"/>
          <w:numId w:val="39"/>
        </w:numPr>
        <w:spacing w:before="60" w:after="60"/>
        <w:ind w:left="1276"/>
        <w:jc w:val="both"/>
        <w:rPr>
          <w:rFonts w:asciiTheme="minorHAnsi" w:hAnsiTheme="minorHAnsi"/>
          <w:color w:val="000000" w:themeColor="text1"/>
        </w:rPr>
      </w:pPr>
      <w:r w:rsidRPr="00EC148B">
        <w:rPr>
          <w:rFonts w:asciiTheme="minorHAnsi" w:hAnsiTheme="minorHAnsi"/>
          <w:color w:val="000000" w:themeColor="text1"/>
        </w:rPr>
        <w:t>Prace B+R finansowane w ramach jednej Umowy, nie będą finansowane w ramach innej Umowy, w tym samym Przedsięwzięciu</w:t>
      </w:r>
      <w:r>
        <w:rPr>
          <w:rFonts w:asciiTheme="minorHAnsi" w:hAnsiTheme="minorHAnsi"/>
          <w:color w:val="000000" w:themeColor="text1"/>
        </w:rPr>
        <w:t>.</w:t>
      </w:r>
    </w:p>
    <w:p w14:paraId="1A9DE8C9" w14:textId="536325F8" w:rsidR="00511B9D" w:rsidRPr="00DF45F7" w:rsidRDefault="00511B9D" w:rsidP="00B11AA8">
      <w:pPr>
        <w:pStyle w:val="Nagwek1"/>
      </w:pPr>
      <w:bookmarkStart w:id="109" w:name="_Toc504994941"/>
      <w:bookmarkStart w:id="110" w:name="_Toc511371189"/>
      <w:bookmarkStart w:id="111" w:name="_Toc52897089"/>
      <w:bookmarkStart w:id="112" w:name="_Toc53793037"/>
      <w:bookmarkStart w:id="113" w:name="_Toc54830214"/>
      <w:bookmarkStart w:id="114" w:name="_Toc54798296"/>
      <w:bookmarkStart w:id="115" w:name="_Toc54835724"/>
      <w:bookmarkStart w:id="116" w:name="_Toc72595025"/>
      <w:r w:rsidRPr="00DF45F7">
        <w:t xml:space="preserve">GŁÓWNE ZAŁOŻENIA </w:t>
      </w:r>
      <w:bookmarkEnd w:id="109"/>
      <w:bookmarkEnd w:id="110"/>
      <w:r w:rsidR="00047FEC" w:rsidRPr="00DF45F7">
        <w:t xml:space="preserve">REALIZACJI </w:t>
      </w:r>
      <w:bookmarkEnd w:id="111"/>
      <w:bookmarkEnd w:id="112"/>
      <w:bookmarkEnd w:id="113"/>
      <w:bookmarkEnd w:id="114"/>
      <w:bookmarkEnd w:id="115"/>
      <w:r w:rsidR="004D114F" w:rsidRPr="00DF45F7">
        <w:t>UMOWY</w:t>
      </w:r>
      <w:bookmarkEnd w:id="116"/>
    </w:p>
    <w:p w14:paraId="68BB392F" w14:textId="77777777" w:rsidR="00C0272A" w:rsidRPr="00DF45F7" w:rsidRDefault="00285C43" w:rsidP="00B11AA8">
      <w:pPr>
        <w:pStyle w:val="Nagwek2"/>
      </w:pPr>
      <w:bookmarkStart w:id="117" w:name="_Ref479927963"/>
      <w:bookmarkStart w:id="118" w:name="_Toc504994942"/>
      <w:bookmarkStart w:id="119" w:name="_Toc511371190"/>
      <w:bookmarkStart w:id="120" w:name="_Toc52897090"/>
      <w:bookmarkStart w:id="121" w:name="_Toc53793038"/>
      <w:bookmarkStart w:id="122" w:name="_Toc54830215"/>
      <w:bookmarkStart w:id="123" w:name="_Toc54798297"/>
      <w:bookmarkStart w:id="124" w:name="_Toc54835725"/>
      <w:bookmarkStart w:id="125" w:name="_Toc72595026"/>
      <w:r w:rsidRPr="00DF45F7">
        <w:t>[</w:t>
      </w:r>
      <w:r w:rsidR="004639A9" w:rsidRPr="00DF45F7">
        <w:t>ETAPY</w:t>
      </w:r>
      <w:r w:rsidR="000F7BCE" w:rsidRPr="00DF45F7">
        <w:t xml:space="preserve"> </w:t>
      </w:r>
      <w:r w:rsidR="00FF5332" w:rsidRPr="00DF45F7">
        <w:t>REALIZACJ</w:t>
      </w:r>
      <w:r w:rsidR="001D6733" w:rsidRPr="00DF45F7">
        <w:t>I</w:t>
      </w:r>
      <w:r w:rsidR="00A1375C" w:rsidRPr="00DF45F7">
        <w:t xml:space="preserve"> </w:t>
      </w:r>
      <w:r w:rsidR="00815A0C" w:rsidRPr="00DF45F7">
        <w:t>UMOWY</w:t>
      </w:r>
      <w:r w:rsidRPr="00DF45F7">
        <w:t>]</w:t>
      </w:r>
      <w:bookmarkEnd w:id="117"/>
      <w:bookmarkEnd w:id="118"/>
      <w:bookmarkEnd w:id="119"/>
      <w:bookmarkEnd w:id="120"/>
      <w:bookmarkEnd w:id="121"/>
      <w:bookmarkEnd w:id="122"/>
      <w:bookmarkEnd w:id="123"/>
      <w:bookmarkEnd w:id="124"/>
      <w:bookmarkEnd w:id="125"/>
    </w:p>
    <w:p w14:paraId="63531547" w14:textId="77777777" w:rsidR="00243E8E" w:rsidRPr="00DF45F7" w:rsidRDefault="00243E8E" w:rsidP="00B11AA8">
      <w:pPr>
        <w:pStyle w:val="Akapitzlist"/>
        <w:numPr>
          <w:ilvl w:val="0"/>
          <w:numId w:val="11"/>
        </w:numPr>
        <w:spacing w:before="60" w:after="60"/>
        <w:ind w:left="426" w:hanging="426"/>
        <w:jc w:val="both"/>
        <w:rPr>
          <w:rFonts w:asciiTheme="minorHAnsi" w:hAnsiTheme="minorHAnsi"/>
          <w:color w:val="000000" w:themeColor="text1"/>
        </w:rPr>
      </w:pPr>
      <w:bookmarkStart w:id="126" w:name="_Ref479927950"/>
      <w:r w:rsidRPr="00DF45F7">
        <w:rPr>
          <w:rFonts w:asciiTheme="minorHAnsi" w:hAnsiTheme="minorHAnsi"/>
          <w:color w:val="000000" w:themeColor="text1"/>
        </w:rPr>
        <w:t xml:space="preserve">Zawarcie Umowy zostało poprzedzone </w:t>
      </w:r>
      <w:r w:rsidR="00E147B3" w:rsidRPr="00DF45F7">
        <w:rPr>
          <w:rFonts w:asciiTheme="minorHAnsi" w:hAnsiTheme="minorHAnsi"/>
          <w:color w:val="000000" w:themeColor="text1"/>
        </w:rPr>
        <w:t>Postępowaniem</w:t>
      </w:r>
      <w:r w:rsidRPr="00DF45F7">
        <w:rPr>
          <w:rFonts w:asciiTheme="minorHAnsi" w:hAnsiTheme="minorHAnsi"/>
          <w:color w:val="000000" w:themeColor="text1"/>
        </w:rPr>
        <w:t>.</w:t>
      </w:r>
    </w:p>
    <w:p w14:paraId="05642E85" w14:textId="5554EFA8" w:rsidR="00243E8E" w:rsidRPr="00DF45F7" w:rsidRDefault="00243E8E" w:rsidP="00B11AA8">
      <w:pPr>
        <w:pStyle w:val="Akapitzlist"/>
        <w:numPr>
          <w:ilvl w:val="0"/>
          <w:numId w:val="11"/>
        </w:numPr>
        <w:spacing w:before="60" w:after="60"/>
        <w:ind w:left="426" w:hanging="426"/>
        <w:jc w:val="both"/>
        <w:rPr>
          <w:rFonts w:asciiTheme="minorHAnsi" w:hAnsiTheme="minorHAnsi"/>
          <w:color w:val="000000" w:themeColor="text1"/>
        </w:rPr>
      </w:pPr>
      <w:bookmarkStart w:id="127" w:name="_Ref495943102"/>
      <w:r w:rsidRPr="00DF45F7">
        <w:rPr>
          <w:rFonts w:asciiTheme="minorHAnsi" w:hAnsiTheme="minorHAnsi"/>
          <w:color w:val="000000" w:themeColor="text1"/>
        </w:rPr>
        <w:t xml:space="preserve">Wykonanie Umowy dzieli się na </w:t>
      </w:r>
      <w:r w:rsidR="00AF5CD5" w:rsidRPr="00DF45F7">
        <w:rPr>
          <w:rFonts w:asciiTheme="minorHAnsi" w:hAnsiTheme="minorHAnsi"/>
          <w:color w:val="000000" w:themeColor="text1"/>
        </w:rPr>
        <w:t>dwa</w:t>
      </w:r>
      <w:r w:rsidRPr="00DF45F7">
        <w:rPr>
          <w:rFonts w:asciiTheme="minorHAnsi" w:hAnsiTheme="minorHAnsi"/>
          <w:color w:val="000000" w:themeColor="text1"/>
        </w:rPr>
        <w:t xml:space="preserve"> następujące po sobie </w:t>
      </w:r>
      <w:r w:rsidR="004F64A8" w:rsidRPr="00DF45F7">
        <w:rPr>
          <w:rFonts w:asciiTheme="minorHAnsi" w:hAnsiTheme="minorHAnsi"/>
          <w:color w:val="000000" w:themeColor="text1"/>
        </w:rPr>
        <w:t>Etapy</w:t>
      </w:r>
      <w:r w:rsidR="00A95C93" w:rsidRPr="00DF45F7">
        <w:rPr>
          <w:rFonts w:asciiTheme="minorHAnsi" w:hAnsiTheme="minorHAnsi"/>
          <w:color w:val="000000" w:themeColor="text1"/>
        </w:rPr>
        <w:t xml:space="preserve"> odpowiadające procesowi badawczo-rozwojowemu</w:t>
      </w:r>
      <w:r w:rsidRPr="00DF45F7">
        <w:rPr>
          <w:rFonts w:asciiTheme="minorHAnsi" w:hAnsiTheme="minorHAnsi"/>
          <w:color w:val="000000" w:themeColor="text1"/>
        </w:rPr>
        <w:t>:</w:t>
      </w:r>
      <w:bookmarkEnd w:id="126"/>
      <w:bookmarkEnd w:id="127"/>
    </w:p>
    <w:p w14:paraId="6F59631B" w14:textId="534FD2D1" w:rsidR="00E73562" w:rsidRPr="00DF45F7" w:rsidRDefault="004F64A8" w:rsidP="00B11AA8">
      <w:pPr>
        <w:pStyle w:val="Akapitzlist"/>
        <w:numPr>
          <w:ilvl w:val="0"/>
          <w:numId w:val="12"/>
        </w:numPr>
        <w:spacing w:before="60" w:after="60"/>
        <w:jc w:val="both"/>
        <w:rPr>
          <w:rFonts w:asciiTheme="minorHAnsi" w:hAnsiTheme="minorHAnsi"/>
          <w:color w:val="000000" w:themeColor="text1"/>
        </w:rPr>
      </w:pPr>
      <w:bookmarkStart w:id="128" w:name="_Ref495943109"/>
      <w:bookmarkStart w:id="129" w:name="_Ref494996219"/>
      <w:bookmarkStart w:id="130" w:name="_Ref479927988"/>
      <w:r w:rsidRPr="00DF45F7">
        <w:rPr>
          <w:rFonts w:asciiTheme="minorHAnsi" w:hAnsiTheme="minorHAnsi"/>
          <w:color w:val="000000" w:themeColor="text1"/>
        </w:rPr>
        <w:t>Etap I</w:t>
      </w:r>
      <w:r w:rsidR="00A1375C" w:rsidRPr="00DF45F7">
        <w:rPr>
          <w:rFonts w:asciiTheme="minorHAnsi" w:hAnsiTheme="minorHAnsi"/>
          <w:color w:val="000000" w:themeColor="text1"/>
        </w:rPr>
        <w:t xml:space="preserve"> </w:t>
      </w:r>
      <w:r w:rsidR="00243E8E" w:rsidRPr="00DF45F7">
        <w:rPr>
          <w:rFonts w:asciiTheme="minorHAnsi" w:hAnsiTheme="minorHAnsi"/>
          <w:color w:val="000000" w:themeColor="text1"/>
        </w:rPr>
        <w:t>– czyli pierwszą część Umowy, polegającą na</w:t>
      </w:r>
      <w:bookmarkStart w:id="131" w:name="_Ref495943137"/>
      <w:bookmarkEnd w:id="128"/>
      <w:r w:rsidR="00E147B3" w:rsidRPr="00DF45F7">
        <w:rPr>
          <w:rFonts w:asciiTheme="minorHAnsi" w:hAnsiTheme="minorHAnsi"/>
          <w:color w:val="000000" w:themeColor="text1"/>
        </w:rPr>
        <w:t xml:space="preserve"> opracowaniu</w:t>
      </w:r>
      <w:r w:rsidR="007D376A" w:rsidRPr="00DF45F7">
        <w:rPr>
          <w:rFonts w:asciiTheme="minorHAnsi" w:hAnsiTheme="minorHAnsi"/>
          <w:color w:val="000000" w:themeColor="text1"/>
        </w:rPr>
        <w:t xml:space="preserve"> </w:t>
      </w:r>
      <w:r w:rsidR="003C0B81" w:rsidRPr="00DF45F7">
        <w:rPr>
          <w:rFonts w:asciiTheme="minorHAnsi" w:hAnsiTheme="minorHAnsi"/>
          <w:color w:val="000000" w:themeColor="text1"/>
        </w:rPr>
        <w:t xml:space="preserve">przez Wykonawcę </w:t>
      </w:r>
      <w:r w:rsidR="007D376A" w:rsidRPr="00DF45F7">
        <w:rPr>
          <w:rFonts w:asciiTheme="minorHAnsi" w:hAnsiTheme="minorHAnsi"/>
          <w:color w:val="000000" w:themeColor="text1"/>
        </w:rPr>
        <w:t xml:space="preserve">Wyniku Prac </w:t>
      </w:r>
      <w:r w:rsidRPr="00DF45F7">
        <w:rPr>
          <w:rFonts w:asciiTheme="minorHAnsi" w:hAnsiTheme="minorHAnsi"/>
          <w:color w:val="000000" w:themeColor="text1"/>
        </w:rPr>
        <w:t>Etapu I</w:t>
      </w:r>
      <w:r w:rsidR="003C0B81" w:rsidRPr="00DF45F7">
        <w:rPr>
          <w:rFonts w:asciiTheme="minorHAnsi" w:hAnsiTheme="minorHAnsi"/>
          <w:color w:val="000000" w:themeColor="text1"/>
        </w:rPr>
        <w:t xml:space="preserve"> i realizacj</w:t>
      </w:r>
      <w:r w:rsidR="00096B58" w:rsidRPr="00DF45F7">
        <w:rPr>
          <w:rFonts w:asciiTheme="minorHAnsi" w:hAnsiTheme="minorHAnsi"/>
          <w:color w:val="000000" w:themeColor="text1"/>
        </w:rPr>
        <w:t>i</w:t>
      </w:r>
      <w:r w:rsidR="003C0B81" w:rsidRPr="00DF45F7">
        <w:rPr>
          <w:rFonts w:asciiTheme="minorHAnsi" w:hAnsiTheme="minorHAnsi"/>
          <w:color w:val="000000" w:themeColor="text1"/>
        </w:rPr>
        <w:t xml:space="preserve"> innych czynności</w:t>
      </w:r>
      <w:r w:rsidR="00157088" w:rsidRPr="00DF45F7">
        <w:rPr>
          <w:rFonts w:asciiTheme="minorHAnsi" w:hAnsiTheme="minorHAnsi"/>
          <w:color w:val="000000" w:themeColor="text1"/>
        </w:rPr>
        <w:t>,</w:t>
      </w:r>
      <w:r w:rsidR="006A7022" w:rsidRPr="00DF45F7">
        <w:rPr>
          <w:rFonts w:asciiTheme="minorHAnsi" w:hAnsiTheme="minorHAnsi"/>
          <w:color w:val="000000" w:themeColor="text1"/>
        </w:rPr>
        <w:t xml:space="preserve"> wskazanych w </w:t>
      </w:r>
      <w:r w:rsidR="006A7022" w:rsidRPr="00DF45F7">
        <w:rPr>
          <w:rFonts w:asciiTheme="minorHAnsi" w:hAnsiTheme="minorHAnsi"/>
          <w:color w:val="000000" w:themeColor="text1"/>
        </w:rPr>
        <w:fldChar w:fldCharType="begin"/>
      </w:r>
      <w:r w:rsidR="006A7022" w:rsidRPr="00DF45F7">
        <w:rPr>
          <w:rFonts w:asciiTheme="minorHAnsi" w:hAnsiTheme="minorHAnsi"/>
          <w:color w:val="000000" w:themeColor="text1"/>
        </w:rPr>
        <w:instrText xml:space="preserve"> REF _Ref495937616 \r \h </w:instrText>
      </w:r>
      <w:r w:rsidR="00862665" w:rsidRPr="00DF45F7">
        <w:rPr>
          <w:rFonts w:asciiTheme="minorHAnsi" w:hAnsiTheme="minorHAnsi"/>
          <w:color w:val="000000" w:themeColor="text1"/>
        </w:rPr>
        <w:instrText xml:space="preserve"> \* MERGEFORMAT </w:instrText>
      </w:r>
      <w:r w:rsidR="006A7022" w:rsidRPr="00DF45F7">
        <w:rPr>
          <w:rFonts w:asciiTheme="minorHAnsi" w:hAnsiTheme="minorHAnsi"/>
          <w:color w:val="000000" w:themeColor="text1"/>
        </w:rPr>
      </w:r>
      <w:r w:rsidR="006A7022" w:rsidRPr="00DF45F7">
        <w:rPr>
          <w:rFonts w:asciiTheme="minorHAnsi" w:hAnsiTheme="minorHAnsi"/>
          <w:color w:val="000000" w:themeColor="text1"/>
        </w:rPr>
        <w:fldChar w:fldCharType="separate"/>
      </w:r>
      <w:r w:rsidR="004921E9">
        <w:rPr>
          <w:rFonts w:asciiTheme="minorHAnsi" w:hAnsiTheme="minorHAnsi"/>
          <w:color w:val="000000" w:themeColor="text1"/>
        </w:rPr>
        <w:t>ART. 14</w:t>
      </w:r>
      <w:r w:rsidR="006A7022" w:rsidRPr="00DF45F7">
        <w:rPr>
          <w:rFonts w:asciiTheme="minorHAnsi" w:hAnsiTheme="minorHAnsi"/>
          <w:color w:val="000000" w:themeColor="text1"/>
        </w:rPr>
        <w:fldChar w:fldCharType="end"/>
      </w:r>
      <w:r w:rsidR="004F74FF"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4FF" w:rsidRPr="00DF45F7">
        <w:rPr>
          <w:rFonts w:asciiTheme="minorHAnsi" w:hAnsiTheme="minorHAnsi"/>
          <w:color w:val="000000" w:themeColor="text1"/>
        </w:rPr>
        <w:t xml:space="preserve"> nr 4 do Regulaminu</w:t>
      </w:r>
      <w:r w:rsidR="006A7022" w:rsidRPr="00DF45F7">
        <w:rPr>
          <w:rFonts w:asciiTheme="minorHAnsi" w:hAnsiTheme="minorHAnsi"/>
          <w:color w:val="000000" w:themeColor="text1"/>
        </w:rPr>
        <w:t>;</w:t>
      </w:r>
    </w:p>
    <w:p w14:paraId="55ADD2EE" w14:textId="0D39BE4B" w:rsidR="00F84D1C" w:rsidRPr="00DF45F7" w:rsidRDefault="004F64A8" w:rsidP="00B11AA8">
      <w:pPr>
        <w:pStyle w:val="Akapitzlist"/>
        <w:numPr>
          <w:ilvl w:val="0"/>
          <w:numId w:val="12"/>
        </w:numPr>
        <w:spacing w:before="60" w:after="60"/>
        <w:jc w:val="both"/>
        <w:rPr>
          <w:rFonts w:asciiTheme="minorHAnsi" w:hAnsiTheme="minorHAnsi" w:cstheme="majorBidi"/>
          <w:color w:val="000000" w:themeColor="text1"/>
        </w:rPr>
      </w:pPr>
      <w:r w:rsidRPr="00DF45F7">
        <w:rPr>
          <w:rFonts w:asciiTheme="minorHAnsi" w:hAnsiTheme="minorHAnsi"/>
          <w:color w:val="000000" w:themeColor="text1"/>
        </w:rPr>
        <w:t>Etap II</w:t>
      </w:r>
      <w:r w:rsidR="00A1375C" w:rsidRPr="00DF45F7">
        <w:rPr>
          <w:rFonts w:asciiTheme="minorHAnsi" w:hAnsiTheme="minorHAnsi"/>
          <w:color w:val="000000" w:themeColor="text1"/>
        </w:rPr>
        <w:t xml:space="preserve"> </w:t>
      </w:r>
      <w:r w:rsidR="00243E8E" w:rsidRPr="00DF45F7">
        <w:rPr>
          <w:rFonts w:asciiTheme="minorHAnsi" w:hAnsiTheme="minorHAnsi"/>
          <w:color w:val="000000" w:themeColor="text1"/>
        </w:rPr>
        <w:t xml:space="preserve">– czyli </w:t>
      </w:r>
      <w:r w:rsidR="00243E8E" w:rsidRPr="00DF45F7">
        <w:rPr>
          <w:rFonts w:asciiTheme="minorHAnsi" w:hAnsiTheme="minorHAnsi" w:cstheme="majorBidi"/>
          <w:color w:val="000000" w:themeColor="text1"/>
        </w:rPr>
        <w:t xml:space="preserve">drugą część Umowy, polegającą </w:t>
      </w:r>
      <w:r w:rsidR="007D376A" w:rsidRPr="00DF45F7">
        <w:rPr>
          <w:rFonts w:asciiTheme="minorHAnsi" w:hAnsiTheme="minorHAnsi" w:cstheme="majorBidi"/>
          <w:color w:val="000000" w:themeColor="text1"/>
        </w:rPr>
        <w:t xml:space="preserve">na opracowaniu </w:t>
      </w:r>
      <w:r w:rsidR="007D376A" w:rsidRPr="00DF45F7">
        <w:rPr>
          <w:rFonts w:asciiTheme="minorHAnsi" w:hAnsiTheme="minorHAnsi"/>
          <w:color w:val="000000" w:themeColor="text1"/>
        </w:rPr>
        <w:t xml:space="preserve">Wyniku Prac </w:t>
      </w:r>
      <w:r w:rsidRPr="00DF45F7">
        <w:rPr>
          <w:rFonts w:asciiTheme="minorHAnsi" w:hAnsiTheme="minorHAnsi"/>
          <w:color w:val="000000" w:themeColor="text1"/>
        </w:rPr>
        <w:t>Etapu II</w:t>
      </w:r>
      <w:bookmarkEnd w:id="129"/>
      <w:bookmarkEnd w:id="131"/>
      <w:r w:rsidR="003C0B81" w:rsidRPr="00DF45F7">
        <w:rPr>
          <w:rFonts w:asciiTheme="minorHAnsi" w:hAnsiTheme="minorHAnsi"/>
          <w:color w:val="000000" w:themeColor="text1"/>
        </w:rPr>
        <w:t xml:space="preserve"> </w:t>
      </w:r>
      <w:r w:rsidR="00F84D1C" w:rsidRPr="00DF45F7">
        <w:rPr>
          <w:rFonts w:asciiTheme="minorHAnsi" w:hAnsiTheme="minorHAnsi"/>
          <w:color w:val="000000" w:themeColor="text1"/>
        </w:rPr>
        <w:t xml:space="preserve">w szczególności na przeprowadzeniu Prac B+R mających na celu przeniesienie Rozwiązania do skali 1:1 i </w:t>
      </w:r>
      <w:r w:rsidR="00897F46" w:rsidRPr="00DF45F7">
        <w:rPr>
          <w:rFonts w:asciiTheme="minorHAnsi" w:hAnsiTheme="minorHAnsi"/>
          <w:color w:val="000000" w:themeColor="text1"/>
        </w:rPr>
        <w:t>wybudowania</w:t>
      </w:r>
      <w:r w:rsidR="00897F46" w:rsidRPr="00DF45F7" w:rsidDel="00897F46">
        <w:rPr>
          <w:rFonts w:asciiTheme="minorHAnsi" w:hAnsiTheme="minorHAnsi"/>
          <w:color w:val="000000" w:themeColor="text1"/>
        </w:rPr>
        <w:t xml:space="preserve"> </w:t>
      </w:r>
      <w:r w:rsidR="00F84D1C" w:rsidRPr="00DF45F7">
        <w:rPr>
          <w:rFonts w:asciiTheme="minorHAnsi" w:hAnsiTheme="minorHAnsi"/>
          <w:color w:val="000000" w:themeColor="text1"/>
        </w:rPr>
        <w:t>przez Wykonawcę w oparciu o to Rozwiązanie Demonstratora, a także</w:t>
      </w:r>
      <w:r w:rsidR="006A7022" w:rsidRPr="00DF45F7">
        <w:rPr>
          <w:rFonts w:asciiTheme="minorHAnsi" w:hAnsiTheme="minorHAnsi"/>
          <w:color w:val="000000" w:themeColor="text1"/>
        </w:rPr>
        <w:t xml:space="preserve"> realizacj</w:t>
      </w:r>
      <w:r w:rsidR="00096B58" w:rsidRPr="00DF45F7">
        <w:rPr>
          <w:rFonts w:asciiTheme="minorHAnsi" w:hAnsiTheme="minorHAnsi"/>
          <w:color w:val="000000" w:themeColor="text1"/>
        </w:rPr>
        <w:t>i</w:t>
      </w:r>
      <w:r w:rsidR="006A7022" w:rsidRPr="00DF45F7">
        <w:rPr>
          <w:rFonts w:asciiTheme="minorHAnsi" w:hAnsiTheme="minorHAnsi"/>
          <w:color w:val="000000" w:themeColor="text1"/>
        </w:rPr>
        <w:t xml:space="preserve"> innych czynności, wskazanych w </w:t>
      </w:r>
      <w:r w:rsidR="006A7022" w:rsidRPr="00DF45F7">
        <w:rPr>
          <w:rFonts w:asciiTheme="minorHAnsi" w:hAnsiTheme="minorHAnsi"/>
          <w:color w:val="000000" w:themeColor="text1"/>
        </w:rPr>
        <w:fldChar w:fldCharType="begin"/>
      </w:r>
      <w:r w:rsidR="006A7022" w:rsidRPr="00DF45F7">
        <w:rPr>
          <w:rFonts w:asciiTheme="minorHAnsi" w:hAnsiTheme="minorHAnsi"/>
          <w:color w:val="000000" w:themeColor="text1"/>
        </w:rPr>
        <w:instrText xml:space="preserve"> REF _Ref479952437 \r \h </w:instrText>
      </w:r>
      <w:r w:rsidR="00862665" w:rsidRPr="00DF45F7">
        <w:rPr>
          <w:rFonts w:asciiTheme="minorHAnsi" w:hAnsiTheme="minorHAnsi"/>
          <w:color w:val="000000" w:themeColor="text1"/>
        </w:rPr>
        <w:instrText xml:space="preserve"> \* MERGEFORMAT </w:instrText>
      </w:r>
      <w:r w:rsidR="006A7022" w:rsidRPr="00DF45F7">
        <w:rPr>
          <w:rFonts w:asciiTheme="minorHAnsi" w:hAnsiTheme="minorHAnsi"/>
          <w:color w:val="000000" w:themeColor="text1"/>
        </w:rPr>
      </w:r>
      <w:r w:rsidR="006A7022" w:rsidRPr="00DF45F7">
        <w:rPr>
          <w:rFonts w:asciiTheme="minorHAnsi" w:hAnsiTheme="minorHAnsi"/>
          <w:color w:val="000000" w:themeColor="text1"/>
        </w:rPr>
        <w:fldChar w:fldCharType="separate"/>
      </w:r>
      <w:r w:rsidR="004921E9">
        <w:rPr>
          <w:rFonts w:asciiTheme="minorHAnsi" w:hAnsiTheme="minorHAnsi"/>
          <w:color w:val="000000" w:themeColor="text1"/>
        </w:rPr>
        <w:t>ART. 15</w:t>
      </w:r>
      <w:r w:rsidR="006A7022" w:rsidRPr="00DF45F7">
        <w:rPr>
          <w:rFonts w:asciiTheme="minorHAnsi" w:hAnsiTheme="minorHAnsi"/>
          <w:color w:val="000000" w:themeColor="text1"/>
        </w:rPr>
        <w:fldChar w:fldCharType="end"/>
      </w:r>
      <w:r w:rsidR="004F74FF"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4FF" w:rsidRPr="00DF45F7">
        <w:rPr>
          <w:rFonts w:asciiTheme="minorHAnsi" w:hAnsiTheme="minorHAnsi"/>
          <w:color w:val="000000" w:themeColor="text1"/>
        </w:rPr>
        <w:t xml:space="preserve"> nr 4 do Regulaminu</w:t>
      </w:r>
      <w:r w:rsidR="00230C75" w:rsidRPr="00DF45F7">
        <w:rPr>
          <w:rFonts w:asciiTheme="minorHAnsi" w:hAnsiTheme="minorHAnsi"/>
          <w:color w:val="000000" w:themeColor="text1"/>
        </w:rPr>
        <w:t>;</w:t>
      </w:r>
    </w:p>
    <w:p w14:paraId="199759BB" w14:textId="37E99A6A" w:rsidR="00230C75" w:rsidRPr="00DF45F7" w:rsidRDefault="00230C75" w:rsidP="00B11AA8">
      <w:pPr>
        <w:spacing w:before="60" w:after="60"/>
        <w:ind w:left="360"/>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oraz dodatkowo, przez wzgląd na specyfikę Rozwiązania i </w:t>
      </w:r>
      <w:r w:rsidR="006E494D">
        <w:rPr>
          <w:rFonts w:asciiTheme="minorHAnsi" w:hAnsiTheme="minorHAnsi" w:cstheme="majorBidi"/>
          <w:color w:val="000000" w:themeColor="text1"/>
        </w:rPr>
        <w:t xml:space="preserve">obiektywne </w:t>
      </w:r>
      <w:r w:rsidRPr="00DF45F7">
        <w:rPr>
          <w:rFonts w:asciiTheme="minorHAnsi" w:hAnsiTheme="minorHAnsi" w:cstheme="majorBidi"/>
          <w:color w:val="000000" w:themeColor="text1"/>
        </w:rPr>
        <w:t>możliwości jego weryfikacji w ramach Demonstratora:</w:t>
      </w:r>
    </w:p>
    <w:p w14:paraId="651CD3F8" w14:textId="7E42BC7A" w:rsidR="00230C75" w:rsidRPr="00DF45F7" w:rsidRDefault="00230C75" w:rsidP="00B11AA8">
      <w:pPr>
        <w:pStyle w:val="Akapitzlist"/>
        <w:numPr>
          <w:ilvl w:val="0"/>
          <w:numId w:val="12"/>
        </w:numPr>
        <w:spacing w:before="60" w:after="60"/>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Etap III – czyli trzecią część Umowy, </w:t>
      </w:r>
      <w:r w:rsidR="002D3425" w:rsidRPr="00DF45F7">
        <w:rPr>
          <w:rFonts w:asciiTheme="minorHAnsi" w:hAnsiTheme="minorHAnsi" w:cstheme="majorBidi"/>
          <w:color w:val="000000" w:themeColor="text1"/>
        </w:rPr>
        <w:t xml:space="preserve">polegającą </w:t>
      </w:r>
      <w:r w:rsidR="002D3425">
        <w:rPr>
          <w:rFonts w:asciiTheme="minorHAnsi" w:hAnsiTheme="minorHAnsi" w:cstheme="majorBidi"/>
          <w:color w:val="000000" w:themeColor="text1"/>
        </w:rPr>
        <w:t xml:space="preserve">na </w:t>
      </w:r>
      <w:r w:rsidR="002D3425" w:rsidRPr="00DF45F7">
        <w:rPr>
          <w:rFonts w:asciiTheme="minorHAnsi" w:hAnsiTheme="minorHAnsi" w:cstheme="majorBidi"/>
          <w:color w:val="000000" w:themeColor="text1"/>
        </w:rPr>
        <w:t xml:space="preserve">weryfikacji Rozwiązania, w której NCBR będzie dodatkowo </w:t>
      </w:r>
      <w:r w:rsidR="002D3425">
        <w:rPr>
          <w:rFonts w:asciiTheme="minorHAnsi" w:hAnsiTheme="minorHAnsi" w:cstheme="majorBidi"/>
          <w:color w:val="000000" w:themeColor="text1"/>
        </w:rPr>
        <w:t>sprawdzać</w:t>
      </w:r>
      <w:r w:rsidR="00925C13">
        <w:rPr>
          <w:rFonts w:asciiTheme="minorHAnsi" w:hAnsiTheme="minorHAnsi" w:cstheme="majorBidi"/>
          <w:color w:val="000000" w:themeColor="text1"/>
        </w:rPr>
        <w:t xml:space="preserve"> zgodnie z zasadami określonymi w Załączniku nr 4 do Regulaminu</w:t>
      </w:r>
      <w:r w:rsidR="002D3425" w:rsidRPr="00DF45F7">
        <w:rPr>
          <w:rFonts w:asciiTheme="minorHAnsi" w:hAnsiTheme="minorHAnsi" w:cstheme="majorBidi"/>
          <w:color w:val="000000" w:themeColor="text1"/>
        </w:rPr>
        <w:t xml:space="preserve">, czy Demonstrator stworzony przez </w:t>
      </w:r>
      <w:r w:rsidR="004D114F" w:rsidRPr="00DF45F7">
        <w:rPr>
          <w:rFonts w:asciiTheme="minorHAnsi" w:hAnsiTheme="minorHAnsi" w:cstheme="majorBidi"/>
          <w:color w:val="000000" w:themeColor="text1"/>
        </w:rPr>
        <w:t>Wykonawcę</w:t>
      </w:r>
      <w:r w:rsidR="002D3425">
        <w:rPr>
          <w:rFonts w:asciiTheme="minorHAnsi" w:hAnsiTheme="minorHAnsi" w:cstheme="majorBidi"/>
          <w:color w:val="000000" w:themeColor="text1"/>
        </w:rPr>
        <w:t xml:space="preserve"> przy wymaganym utrzymaniu parametrów jego pracy</w:t>
      </w:r>
      <w:r w:rsidR="000C055C">
        <w:rPr>
          <w:rFonts w:asciiTheme="minorHAnsi" w:hAnsiTheme="minorHAnsi" w:cstheme="majorBidi"/>
          <w:color w:val="000000" w:themeColor="text1"/>
        </w:rPr>
        <w:t xml:space="preserve"> </w:t>
      </w:r>
      <w:r w:rsidR="00C41110">
        <w:rPr>
          <w:rFonts w:asciiTheme="minorHAnsi" w:hAnsiTheme="minorHAnsi" w:cstheme="majorBidi"/>
          <w:color w:val="000000" w:themeColor="text1"/>
        </w:rPr>
        <w:t xml:space="preserve">oraz ewentualnych działaniach </w:t>
      </w:r>
      <w:r w:rsidR="000C055C">
        <w:rPr>
          <w:rFonts w:asciiTheme="minorHAnsi" w:hAnsiTheme="minorHAnsi" w:cstheme="majorBidi"/>
          <w:color w:val="000000" w:themeColor="text1"/>
        </w:rPr>
        <w:t>optymalizacyjnych i naprawczych Wykonawcy</w:t>
      </w:r>
      <w:r w:rsidR="004D114F" w:rsidRPr="00DF45F7">
        <w:rPr>
          <w:rFonts w:asciiTheme="minorHAnsi" w:hAnsiTheme="minorHAnsi" w:cstheme="majorBidi"/>
          <w:color w:val="000000" w:themeColor="text1"/>
        </w:rPr>
        <w:t>, osiągnął założone parametry efektywności oraz utrzymuje określone cechy w perspektywie dwóch sezonów grzewczych.</w:t>
      </w:r>
    </w:p>
    <w:p w14:paraId="6C33519B" w14:textId="77777777" w:rsidR="00F84D1C" w:rsidRPr="00DF45F7" w:rsidRDefault="00F84D1C" w:rsidP="00B11AA8">
      <w:pPr>
        <w:pStyle w:val="Akapitzlist"/>
        <w:numPr>
          <w:ilvl w:val="0"/>
          <w:numId w:val="11"/>
        </w:numPr>
        <w:spacing w:before="60" w:after="60"/>
        <w:ind w:left="426" w:hanging="426"/>
        <w:jc w:val="both"/>
        <w:rPr>
          <w:rFonts w:asciiTheme="minorHAnsi" w:hAnsiTheme="minorHAnsi"/>
          <w:color w:val="000000" w:themeColor="text1"/>
        </w:rPr>
      </w:pPr>
      <w:bookmarkStart w:id="132" w:name="_Ref69053092"/>
      <w:r w:rsidRPr="00DF45F7">
        <w:rPr>
          <w:rFonts w:asciiTheme="minorHAnsi" w:hAnsiTheme="minorHAnsi"/>
          <w:color w:val="000000" w:themeColor="text1"/>
        </w:rPr>
        <w:t>Z zastrzeżeniem postanowień dot. zwiększenia przez NCBR budżetu Przedsięwzięcia zgodnie z rozdziałem X Regulaminu:</w:t>
      </w:r>
      <w:bookmarkEnd w:id="132"/>
    </w:p>
    <w:p w14:paraId="0AB2FA2E" w14:textId="577781BB" w:rsidR="00C113C1" w:rsidRPr="00DF45F7" w:rsidRDefault="003C0B81" w:rsidP="00B11AA8">
      <w:pPr>
        <w:pStyle w:val="Akapitzlist"/>
        <w:numPr>
          <w:ilvl w:val="1"/>
          <w:numId w:val="11"/>
        </w:numPr>
        <w:spacing w:before="60" w:after="60"/>
        <w:ind w:left="709"/>
        <w:jc w:val="both"/>
        <w:rPr>
          <w:rFonts w:asciiTheme="minorHAnsi" w:hAnsiTheme="minorHAnsi"/>
          <w:color w:val="000000" w:themeColor="text1"/>
        </w:rPr>
      </w:pPr>
      <w:bookmarkStart w:id="133" w:name="_Ref494996209"/>
      <w:bookmarkStart w:id="134" w:name="_Ref479927928"/>
      <w:bookmarkEnd w:id="130"/>
      <w:r w:rsidRPr="00DF45F7">
        <w:rPr>
          <w:rFonts w:asciiTheme="minorHAnsi" w:hAnsiTheme="minorHAnsi"/>
          <w:color w:val="000000" w:themeColor="text1"/>
        </w:rPr>
        <w:t>W</w:t>
      </w:r>
      <w:bookmarkStart w:id="135" w:name="_Ref52730665"/>
      <w:bookmarkEnd w:id="133"/>
      <w:bookmarkEnd w:id="134"/>
      <w:r w:rsidRPr="00DF45F7">
        <w:rPr>
          <w:rFonts w:asciiTheme="minorHAnsi" w:hAnsiTheme="minorHAnsi"/>
          <w:color w:val="000000" w:themeColor="text1"/>
        </w:rPr>
        <w:t xml:space="preserve"> Etapie I uczestniczy nie więcej niż </w:t>
      </w:r>
      <w:r w:rsidR="007E0B16" w:rsidRPr="00DF45F7">
        <w:rPr>
          <w:rFonts w:asciiTheme="minorHAnsi" w:hAnsiTheme="minorHAnsi"/>
          <w:color w:val="000000" w:themeColor="text1"/>
        </w:rPr>
        <w:t xml:space="preserve">dziesięciu </w:t>
      </w:r>
      <w:r w:rsidRPr="00DF45F7">
        <w:rPr>
          <w:rFonts w:asciiTheme="minorHAnsi" w:hAnsiTheme="minorHAnsi"/>
          <w:color w:val="000000" w:themeColor="text1"/>
        </w:rPr>
        <w:t>Uczestników Przedsięwzięcia</w:t>
      </w:r>
      <w:r w:rsidR="00C113C1" w:rsidRPr="00DF45F7">
        <w:rPr>
          <w:rFonts w:asciiTheme="minorHAnsi" w:hAnsiTheme="minorHAnsi"/>
          <w:color w:val="000000" w:themeColor="text1"/>
        </w:rPr>
        <w:t>,</w:t>
      </w:r>
    </w:p>
    <w:p w14:paraId="5AB31412" w14:textId="77777777" w:rsidR="004D114F" w:rsidRPr="00DF45F7" w:rsidRDefault="004F74FF" w:rsidP="00B11AA8">
      <w:pPr>
        <w:pStyle w:val="Akapitzlist"/>
        <w:numPr>
          <w:ilvl w:val="1"/>
          <w:numId w:val="11"/>
        </w:numPr>
        <w:spacing w:before="60" w:after="60"/>
        <w:ind w:left="709"/>
        <w:jc w:val="both"/>
        <w:rPr>
          <w:rFonts w:asciiTheme="minorHAnsi" w:hAnsiTheme="minorHAnsi"/>
          <w:color w:val="000000" w:themeColor="text1"/>
        </w:rPr>
      </w:pPr>
      <w:bookmarkStart w:id="136" w:name="_Ref69059940"/>
      <w:bookmarkStart w:id="137" w:name="_Ref69053115"/>
      <w:r w:rsidRPr="00DF45F7">
        <w:rPr>
          <w:rFonts w:asciiTheme="minorHAnsi" w:hAnsiTheme="minorHAnsi"/>
          <w:color w:val="000000" w:themeColor="text1"/>
        </w:rPr>
        <w:lastRenderedPageBreak/>
        <w:t xml:space="preserve">do udziału </w:t>
      </w:r>
      <w:r w:rsidR="00C113C1" w:rsidRPr="00DF45F7">
        <w:rPr>
          <w:rFonts w:asciiTheme="minorHAnsi" w:hAnsiTheme="minorHAnsi"/>
          <w:color w:val="000000" w:themeColor="text1"/>
        </w:rPr>
        <w:t>w</w:t>
      </w:r>
      <w:r w:rsidR="003C0B81" w:rsidRPr="00DF45F7">
        <w:rPr>
          <w:rFonts w:asciiTheme="minorHAnsi" w:hAnsiTheme="minorHAnsi"/>
          <w:color w:val="000000" w:themeColor="text1"/>
        </w:rPr>
        <w:t xml:space="preserve"> Etapie II</w:t>
      </w:r>
      <w:r w:rsidR="003C0B81" w:rsidRPr="00DF45F7">
        <w:rPr>
          <w:rFonts w:asciiTheme="minorHAnsi" w:hAnsiTheme="minorHAnsi" w:cstheme="minorHAnsi"/>
          <w:color w:val="000000" w:themeColor="text1"/>
        </w:rPr>
        <w:t xml:space="preserve"> </w:t>
      </w:r>
      <w:r w:rsidRPr="00DF45F7">
        <w:rPr>
          <w:rFonts w:asciiTheme="minorHAnsi" w:hAnsiTheme="minorHAnsi"/>
          <w:color w:val="000000" w:themeColor="text1"/>
        </w:rPr>
        <w:t>może być dopuszczony</w:t>
      </w:r>
      <w:r w:rsidR="00F84D1C" w:rsidRPr="00DF45F7">
        <w:rPr>
          <w:rFonts w:asciiTheme="minorHAnsi" w:hAnsiTheme="minorHAnsi"/>
          <w:color w:val="000000" w:themeColor="text1"/>
        </w:rPr>
        <w:t xml:space="preserve"> </w:t>
      </w:r>
      <w:r w:rsidR="003C0B81" w:rsidRPr="00DF45F7">
        <w:rPr>
          <w:rFonts w:asciiTheme="minorHAnsi" w:hAnsiTheme="minorHAnsi" w:cstheme="minorHAnsi"/>
          <w:color w:val="000000" w:themeColor="text1"/>
        </w:rPr>
        <w:t>nie więcej niż jeden Uczestnik Przedsięwzięcia</w:t>
      </w:r>
      <w:r w:rsidR="004D114F" w:rsidRPr="00DF45F7">
        <w:rPr>
          <w:rFonts w:asciiTheme="minorHAnsi" w:hAnsiTheme="minorHAnsi" w:cstheme="minorHAnsi"/>
          <w:color w:val="000000" w:themeColor="text1"/>
        </w:rPr>
        <w:t>.</w:t>
      </w:r>
      <w:bookmarkEnd w:id="136"/>
    </w:p>
    <w:p w14:paraId="389D1B0A" w14:textId="530AD17B" w:rsidR="003C0B81" w:rsidRPr="00DF45F7" w:rsidRDefault="004D114F" w:rsidP="00B11AA8">
      <w:pPr>
        <w:pStyle w:val="Akapitzlist"/>
        <w:numPr>
          <w:ilvl w:val="1"/>
          <w:numId w:val="11"/>
        </w:numPr>
        <w:spacing w:before="60" w:after="60"/>
        <w:ind w:left="709"/>
        <w:jc w:val="both"/>
        <w:rPr>
          <w:rFonts w:asciiTheme="minorHAnsi" w:hAnsiTheme="minorHAnsi"/>
          <w:color w:val="000000" w:themeColor="text1"/>
        </w:rPr>
      </w:pPr>
      <w:r w:rsidRPr="00DF45F7">
        <w:rPr>
          <w:rFonts w:asciiTheme="minorHAnsi" w:hAnsiTheme="minorHAnsi" w:cstheme="minorHAnsi"/>
          <w:color w:val="000000" w:themeColor="text1"/>
        </w:rPr>
        <w:t>w Etapie III uczestniczą wyłącznie Uczestnicy Przedsięwzięcia, którzy uczestniczyli w Etapie II</w:t>
      </w:r>
      <w:r w:rsidR="003C0B81" w:rsidRPr="00DF45F7">
        <w:rPr>
          <w:rFonts w:asciiTheme="minorHAnsi" w:hAnsiTheme="minorHAnsi" w:cstheme="minorHAnsi"/>
          <w:color w:val="000000" w:themeColor="text1"/>
        </w:rPr>
        <w:t>.</w:t>
      </w:r>
      <w:bookmarkEnd w:id="135"/>
      <w:bookmarkEnd w:id="137"/>
    </w:p>
    <w:p w14:paraId="7E231703" w14:textId="7BA9AAB6" w:rsidR="00243E8E" w:rsidRPr="00DF45F7" w:rsidRDefault="00243E8E" w:rsidP="00B11AA8">
      <w:pPr>
        <w:pStyle w:val="Akapitzlist"/>
        <w:numPr>
          <w:ilvl w:val="0"/>
          <w:numId w:val="11"/>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pozostałym zakresie opis </w:t>
      </w:r>
      <w:r w:rsidR="00E523FA" w:rsidRPr="00DF45F7">
        <w:rPr>
          <w:rFonts w:asciiTheme="minorHAnsi" w:hAnsiTheme="minorHAnsi"/>
          <w:color w:val="000000" w:themeColor="text1"/>
        </w:rPr>
        <w:t>Etapu I</w:t>
      </w:r>
      <w:r w:rsidR="00FD5552"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00E523FA" w:rsidRPr="00DF45F7">
        <w:rPr>
          <w:rFonts w:asciiTheme="minorHAnsi" w:hAnsiTheme="minorHAnsi"/>
          <w:color w:val="000000" w:themeColor="text1"/>
        </w:rPr>
        <w:t>Etapu II</w:t>
      </w:r>
      <w:r w:rsidR="004D114F" w:rsidRPr="00DF45F7">
        <w:rPr>
          <w:rFonts w:asciiTheme="minorHAnsi" w:hAnsiTheme="minorHAnsi"/>
          <w:color w:val="000000" w:themeColor="text1"/>
        </w:rPr>
        <w:t xml:space="preserve"> oraz Etapu III</w:t>
      </w:r>
      <w:r w:rsidR="00E523FA" w:rsidRPr="00DF45F7">
        <w:rPr>
          <w:rFonts w:asciiTheme="minorHAnsi" w:hAnsiTheme="minorHAnsi"/>
          <w:color w:val="000000" w:themeColor="text1"/>
        </w:rPr>
        <w:t xml:space="preserve"> </w:t>
      </w:r>
      <w:r w:rsidRPr="00DF45F7">
        <w:rPr>
          <w:rFonts w:asciiTheme="minorHAnsi" w:hAnsiTheme="minorHAnsi"/>
          <w:color w:val="000000" w:themeColor="text1"/>
        </w:rPr>
        <w:t>określono w dalszych postanowieniach Umowy</w:t>
      </w:r>
      <w:r w:rsidR="00157088" w:rsidRPr="00DF45F7">
        <w:rPr>
          <w:rFonts w:asciiTheme="minorHAnsi" w:hAnsiTheme="minorHAnsi"/>
          <w:color w:val="000000" w:themeColor="text1"/>
        </w:rPr>
        <w:t xml:space="preserve"> i jej </w:t>
      </w:r>
      <w:r w:rsidR="2421E7AE" w:rsidRPr="00DF45F7">
        <w:rPr>
          <w:rFonts w:asciiTheme="minorHAnsi" w:hAnsiTheme="minorHAnsi"/>
          <w:color w:val="000000" w:themeColor="text1"/>
        </w:rPr>
        <w:t>Załączni</w:t>
      </w:r>
      <w:r w:rsidR="00157088" w:rsidRPr="00DF45F7">
        <w:rPr>
          <w:rFonts w:asciiTheme="minorHAnsi" w:hAnsiTheme="minorHAnsi"/>
          <w:color w:val="000000" w:themeColor="text1"/>
        </w:rPr>
        <w:t>kach</w:t>
      </w:r>
      <w:r w:rsidRPr="00DF45F7">
        <w:rPr>
          <w:rFonts w:asciiTheme="minorHAnsi" w:hAnsiTheme="minorHAnsi"/>
          <w:color w:val="000000" w:themeColor="text1"/>
        </w:rPr>
        <w:t>.</w:t>
      </w:r>
    </w:p>
    <w:p w14:paraId="0581486F" w14:textId="1DB47C5A" w:rsidR="00C0272A" w:rsidRPr="00DF45F7" w:rsidRDefault="00285C43" w:rsidP="00B11AA8">
      <w:pPr>
        <w:pStyle w:val="Nagwek2"/>
      </w:pPr>
      <w:bookmarkStart w:id="138" w:name="_Ref479912773"/>
      <w:bookmarkStart w:id="139" w:name="_Ref479947439"/>
      <w:bookmarkStart w:id="140" w:name="_Toc504994943"/>
      <w:bookmarkStart w:id="141" w:name="_Toc511371191"/>
      <w:bookmarkStart w:id="142" w:name="_Toc52897091"/>
      <w:bookmarkStart w:id="143" w:name="_Toc53793039"/>
      <w:bookmarkStart w:id="144" w:name="_Toc54830216"/>
      <w:bookmarkStart w:id="145" w:name="_Toc54798298"/>
      <w:bookmarkStart w:id="146" w:name="_Toc54835726"/>
      <w:bookmarkStart w:id="147" w:name="_Toc72595027"/>
      <w:r w:rsidRPr="00DF45F7">
        <w:t>[</w:t>
      </w:r>
      <w:bookmarkEnd w:id="138"/>
      <w:r w:rsidR="00DD75B2" w:rsidRPr="00DF45F7">
        <w:t>OGÓLNY PRZEBIEG</w:t>
      </w:r>
      <w:r w:rsidR="00020F70" w:rsidRPr="00DF45F7">
        <w:t xml:space="preserve"> P</w:t>
      </w:r>
      <w:r w:rsidR="008F52D2" w:rsidRPr="00DF45F7">
        <w:t>RZEDSIĘWZIĘCIA</w:t>
      </w:r>
      <w:r w:rsidR="001060C0" w:rsidRPr="00DF45F7">
        <w:t xml:space="preserve"> OD ETAPU I DO ETAPU </w:t>
      </w:r>
      <w:r w:rsidR="004D114F" w:rsidRPr="00DF45F7">
        <w:t>I</w:t>
      </w:r>
      <w:r w:rsidR="001060C0" w:rsidRPr="00DF45F7">
        <w:t>II</w:t>
      </w:r>
      <w:r w:rsidRPr="00DF45F7">
        <w:t>]</w:t>
      </w:r>
      <w:bookmarkEnd w:id="139"/>
      <w:bookmarkEnd w:id="140"/>
      <w:bookmarkEnd w:id="141"/>
      <w:bookmarkEnd w:id="142"/>
      <w:bookmarkEnd w:id="143"/>
      <w:bookmarkEnd w:id="144"/>
      <w:bookmarkEnd w:id="145"/>
      <w:bookmarkEnd w:id="146"/>
      <w:bookmarkEnd w:id="147"/>
    </w:p>
    <w:p w14:paraId="4BC46E97" w14:textId="1F312F87" w:rsidR="00815A0C" w:rsidRPr="00DF45F7" w:rsidRDefault="00815A0C" w:rsidP="00B11AA8">
      <w:pPr>
        <w:pStyle w:val="Akapitzlist"/>
        <w:numPr>
          <w:ilvl w:val="0"/>
          <w:numId w:val="13"/>
        </w:numPr>
        <w:spacing w:before="60" w:after="60"/>
        <w:ind w:left="426" w:hanging="426"/>
        <w:jc w:val="both"/>
        <w:rPr>
          <w:rFonts w:asciiTheme="minorHAnsi" w:hAnsiTheme="minorHAnsi"/>
          <w:color w:val="000000" w:themeColor="text1"/>
        </w:rPr>
      </w:pPr>
      <w:bookmarkStart w:id="148" w:name="_Ref479946373"/>
      <w:r w:rsidRPr="00DF45F7">
        <w:rPr>
          <w:rFonts w:asciiTheme="minorHAnsi" w:hAnsiTheme="minorHAnsi"/>
          <w:color w:val="000000" w:themeColor="text1"/>
        </w:rPr>
        <w:t xml:space="preserve">Harmonogram </w:t>
      </w:r>
      <w:r w:rsidR="008F52D2" w:rsidRPr="00DF45F7">
        <w:rPr>
          <w:rFonts w:asciiTheme="minorHAnsi" w:hAnsiTheme="minorHAnsi"/>
          <w:color w:val="000000" w:themeColor="text1"/>
        </w:rPr>
        <w:t>Przedsięwzięcia</w:t>
      </w:r>
      <w:r w:rsidR="008E6D37" w:rsidRPr="00DF45F7">
        <w:rPr>
          <w:rFonts w:asciiTheme="minorHAnsi" w:hAnsiTheme="minorHAnsi"/>
          <w:color w:val="000000" w:themeColor="text1"/>
        </w:rPr>
        <w:t xml:space="preserve"> </w:t>
      </w:r>
      <w:r w:rsidR="00FF6F42" w:rsidRPr="00DF45F7">
        <w:rPr>
          <w:rFonts w:asciiTheme="minorHAnsi" w:hAnsiTheme="minorHAnsi"/>
          <w:color w:val="000000" w:themeColor="text1"/>
        </w:rPr>
        <w:t xml:space="preserve">i </w:t>
      </w:r>
      <w:r w:rsidR="00ED6F62" w:rsidRPr="00DF45F7">
        <w:rPr>
          <w:rFonts w:asciiTheme="minorHAnsi" w:hAnsiTheme="minorHAnsi"/>
          <w:color w:val="000000" w:themeColor="text1"/>
        </w:rPr>
        <w:t xml:space="preserve">wymagania </w:t>
      </w:r>
      <w:r w:rsidR="00FF6F42" w:rsidRPr="00DF45F7">
        <w:rPr>
          <w:rFonts w:asciiTheme="minorHAnsi" w:hAnsiTheme="minorHAnsi"/>
          <w:color w:val="000000" w:themeColor="text1"/>
        </w:rPr>
        <w:t>co do Wynik</w:t>
      </w:r>
      <w:r w:rsidR="004D114F" w:rsidRPr="00DF45F7">
        <w:rPr>
          <w:rFonts w:asciiTheme="minorHAnsi" w:hAnsiTheme="minorHAnsi"/>
          <w:color w:val="000000" w:themeColor="text1"/>
        </w:rPr>
        <w:t>u</w:t>
      </w:r>
      <w:r w:rsidR="00FF6F42" w:rsidRPr="00DF45F7">
        <w:rPr>
          <w:rFonts w:asciiTheme="minorHAnsi" w:hAnsiTheme="minorHAnsi"/>
          <w:color w:val="000000" w:themeColor="text1"/>
        </w:rPr>
        <w:t xml:space="preserve"> Prac Etap</w:t>
      </w:r>
      <w:r w:rsidR="004D114F" w:rsidRPr="00DF45F7">
        <w:rPr>
          <w:rFonts w:asciiTheme="minorHAnsi" w:hAnsiTheme="minorHAnsi"/>
          <w:color w:val="000000" w:themeColor="text1"/>
        </w:rPr>
        <w:t xml:space="preserve">u I i Wyniku Prac Etapu II oraz Raportów Etapu III </w:t>
      </w:r>
      <w:r w:rsidR="00FF6F42" w:rsidRPr="00DF45F7">
        <w:rPr>
          <w:rFonts w:asciiTheme="minorHAnsi" w:hAnsiTheme="minorHAnsi"/>
          <w:color w:val="000000" w:themeColor="text1"/>
        </w:rPr>
        <w:t xml:space="preserve">są zawarte </w:t>
      </w:r>
      <w:r w:rsidR="00A71F07" w:rsidRPr="00DF45F7">
        <w:rPr>
          <w:rFonts w:asciiTheme="minorHAnsi" w:hAnsiTheme="minorHAnsi"/>
          <w:color w:val="000000" w:themeColor="text1"/>
        </w:rPr>
        <w:t xml:space="preserve">w </w:t>
      </w:r>
      <w:r w:rsidR="2421E7AE" w:rsidRPr="00DF45F7">
        <w:rPr>
          <w:rFonts w:asciiTheme="minorHAnsi" w:hAnsiTheme="minorHAnsi"/>
          <w:color w:val="000000" w:themeColor="text1"/>
        </w:rPr>
        <w:t>Załączni</w:t>
      </w:r>
      <w:r w:rsidRPr="00DF45F7">
        <w:rPr>
          <w:rFonts w:asciiTheme="minorHAnsi" w:hAnsiTheme="minorHAnsi"/>
          <w:color w:val="000000" w:themeColor="text1"/>
        </w:rPr>
        <w:t>k</w:t>
      </w:r>
      <w:r w:rsidR="00A71F07" w:rsidRPr="00DF45F7">
        <w:rPr>
          <w:rFonts w:asciiTheme="minorHAnsi" w:hAnsiTheme="minorHAnsi"/>
          <w:color w:val="000000" w:themeColor="text1"/>
        </w:rPr>
        <w:t>u</w:t>
      </w:r>
      <w:r w:rsidRPr="00DF45F7">
        <w:rPr>
          <w:rFonts w:asciiTheme="minorHAnsi" w:hAnsiTheme="minorHAnsi"/>
          <w:color w:val="000000" w:themeColor="text1"/>
        </w:rPr>
        <w:t xml:space="preserve"> nr </w:t>
      </w:r>
      <w:r w:rsidR="00EC1AB4" w:rsidRPr="00DF45F7">
        <w:rPr>
          <w:rFonts w:asciiTheme="minorHAnsi" w:hAnsiTheme="minorHAnsi"/>
          <w:color w:val="000000" w:themeColor="text1"/>
        </w:rPr>
        <w:t>4</w:t>
      </w:r>
      <w:r w:rsidR="00B77F1E" w:rsidRPr="00DF45F7">
        <w:rPr>
          <w:rFonts w:asciiTheme="minorHAnsi" w:hAnsiTheme="minorHAnsi"/>
          <w:color w:val="000000" w:themeColor="text1"/>
        </w:rPr>
        <w:t xml:space="preserve"> do Regulaminu</w:t>
      </w:r>
      <w:r w:rsidRPr="00DF45F7">
        <w:rPr>
          <w:rFonts w:asciiTheme="minorHAnsi" w:hAnsiTheme="minorHAnsi"/>
          <w:color w:val="000000" w:themeColor="text1"/>
        </w:rPr>
        <w:t xml:space="preserve">. </w:t>
      </w:r>
    </w:p>
    <w:p w14:paraId="49D36D66" w14:textId="79CB9C2D" w:rsidR="00815A0C" w:rsidRPr="00DF45F7" w:rsidRDefault="00ED6F62" w:rsidP="00B11AA8">
      <w:pPr>
        <w:pStyle w:val="Akapitzlist"/>
        <w:numPr>
          <w:ilvl w:val="0"/>
          <w:numId w:val="13"/>
        </w:numPr>
        <w:spacing w:before="60" w:after="60"/>
        <w:ind w:left="426" w:hanging="426"/>
        <w:jc w:val="both"/>
        <w:rPr>
          <w:rFonts w:asciiTheme="minorHAnsi" w:hAnsiTheme="minorHAnsi"/>
          <w:color w:val="000000" w:themeColor="text1"/>
        </w:rPr>
      </w:pPr>
      <w:bookmarkStart w:id="149" w:name="_Hlk59589012"/>
      <w:r w:rsidRPr="00DF45F7">
        <w:rPr>
          <w:rFonts w:asciiTheme="minorHAnsi" w:hAnsiTheme="minorHAnsi"/>
          <w:color w:val="000000" w:themeColor="text1"/>
        </w:rPr>
        <w:t xml:space="preserve">Z zastrzeżeniem zdania kolejnego, </w:t>
      </w:r>
      <w:bookmarkEnd w:id="149"/>
      <w:r w:rsidR="00A76979" w:rsidRPr="00DF45F7">
        <w:rPr>
          <w:rFonts w:asciiTheme="minorHAnsi" w:hAnsiTheme="minorHAnsi"/>
          <w:color w:val="000000" w:themeColor="text1"/>
        </w:rPr>
        <w:t>Wykonawca rozpoczyna p</w:t>
      </w:r>
      <w:r w:rsidR="00815A0C" w:rsidRPr="00DF45F7">
        <w:rPr>
          <w:rFonts w:asciiTheme="minorHAnsi" w:hAnsiTheme="minorHAnsi"/>
          <w:color w:val="000000" w:themeColor="text1"/>
        </w:rPr>
        <w:t xml:space="preserve">race w ramach </w:t>
      </w:r>
      <w:r w:rsidR="001848E2"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00815A0C" w:rsidRPr="00DF45F7">
        <w:rPr>
          <w:rFonts w:asciiTheme="minorHAnsi" w:hAnsiTheme="minorHAnsi"/>
          <w:color w:val="000000" w:themeColor="text1"/>
        </w:rPr>
        <w:t xml:space="preserve">niezwłocznie po zawarciu Umowy i zakończy je nie później niż </w:t>
      </w:r>
      <w:r w:rsidR="00CB5D41" w:rsidRPr="00DF45F7">
        <w:rPr>
          <w:rFonts w:asciiTheme="minorHAnsi" w:hAnsiTheme="minorHAnsi"/>
          <w:color w:val="000000" w:themeColor="text1"/>
        </w:rPr>
        <w:t xml:space="preserve">w </w:t>
      </w:r>
      <w:r w:rsidR="007A5CB8" w:rsidRPr="00DF45F7">
        <w:rPr>
          <w:rFonts w:asciiTheme="minorHAnsi" w:hAnsiTheme="minorHAnsi"/>
          <w:color w:val="000000" w:themeColor="text1"/>
        </w:rPr>
        <w:t>ostatnim dniu przewidzianym</w:t>
      </w:r>
      <w:r w:rsidR="00DE5F16" w:rsidRPr="00DF45F7">
        <w:rPr>
          <w:rFonts w:asciiTheme="minorHAnsi" w:hAnsiTheme="minorHAnsi"/>
          <w:color w:val="000000" w:themeColor="text1"/>
        </w:rPr>
        <w:t xml:space="preserve"> w Harmonogramie</w:t>
      </w:r>
      <w:r w:rsidR="007A5CB8" w:rsidRPr="00DF45F7">
        <w:rPr>
          <w:rFonts w:asciiTheme="minorHAnsi" w:hAnsiTheme="minorHAnsi"/>
          <w:color w:val="000000" w:themeColor="text1"/>
        </w:rPr>
        <w:t xml:space="preserve"> dla Terminu </w:t>
      </w:r>
      <w:r w:rsidR="00CB5D41" w:rsidRPr="00DF45F7">
        <w:rPr>
          <w:rFonts w:asciiTheme="minorHAnsi" w:hAnsiTheme="minorHAnsi"/>
          <w:color w:val="000000" w:themeColor="text1"/>
        </w:rPr>
        <w:t xml:space="preserve">Doręczenia Wyników Prac </w:t>
      </w:r>
      <w:r w:rsidR="001848E2" w:rsidRPr="00DF45F7">
        <w:rPr>
          <w:rFonts w:asciiTheme="minorHAnsi" w:hAnsiTheme="minorHAnsi"/>
          <w:color w:val="000000" w:themeColor="text1"/>
        </w:rPr>
        <w:t>Etapu I</w:t>
      </w:r>
      <w:r w:rsidR="00815A0C" w:rsidRPr="00DF45F7">
        <w:rPr>
          <w:rFonts w:asciiTheme="minorHAnsi" w:hAnsiTheme="minorHAnsi"/>
          <w:color w:val="000000" w:themeColor="text1"/>
        </w:rPr>
        <w:t>, przy czym wskazany termin jest dochowany</w:t>
      </w:r>
      <w:r w:rsidR="00001ABD" w:rsidRPr="00DF45F7">
        <w:rPr>
          <w:rFonts w:asciiTheme="minorHAnsi" w:hAnsiTheme="minorHAnsi"/>
          <w:color w:val="000000" w:themeColor="text1"/>
        </w:rPr>
        <w:t>,</w:t>
      </w:r>
      <w:r w:rsidR="00815A0C" w:rsidRPr="00DF45F7">
        <w:rPr>
          <w:rFonts w:asciiTheme="minorHAnsi" w:hAnsiTheme="minorHAnsi"/>
          <w:color w:val="000000" w:themeColor="text1"/>
        </w:rPr>
        <w:t xml:space="preserve"> jeśli przed jego upływem Wykonawca dostarczy NCBR</w:t>
      </w:r>
      <w:r w:rsidR="00186855" w:rsidRPr="00DF45F7">
        <w:rPr>
          <w:rFonts w:asciiTheme="minorHAnsi" w:hAnsiTheme="minorHAnsi"/>
          <w:color w:val="000000" w:themeColor="text1"/>
        </w:rPr>
        <w:t>,</w:t>
      </w:r>
      <w:r w:rsidR="00815A0C" w:rsidRPr="00DF45F7">
        <w:rPr>
          <w:rFonts w:asciiTheme="minorHAnsi" w:hAnsiTheme="minorHAnsi"/>
          <w:color w:val="000000" w:themeColor="text1"/>
        </w:rPr>
        <w:t xml:space="preserve"> w celu </w:t>
      </w:r>
      <w:r w:rsidR="00054B06" w:rsidRPr="00DF45F7">
        <w:rPr>
          <w:rFonts w:asciiTheme="minorHAnsi" w:hAnsiTheme="minorHAnsi"/>
          <w:color w:val="000000" w:themeColor="text1"/>
        </w:rPr>
        <w:t>przeprowadzenia Selekcji</w:t>
      </w:r>
      <w:r w:rsidR="004F74FF" w:rsidRPr="00DF45F7">
        <w:rPr>
          <w:rFonts w:asciiTheme="minorHAnsi" w:hAnsiTheme="minorHAnsi"/>
          <w:color w:val="000000" w:themeColor="text1"/>
        </w:rPr>
        <w:t xml:space="preserve"> Etapu I</w:t>
      </w:r>
      <w:r w:rsidR="00001ABD" w:rsidRPr="00DF45F7">
        <w:rPr>
          <w:rFonts w:asciiTheme="minorHAnsi" w:hAnsiTheme="minorHAnsi"/>
          <w:color w:val="000000" w:themeColor="text1"/>
        </w:rPr>
        <w:t>,</w:t>
      </w:r>
      <w:r w:rsidR="00815A0C" w:rsidRPr="00DF45F7">
        <w:rPr>
          <w:rFonts w:asciiTheme="minorHAnsi" w:hAnsiTheme="minorHAnsi"/>
          <w:color w:val="000000" w:themeColor="text1"/>
        </w:rPr>
        <w:t xml:space="preserve"> Wynik Prac </w:t>
      </w:r>
      <w:r w:rsidR="001848E2" w:rsidRPr="00DF45F7">
        <w:rPr>
          <w:rFonts w:asciiTheme="minorHAnsi" w:hAnsiTheme="minorHAnsi"/>
          <w:color w:val="000000" w:themeColor="text1"/>
        </w:rPr>
        <w:t>Etapu I</w:t>
      </w:r>
      <w:r w:rsidR="00575B49" w:rsidRPr="00DF45F7">
        <w:rPr>
          <w:rFonts w:asciiTheme="minorHAnsi" w:hAnsiTheme="minorHAnsi"/>
          <w:color w:val="000000" w:themeColor="text1"/>
        </w:rPr>
        <w:t>.</w:t>
      </w:r>
      <w:r w:rsidR="00B13A31" w:rsidRPr="00DF45F7">
        <w:rPr>
          <w:rFonts w:asciiTheme="minorHAnsi" w:hAnsiTheme="minorHAnsi"/>
          <w:color w:val="000000" w:themeColor="text1"/>
        </w:rPr>
        <w:t xml:space="preserve"> </w:t>
      </w:r>
      <w:r w:rsidR="00B13A31" w:rsidRPr="00DF45F7">
        <w:rPr>
          <w:rStyle w:val="normaltextrun"/>
          <w:rFonts w:ascii="Calibri" w:hAnsi="Calibri"/>
          <w:color w:val="000000" w:themeColor="text1"/>
        </w:rPr>
        <w:t xml:space="preserve">Postanowienia Załącznika nr 4 do Regulaminu określają szczególne elementy Wyniku Prac Etapu I, które Wykonawca jest zobowiązany przedstawić NCBR </w:t>
      </w:r>
      <w:r w:rsidR="00F91CD7" w:rsidRPr="00DF45F7">
        <w:rPr>
          <w:rStyle w:val="normaltextrun"/>
          <w:rFonts w:ascii="Calibri" w:hAnsi="Calibri"/>
          <w:color w:val="000000" w:themeColor="text1"/>
        </w:rPr>
        <w:t>przed Terminem</w:t>
      </w:r>
      <w:r w:rsidR="00B13A31" w:rsidRPr="00DF45F7">
        <w:rPr>
          <w:rStyle w:val="normaltextrun"/>
          <w:rFonts w:ascii="Calibri" w:hAnsi="Calibri"/>
          <w:color w:val="000000" w:themeColor="text1"/>
        </w:rPr>
        <w:t xml:space="preserve"> Doręczenia Wyników Prac Etapu I, w terminie i na zasadach wskazanych w tym Załączniku.</w:t>
      </w:r>
    </w:p>
    <w:p w14:paraId="4F18B407" w14:textId="169379DE" w:rsidR="00815A0C" w:rsidRPr="00DF45F7" w:rsidRDefault="0082475E" w:rsidP="00B11AA8">
      <w:pPr>
        <w:pStyle w:val="Akapitzlist"/>
        <w:numPr>
          <w:ilvl w:val="0"/>
          <w:numId w:val="13"/>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 zakończeniu przez </w:t>
      </w:r>
      <w:r w:rsidR="00B46157" w:rsidRPr="00DF45F7">
        <w:rPr>
          <w:rFonts w:asciiTheme="minorHAnsi" w:hAnsiTheme="minorHAnsi"/>
          <w:color w:val="000000" w:themeColor="text1"/>
        </w:rPr>
        <w:t xml:space="preserve">Uczestników Przedsięwzięcia </w:t>
      </w:r>
      <w:r w:rsidRPr="00DF45F7">
        <w:rPr>
          <w:rFonts w:asciiTheme="minorHAnsi" w:hAnsiTheme="minorHAnsi"/>
          <w:color w:val="000000" w:themeColor="text1"/>
        </w:rPr>
        <w:t xml:space="preserve">Prac B+R w </w:t>
      </w:r>
      <w:r w:rsidR="001848E2" w:rsidRPr="00DF45F7">
        <w:rPr>
          <w:rFonts w:asciiTheme="minorHAnsi" w:hAnsiTheme="minorHAnsi"/>
          <w:color w:val="000000" w:themeColor="text1"/>
        </w:rPr>
        <w:t>Etapie I</w:t>
      </w:r>
      <w:r w:rsidRPr="00DF45F7">
        <w:rPr>
          <w:rFonts w:asciiTheme="minorHAnsi" w:hAnsiTheme="minorHAnsi"/>
          <w:color w:val="000000" w:themeColor="text1"/>
        </w:rPr>
        <w:t>, nie później niż w terminach wskazanych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CB738B" w:rsidRPr="00DF45F7">
        <w:rPr>
          <w:rFonts w:asciiTheme="minorHAnsi" w:hAnsiTheme="minorHAnsi"/>
          <w:color w:val="000000" w:themeColor="text1"/>
        </w:rPr>
        <w:t>,</w:t>
      </w:r>
      <w:r w:rsidR="00FC2DEA" w:rsidRPr="00DF45F7">
        <w:rPr>
          <w:rFonts w:asciiTheme="minorHAnsi" w:hAnsiTheme="minorHAnsi"/>
          <w:color w:val="000000" w:themeColor="text1"/>
        </w:rPr>
        <w:t xml:space="preserve"> </w:t>
      </w:r>
      <w:r w:rsidR="00815A0C" w:rsidRPr="00DF45F7">
        <w:rPr>
          <w:rFonts w:asciiTheme="minorHAnsi" w:hAnsiTheme="minorHAnsi"/>
          <w:color w:val="000000" w:themeColor="text1"/>
        </w:rPr>
        <w:t>z zastrzeżeniem</w:t>
      </w:r>
      <w:r w:rsidR="008B4AC6" w:rsidRPr="00DF45F7">
        <w:rPr>
          <w:rFonts w:asciiTheme="minorHAnsi" w:hAnsiTheme="minorHAnsi"/>
          <w:color w:val="000000" w:themeColor="text1"/>
        </w:rPr>
        <w:t xml:space="preserve"> </w:t>
      </w:r>
      <w:r w:rsidR="008B4AC6" w:rsidRPr="00DF45F7">
        <w:rPr>
          <w:rFonts w:asciiTheme="minorHAnsi" w:hAnsiTheme="minorHAnsi"/>
          <w:color w:val="000000" w:themeColor="text1"/>
        </w:rPr>
        <w:fldChar w:fldCharType="begin"/>
      </w:r>
      <w:r w:rsidR="008B4AC6" w:rsidRPr="00DF45F7">
        <w:rPr>
          <w:rFonts w:asciiTheme="minorHAnsi" w:hAnsiTheme="minorHAnsi"/>
          <w:color w:val="000000" w:themeColor="text1"/>
        </w:rPr>
        <w:instrText xml:space="preserve"> REF _Ref479947439 \n \h </w:instrText>
      </w:r>
      <w:r w:rsidR="00862665" w:rsidRPr="00DF45F7">
        <w:rPr>
          <w:rFonts w:asciiTheme="minorHAnsi" w:hAnsiTheme="minorHAnsi"/>
          <w:color w:val="000000" w:themeColor="text1"/>
        </w:rPr>
        <w:instrText xml:space="preserve"> \* MERGEFORMAT </w:instrText>
      </w:r>
      <w:r w:rsidR="008B4AC6" w:rsidRPr="00DF45F7">
        <w:rPr>
          <w:rFonts w:asciiTheme="minorHAnsi" w:hAnsiTheme="minorHAnsi"/>
          <w:color w:val="000000" w:themeColor="text1"/>
        </w:rPr>
      </w:r>
      <w:r w:rsidR="008B4AC6"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8B4AC6" w:rsidRPr="00DF45F7">
        <w:rPr>
          <w:rFonts w:asciiTheme="minorHAnsi" w:hAnsiTheme="minorHAnsi"/>
          <w:color w:val="000000" w:themeColor="text1"/>
        </w:rPr>
        <w:fldChar w:fldCharType="end"/>
      </w:r>
      <w:r w:rsidR="008B4AC6" w:rsidRPr="00DF45F7">
        <w:rPr>
          <w:rFonts w:asciiTheme="minorHAnsi" w:hAnsiTheme="minorHAnsi"/>
          <w:color w:val="000000" w:themeColor="text1"/>
        </w:rPr>
        <w:t xml:space="preserve"> </w:t>
      </w:r>
      <w:r w:rsidR="00DA73AB">
        <w:rPr>
          <w:rFonts w:asciiTheme="minorHAnsi" w:hAnsiTheme="minorHAnsi"/>
          <w:color w:val="000000" w:themeColor="text1"/>
        </w:rPr>
        <w:fldChar w:fldCharType="begin"/>
      </w:r>
      <w:r w:rsidR="00DA73AB">
        <w:rPr>
          <w:rFonts w:asciiTheme="minorHAnsi" w:hAnsiTheme="minorHAnsi"/>
          <w:color w:val="000000" w:themeColor="text1"/>
        </w:rPr>
        <w:instrText xml:space="preserve"> REF _Ref52729830 \n \h </w:instrText>
      </w:r>
      <w:r w:rsidR="00DA73AB">
        <w:rPr>
          <w:rFonts w:asciiTheme="minorHAnsi" w:hAnsiTheme="minorHAnsi"/>
          <w:color w:val="000000" w:themeColor="text1"/>
        </w:rPr>
      </w:r>
      <w:r w:rsidR="00DA73AB">
        <w:rPr>
          <w:rFonts w:asciiTheme="minorHAnsi" w:hAnsiTheme="minorHAnsi"/>
          <w:color w:val="000000" w:themeColor="text1"/>
        </w:rPr>
        <w:fldChar w:fldCharType="separate"/>
      </w:r>
      <w:r w:rsidR="004921E9">
        <w:rPr>
          <w:rFonts w:asciiTheme="minorHAnsi" w:hAnsiTheme="minorHAnsi"/>
          <w:color w:val="000000" w:themeColor="text1"/>
        </w:rPr>
        <w:t>§8</w:t>
      </w:r>
      <w:r w:rsidR="00DA73AB">
        <w:rPr>
          <w:rFonts w:asciiTheme="minorHAnsi" w:hAnsiTheme="minorHAnsi"/>
          <w:color w:val="000000" w:themeColor="text1"/>
        </w:rPr>
        <w:fldChar w:fldCharType="end"/>
      </w:r>
      <w:r w:rsidR="008B4AC6" w:rsidRPr="00DF45F7">
        <w:rPr>
          <w:rFonts w:asciiTheme="minorHAnsi" w:hAnsiTheme="minorHAnsi"/>
          <w:color w:val="000000" w:themeColor="text1"/>
        </w:rPr>
        <w:t xml:space="preserve"> - </w:t>
      </w:r>
      <w:r w:rsidR="008B4AC6" w:rsidRPr="00DF45F7">
        <w:rPr>
          <w:rFonts w:asciiTheme="minorHAnsi" w:hAnsiTheme="minorHAnsi"/>
          <w:color w:val="000000" w:themeColor="text1"/>
        </w:rPr>
        <w:fldChar w:fldCharType="begin"/>
      </w:r>
      <w:r w:rsidR="008B4AC6" w:rsidRPr="00DF45F7">
        <w:rPr>
          <w:rFonts w:asciiTheme="minorHAnsi" w:hAnsiTheme="minorHAnsi"/>
          <w:color w:val="000000" w:themeColor="text1"/>
        </w:rPr>
        <w:instrText xml:space="preserve"> REF _Ref52703598 \n \h </w:instrText>
      </w:r>
      <w:r w:rsidR="00862665" w:rsidRPr="00DF45F7">
        <w:rPr>
          <w:rFonts w:asciiTheme="minorHAnsi" w:hAnsiTheme="minorHAnsi"/>
          <w:color w:val="000000" w:themeColor="text1"/>
        </w:rPr>
        <w:instrText xml:space="preserve"> \* MERGEFORMAT </w:instrText>
      </w:r>
      <w:r w:rsidR="008B4AC6" w:rsidRPr="00DF45F7">
        <w:rPr>
          <w:rFonts w:asciiTheme="minorHAnsi" w:hAnsiTheme="minorHAnsi"/>
          <w:color w:val="000000" w:themeColor="text1"/>
        </w:rPr>
      </w:r>
      <w:r w:rsidR="008B4AC6"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8B4AC6" w:rsidRPr="00DF45F7">
        <w:rPr>
          <w:rFonts w:asciiTheme="minorHAnsi" w:hAnsiTheme="minorHAnsi"/>
          <w:color w:val="000000" w:themeColor="text1"/>
        </w:rPr>
        <w:fldChar w:fldCharType="end"/>
      </w:r>
      <w:r w:rsidR="00815A0C" w:rsidRPr="00DF45F7">
        <w:rPr>
          <w:rFonts w:asciiTheme="minorHAnsi" w:hAnsiTheme="minorHAnsi"/>
          <w:color w:val="000000" w:themeColor="text1"/>
        </w:rPr>
        <w:t>, NCBR</w:t>
      </w:r>
      <w:r w:rsidR="00E0061A" w:rsidRPr="00DF45F7">
        <w:rPr>
          <w:rFonts w:asciiTheme="minorHAnsi" w:hAnsiTheme="minorHAnsi"/>
          <w:color w:val="000000" w:themeColor="text1"/>
        </w:rPr>
        <w:t xml:space="preserve"> rozpoczyna</w:t>
      </w:r>
      <w:r w:rsidRPr="00DF45F7">
        <w:rPr>
          <w:rFonts w:asciiTheme="minorHAnsi" w:hAnsiTheme="minorHAnsi"/>
          <w:color w:val="000000" w:themeColor="text1"/>
        </w:rPr>
        <w:t xml:space="preserve"> Selekcję </w:t>
      </w:r>
      <w:r w:rsidR="001848E2" w:rsidRPr="00DF45F7">
        <w:rPr>
          <w:rFonts w:asciiTheme="minorHAnsi" w:hAnsiTheme="minorHAnsi"/>
          <w:color w:val="000000" w:themeColor="text1"/>
        </w:rPr>
        <w:t xml:space="preserve">Etapu </w:t>
      </w:r>
      <w:r w:rsidR="0026746A" w:rsidRPr="00DF45F7">
        <w:rPr>
          <w:rFonts w:asciiTheme="minorHAnsi" w:hAnsiTheme="minorHAnsi"/>
          <w:color w:val="000000" w:themeColor="text1"/>
        </w:rPr>
        <w:t>I</w:t>
      </w:r>
      <w:r w:rsidR="00DE5145" w:rsidRPr="00DF45F7">
        <w:rPr>
          <w:rFonts w:asciiTheme="minorHAnsi" w:hAnsiTheme="minorHAnsi"/>
          <w:color w:val="000000" w:themeColor="text1"/>
        </w:rPr>
        <w:t xml:space="preserve">, w tym </w:t>
      </w:r>
      <w:r w:rsidRPr="00DF45F7">
        <w:rPr>
          <w:rFonts w:asciiTheme="minorHAnsi" w:hAnsiTheme="minorHAnsi"/>
          <w:color w:val="000000" w:themeColor="text1"/>
        </w:rPr>
        <w:t>podejmuje</w:t>
      </w:r>
      <w:r w:rsidR="00E0061A" w:rsidRPr="00DF45F7">
        <w:rPr>
          <w:rFonts w:asciiTheme="minorHAnsi" w:hAnsiTheme="minorHAnsi"/>
          <w:color w:val="000000" w:themeColor="text1"/>
        </w:rPr>
        <w:t xml:space="preserve"> następujące działania</w:t>
      </w:r>
      <w:r w:rsidR="00815A0C" w:rsidRPr="00DF45F7">
        <w:rPr>
          <w:rFonts w:asciiTheme="minorHAnsi" w:hAnsiTheme="minorHAnsi"/>
          <w:color w:val="000000" w:themeColor="text1"/>
        </w:rPr>
        <w:t>:</w:t>
      </w:r>
    </w:p>
    <w:p w14:paraId="01BF3F72" w14:textId="32BE87BE" w:rsidR="00E90E6B" w:rsidRPr="004A7561" w:rsidRDefault="00054B06" w:rsidP="00B11AA8">
      <w:pPr>
        <w:pStyle w:val="Akapitzlist"/>
        <w:numPr>
          <w:ilvl w:val="1"/>
          <w:numId w:val="1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przeprowadza z pomocą pracowników NCBR i Zespołu Oceniającego ocenę Wyników Prac Etapu I</w:t>
      </w:r>
      <w:r w:rsidR="00E90E6B" w:rsidRPr="00DF45F7">
        <w:rPr>
          <w:rFonts w:asciiTheme="minorHAnsi" w:hAnsiTheme="minorHAnsi"/>
          <w:color w:val="000000" w:themeColor="text1"/>
        </w:rPr>
        <w:t xml:space="preserve"> stworzonych przez Wykonawcę</w:t>
      </w:r>
      <w:r w:rsidR="004A7561">
        <w:rPr>
          <w:rFonts w:asciiTheme="minorHAnsi" w:hAnsiTheme="minorHAnsi"/>
          <w:color w:val="000000" w:themeColor="text1"/>
        </w:rPr>
        <w:t xml:space="preserve"> </w:t>
      </w:r>
      <w:r w:rsidR="00815A0C" w:rsidRPr="004A7561">
        <w:rPr>
          <w:rFonts w:asciiTheme="minorHAnsi" w:hAnsiTheme="minorHAnsi"/>
          <w:color w:val="000000" w:themeColor="text1"/>
        </w:rPr>
        <w:t xml:space="preserve">w ramach Selekcji, w oparciu o zasady, </w:t>
      </w:r>
      <w:r w:rsidR="00D174C9" w:rsidRPr="004A7561">
        <w:rPr>
          <w:rFonts w:asciiTheme="minorHAnsi" w:hAnsiTheme="minorHAnsi"/>
          <w:color w:val="000000" w:themeColor="text1"/>
        </w:rPr>
        <w:t>wskazane w Umowie (</w:t>
      </w:r>
      <w:r w:rsidR="00D174C9" w:rsidRPr="004A7561">
        <w:rPr>
          <w:rFonts w:asciiTheme="minorHAnsi" w:hAnsiTheme="minorHAnsi"/>
          <w:color w:val="000000" w:themeColor="text1"/>
        </w:rPr>
        <w:fldChar w:fldCharType="begin"/>
      </w:r>
      <w:r w:rsidR="00D174C9" w:rsidRPr="004A7561">
        <w:rPr>
          <w:rFonts w:asciiTheme="minorHAnsi" w:hAnsiTheme="minorHAnsi"/>
          <w:color w:val="000000" w:themeColor="text1"/>
        </w:rPr>
        <w:instrText xml:space="preserve"> REF _Ref511386192 \n \h </w:instrText>
      </w:r>
      <w:r w:rsidR="009637DA" w:rsidRPr="004A7561">
        <w:rPr>
          <w:rFonts w:asciiTheme="minorHAnsi" w:hAnsiTheme="minorHAnsi"/>
          <w:color w:val="000000" w:themeColor="text1"/>
        </w:rPr>
        <w:instrText xml:space="preserve"> \* MERGEFORMAT </w:instrText>
      </w:r>
      <w:r w:rsidR="00D174C9" w:rsidRPr="004A7561">
        <w:rPr>
          <w:rFonts w:asciiTheme="minorHAnsi" w:hAnsiTheme="minorHAnsi"/>
          <w:color w:val="000000" w:themeColor="text1"/>
        </w:rPr>
      </w:r>
      <w:r w:rsidR="00D174C9" w:rsidRPr="004A7561">
        <w:rPr>
          <w:rFonts w:asciiTheme="minorHAnsi" w:hAnsiTheme="minorHAnsi"/>
          <w:color w:val="000000" w:themeColor="text1"/>
        </w:rPr>
        <w:fldChar w:fldCharType="separate"/>
      </w:r>
      <w:r w:rsidR="004921E9">
        <w:rPr>
          <w:rFonts w:asciiTheme="minorHAnsi" w:hAnsiTheme="minorHAnsi"/>
          <w:color w:val="000000" w:themeColor="text1"/>
        </w:rPr>
        <w:t xml:space="preserve">ROZDZIAŁ IV. </w:t>
      </w:r>
      <w:r w:rsidR="00D174C9" w:rsidRPr="004A7561">
        <w:rPr>
          <w:rFonts w:asciiTheme="minorHAnsi" w:hAnsiTheme="minorHAnsi"/>
          <w:color w:val="000000" w:themeColor="text1"/>
        </w:rPr>
        <w:fldChar w:fldCharType="end"/>
      </w:r>
      <w:r w:rsidR="00D174C9" w:rsidRPr="004A7561">
        <w:rPr>
          <w:rFonts w:asciiTheme="minorHAnsi" w:hAnsiTheme="minorHAnsi"/>
          <w:color w:val="000000" w:themeColor="text1"/>
        </w:rPr>
        <w:t>)</w:t>
      </w:r>
      <w:r w:rsidR="005463E3" w:rsidRPr="004A7561">
        <w:rPr>
          <w:rFonts w:asciiTheme="minorHAnsi" w:hAnsiTheme="minorHAnsi"/>
          <w:color w:val="000000" w:themeColor="text1"/>
        </w:rPr>
        <w:t xml:space="preserve"> </w:t>
      </w:r>
      <w:r w:rsidRPr="004A7561">
        <w:rPr>
          <w:rFonts w:asciiTheme="minorHAnsi" w:hAnsiTheme="minorHAnsi"/>
          <w:color w:val="000000" w:themeColor="text1"/>
        </w:rPr>
        <w:t xml:space="preserve">zgodnie z Umową i </w:t>
      </w:r>
      <w:r w:rsidR="2421E7AE" w:rsidRPr="004A7561">
        <w:rPr>
          <w:rFonts w:asciiTheme="minorHAnsi" w:hAnsiTheme="minorHAnsi"/>
          <w:color w:val="000000" w:themeColor="text1"/>
        </w:rPr>
        <w:t>Załączni</w:t>
      </w:r>
      <w:r w:rsidRPr="004A7561">
        <w:rPr>
          <w:rFonts w:asciiTheme="minorHAnsi" w:hAnsiTheme="minorHAnsi"/>
          <w:color w:val="000000" w:themeColor="text1"/>
        </w:rPr>
        <w:t>k</w:t>
      </w:r>
      <w:r w:rsidR="006955EF" w:rsidRPr="004A7561">
        <w:rPr>
          <w:rFonts w:asciiTheme="minorHAnsi" w:hAnsiTheme="minorHAnsi"/>
          <w:color w:val="000000" w:themeColor="text1"/>
        </w:rPr>
        <w:t xml:space="preserve">ami nr </w:t>
      </w:r>
      <w:r w:rsidR="00BD1AFF">
        <w:rPr>
          <w:rFonts w:asciiTheme="minorHAnsi" w:hAnsiTheme="minorHAnsi"/>
          <w:color w:val="000000" w:themeColor="text1"/>
        </w:rPr>
        <w:t xml:space="preserve">1, nr </w:t>
      </w:r>
      <w:r w:rsidR="006955EF" w:rsidRPr="004A7561">
        <w:rPr>
          <w:rFonts w:asciiTheme="minorHAnsi" w:hAnsiTheme="minorHAnsi"/>
          <w:color w:val="000000" w:themeColor="text1"/>
        </w:rPr>
        <w:t xml:space="preserve">4 i nr </w:t>
      </w:r>
      <w:r w:rsidRPr="004A7561">
        <w:rPr>
          <w:rFonts w:asciiTheme="minorHAnsi" w:hAnsiTheme="minorHAnsi"/>
          <w:color w:val="000000" w:themeColor="text1"/>
        </w:rPr>
        <w:t>5 do Regulaminu,</w:t>
      </w:r>
    </w:p>
    <w:p w14:paraId="73E5E9C8" w14:textId="118E5C95" w:rsidR="00575B49" w:rsidRPr="00DF45F7" w:rsidRDefault="005463E3" w:rsidP="00B11AA8">
      <w:pPr>
        <w:pStyle w:val="Akapitzlist"/>
        <w:numPr>
          <w:ilvl w:val="1"/>
          <w:numId w:val="1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może zorganizować </w:t>
      </w:r>
      <w:r w:rsidR="00575B49" w:rsidRPr="00DF45F7">
        <w:rPr>
          <w:rFonts w:asciiTheme="minorHAnsi" w:hAnsiTheme="minorHAnsi"/>
          <w:color w:val="000000" w:themeColor="text1"/>
        </w:rPr>
        <w:t>spotkani</w:t>
      </w:r>
      <w:r w:rsidR="00563172" w:rsidRPr="00DF45F7">
        <w:rPr>
          <w:rFonts w:asciiTheme="minorHAnsi" w:hAnsiTheme="minorHAnsi"/>
          <w:color w:val="000000" w:themeColor="text1"/>
        </w:rPr>
        <w:t>a</w:t>
      </w:r>
      <w:r w:rsidR="00575B49" w:rsidRPr="00DF45F7">
        <w:rPr>
          <w:rFonts w:asciiTheme="minorHAnsi" w:hAnsiTheme="minorHAnsi"/>
          <w:color w:val="000000" w:themeColor="text1"/>
        </w:rPr>
        <w:t xml:space="preserve"> Uczestników </w:t>
      </w:r>
      <w:r w:rsidR="008F52D2" w:rsidRPr="00DF45F7">
        <w:rPr>
          <w:rFonts w:asciiTheme="minorHAnsi" w:hAnsiTheme="minorHAnsi"/>
          <w:color w:val="000000" w:themeColor="text1"/>
        </w:rPr>
        <w:t xml:space="preserve">Przedsięwzięcia </w:t>
      </w:r>
      <w:r w:rsidR="00575B49" w:rsidRPr="00DF45F7">
        <w:rPr>
          <w:rFonts w:asciiTheme="minorHAnsi" w:hAnsiTheme="minorHAnsi"/>
          <w:color w:val="000000" w:themeColor="text1"/>
        </w:rPr>
        <w:t>z Zespołem Oceniającym</w:t>
      </w:r>
      <w:r w:rsidR="008262FF" w:rsidRPr="00DF45F7">
        <w:rPr>
          <w:rFonts w:asciiTheme="minorHAnsi" w:hAnsiTheme="minorHAnsi"/>
          <w:color w:val="000000" w:themeColor="text1"/>
        </w:rPr>
        <w:t>;</w:t>
      </w:r>
    </w:p>
    <w:p w14:paraId="39261906" w14:textId="421501C3" w:rsidR="00FE0B03" w:rsidRPr="00DF45F7" w:rsidRDefault="00FE0B03"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t>przy czym NCBR jest uprawnione do określenia kolejności ww. czynności lub ich dokonywania równolegle,</w:t>
      </w:r>
    </w:p>
    <w:p w14:paraId="564698EA" w14:textId="3D49E863" w:rsidR="001E4464" w:rsidRPr="00DF45F7" w:rsidRDefault="001E4464" w:rsidP="00B11AA8">
      <w:pPr>
        <w:pStyle w:val="Akapitzlist"/>
        <w:numPr>
          <w:ilvl w:val="1"/>
          <w:numId w:val="1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przekazuje każdemu Uczestnikowi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Raport z Oceny stworzonych przez niego Wyników Prac </w:t>
      </w:r>
      <w:r w:rsidR="001848E2" w:rsidRPr="00DF45F7">
        <w:rPr>
          <w:rFonts w:asciiTheme="minorHAnsi" w:hAnsiTheme="minorHAnsi"/>
          <w:color w:val="000000" w:themeColor="text1"/>
        </w:rPr>
        <w:t xml:space="preserve">Etapu </w:t>
      </w:r>
      <w:r w:rsidR="00ED6F62" w:rsidRPr="00DF45F7">
        <w:rPr>
          <w:rFonts w:asciiTheme="minorHAnsi" w:hAnsiTheme="minorHAnsi"/>
          <w:color w:val="000000" w:themeColor="text1"/>
        </w:rPr>
        <w:t xml:space="preserve">I </w:t>
      </w:r>
      <w:r w:rsidRPr="00DF45F7">
        <w:rPr>
          <w:rFonts w:asciiTheme="minorHAnsi" w:hAnsiTheme="minorHAnsi"/>
          <w:color w:val="000000" w:themeColor="text1"/>
        </w:rPr>
        <w:t xml:space="preserve">i przekazuje ewentualne zastrzeżenia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Zespołowi Oceniającemu</w:t>
      </w:r>
      <w:r w:rsidR="008262FF" w:rsidRPr="00DF45F7">
        <w:rPr>
          <w:rFonts w:asciiTheme="minorHAnsi" w:hAnsiTheme="minorHAnsi"/>
          <w:color w:val="000000" w:themeColor="text1"/>
        </w:rPr>
        <w:t>;</w:t>
      </w:r>
    </w:p>
    <w:p w14:paraId="29B8B949" w14:textId="5BADED25" w:rsidR="004F74FF" w:rsidRPr="00DF45F7" w:rsidRDefault="00886B4D" w:rsidP="00B11AA8">
      <w:pPr>
        <w:pStyle w:val="Akapitzlist"/>
        <w:numPr>
          <w:ilvl w:val="1"/>
          <w:numId w:val="1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publikuje Listę Rankingową i </w:t>
      </w:r>
      <w:r w:rsidR="00815A0C" w:rsidRPr="00DF45F7">
        <w:rPr>
          <w:rFonts w:asciiTheme="minorHAnsi" w:hAnsiTheme="minorHAnsi"/>
          <w:color w:val="000000" w:themeColor="text1"/>
        </w:rPr>
        <w:t xml:space="preserve">dokonuje doręczenia Uczestnikom </w:t>
      </w:r>
      <w:r w:rsidR="008F52D2" w:rsidRPr="00DF45F7">
        <w:rPr>
          <w:rFonts w:asciiTheme="minorHAnsi" w:hAnsiTheme="minorHAnsi"/>
          <w:color w:val="000000" w:themeColor="text1"/>
        </w:rPr>
        <w:t xml:space="preserve">Przedsięwzięcia </w:t>
      </w:r>
      <w:r w:rsidR="00815A0C" w:rsidRPr="00DF45F7">
        <w:rPr>
          <w:rFonts w:asciiTheme="minorHAnsi" w:hAnsiTheme="minorHAnsi"/>
          <w:color w:val="000000" w:themeColor="text1"/>
        </w:rPr>
        <w:t>dopuszczonym do kolejne</w:t>
      </w:r>
      <w:r w:rsidR="001848E2" w:rsidRPr="00DF45F7">
        <w:rPr>
          <w:rFonts w:asciiTheme="minorHAnsi" w:hAnsiTheme="minorHAnsi"/>
          <w:color w:val="000000" w:themeColor="text1"/>
        </w:rPr>
        <w:t>go</w:t>
      </w:r>
      <w:r w:rsidR="00815A0C" w:rsidRPr="00DF45F7">
        <w:rPr>
          <w:rFonts w:asciiTheme="minorHAnsi" w:hAnsiTheme="minorHAnsi"/>
          <w:color w:val="000000" w:themeColor="text1"/>
        </w:rPr>
        <w:t xml:space="preserve"> </w:t>
      </w:r>
      <w:r w:rsidR="001848E2" w:rsidRPr="00DF45F7">
        <w:rPr>
          <w:rFonts w:asciiTheme="minorHAnsi" w:hAnsiTheme="minorHAnsi"/>
          <w:color w:val="000000" w:themeColor="text1"/>
        </w:rPr>
        <w:t xml:space="preserve">Etapu </w:t>
      </w:r>
      <w:r w:rsidR="00815A0C" w:rsidRPr="00DF45F7">
        <w:rPr>
          <w:rFonts w:asciiTheme="minorHAnsi" w:hAnsiTheme="minorHAnsi"/>
          <w:color w:val="000000" w:themeColor="text1"/>
        </w:rPr>
        <w:t>Wyników Pozytywnych</w:t>
      </w:r>
      <w:r w:rsidR="00054B06" w:rsidRPr="00DF45F7">
        <w:rPr>
          <w:rFonts w:asciiTheme="minorHAnsi" w:hAnsiTheme="minorHAnsi"/>
          <w:color w:val="000000" w:themeColor="text1"/>
        </w:rPr>
        <w:t xml:space="preserve"> </w:t>
      </w:r>
      <w:r w:rsidR="00DA3717" w:rsidRPr="00DF45F7">
        <w:rPr>
          <w:rFonts w:asciiTheme="minorHAnsi" w:hAnsiTheme="minorHAnsi"/>
          <w:color w:val="000000" w:themeColor="text1"/>
        </w:rPr>
        <w:t>z Dopuszczeniem do Etapu</w:t>
      </w:r>
      <w:r w:rsidR="003E26DF">
        <w:rPr>
          <w:rFonts w:asciiTheme="minorHAnsi" w:hAnsiTheme="minorHAnsi"/>
          <w:color w:val="000000" w:themeColor="text1"/>
        </w:rPr>
        <w:t xml:space="preserve"> II</w:t>
      </w:r>
      <w:r w:rsidR="00815A0C" w:rsidRPr="00DF45F7">
        <w:rPr>
          <w:rFonts w:asciiTheme="minorHAnsi" w:hAnsiTheme="minorHAnsi"/>
          <w:color w:val="000000" w:themeColor="text1"/>
        </w:rPr>
        <w:t xml:space="preserve">, zaś pozostałym Uczestnikom </w:t>
      </w:r>
      <w:r w:rsidR="008F52D2" w:rsidRPr="00DF45F7">
        <w:rPr>
          <w:rFonts w:asciiTheme="minorHAnsi" w:hAnsiTheme="minorHAnsi"/>
          <w:color w:val="000000" w:themeColor="text1"/>
        </w:rPr>
        <w:t>Przedsięwzięcia</w:t>
      </w:r>
      <w:r w:rsidR="00815A0C" w:rsidRPr="00DF45F7">
        <w:rPr>
          <w:rFonts w:asciiTheme="minorHAnsi" w:hAnsiTheme="minorHAnsi"/>
          <w:color w:val="000000" w:themeColor="text1"/>
        </w:rPr>
        <w:t xml:space="preserve"> – Wyników </w:t>
      </w:r>
      <w:r w:rsidR="00054B06" w:rsidRPr="00DF45F7">
        <w:rPr>
          <w:rFonts w:asciiTheme="minorHAnsi" w:hAnsiTheme="minorHAnsi"/>
          <w:color w:val="000000" w:themeColor="text1"/>
        </w:rPr>
        <w:t>Pozytywnych albo Wynikó</w:t>
      </w:r>
      <w:r w:rsidR="00DE5F16" w:rsidRPr="00DF45F7">
        <w:rPr>
          <w:rFonts w:asciiTheme="minorHAnsi" w:hAnsiTheme="minorHAnsi"/>
          <w:color w:val="000000" w:themeColor="text1"/>
        </w:rPr>
        <w:t>w</w:t>
      </w:r>
      <w:r w:rsidR="00054B06" w:rsidRPr="00DF45F7">
        <w:rPr>
          <w:rFonts w:asciiTheme="minorHAnsi" w:hAnsiTheme="minorHAnsi"/>
          <w:color w:val="000000" w:themeColor="text1"/>
        </w:rPr>
        <w:t xml:space="preserve"> </w:t>
      </w:r>
      <w:r w:rsidR="00AA48F5" w:rsidRPr="00DF45F7">
        <w:rPr>
          <w:rFonts w:asciiTheme="minorHAnsi" w:hAnsiTheme="minorHAnsi"/>
          <w:color w:val="000000" w:themeColor="text1"/>
        </w:rPr>
        <w:t>Negatywnych;</w:t>
      </w:r>
      <w:r w:rsidR="004F74FF" w:rsidRPr="00DF45F7">
        <w:rPr>
          <w:rFonts w:asciiTheme="minorHAnsi" w:hAnsiTheme="minorHAnsi"/>
          <w:color w:val="000000" w:themeColor="text1"/>
        </w:rPr>
        <w:t xml:space="preserve"> </w:t>
      </w:r>
    </w:p>
    <w:p w14:paraId="0B5B6FC9" w14:textId="078D521D" w:rsidR="00DE5F16" w:rsidRPr="00DF45F7" w:rsidRDefault="004F74FF" w:rsidP="00B11AA8">
      <w:pPr>
        <w:pStyle w:val="Akapitzlist"/>
        <w:numPr>
          <w:ilvl w:val="1"/>
          <w:numId w:val="1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dokonuje Odbioru Wyników Prac Etapu I, o ile zostały spełnione przesłanki Odbioru.</w:t>
      </w:r>
      <w:bookmarkEnd w:id="148"/>
    </w:p>
    <w:p w14:paraId="3F7A3785" w14:textId="355CD691" w:rsidR="00815A0C" w:rsidRPr="00DF45F7" w:rsidRDefault="00563172" w:rsidP="00B11AA8">
      <w:pPr>
        <w:pStyle w:val="Akapitzlist"/>
        <w:numPr>
          <w:ilvl w:val="0"/>
          <w:numId w:val="13"/>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rozpoczyna prace w ramach Etapu </w:t>
      </w:r>
      <w:r w:rsidR="001848E2" w:rsidRPr="00DF45F7">
        <w:rPr>
          <w:rFonts w:asciiTheme="minorHAnsi" w:hAnsiTheme="minorHAnsi"/>
          <w:color w:val="000000" w:themeColor="text1"/>
        </w:rPr>
        <w:t>II</w:t>
      </w:r>
      <w:r w:rsidRPr="00DF45F7">
        <w:rPr>
          <w:rFonts w:asciiTheme="minorHAnsi" w:hAnsiTheme="minorHAnsi"/>
          <w:color w:val="000000" w:themeColor="text1"/>
        </w:rPr>
        <w:t xml:space="preserve"> niezwłocznie po terminie i pod warunkiem</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 xml:space="preserve">uzyskania </w:t>
      </w:r>
      <w:r w:rsidR="00DE5F16" w:rsidRPr="00DF45F7">
        <w:rPr>
          <w:rFonts w:asciiTheme="minorHAnsi" w:hAnsiTheme="minorHAnsi"/>
          <w:color w:val="000000" w:themeColor="text1"/>
        </w:rPr>
        <w:t xml:space="preserve">w ramach Selekcji Etapu I </w:t>
      </w:r>
      <w:r w:rsidRPr="00DF45F7">
        <w:rPr>
          <w:rFonts w:asciiTheme="minorHAnsi" w:hAnsiTheme="minorHAnsi"/>
          <w:color w:val="000000" w:themeColor="text1"/>
        </w:rPr>
        <w:t xml:space="preserve">Wyniku Pozytywnego </w:t>
      </w:r>
      <w:r w:rsidR="00DA3717" w:rsidRPr="00DF45F7">
        <w:rPr>
          <w:rFonts w:asciiTheme="minorHAnsi" w:hAnsiTheme="minorHAnsi"/>
          <w:color w:val="000000" w:themeColor="text1"/>
        </w:rPr>
        <w:t xml:space="preserve">z Dopuszczeniem do Etapu </w:t>
      </w:r>
      <w:r w:rsidR="003E26DF">
        <w:rPr>
          <w:rFonts w:asciiTheme="minorHAnsi" w:hAnsiTheme="minorHAnsi"/>
          <w:color w:val="000000" w:themeColor="text1"/>
        </w:rPr>
        <w:t xml:space="preserve">II </w:t>
      </w:r>
      <w:r w:rsidR="00E91A0C" w:rsidRPr="00DF45F7">
        <w:rPr>
          <w:rFonts w:asciiTheme="minorHAnsi" w:hAnsiTheme="minorHAnsi"/>
          <w:color w:val="000000" w:themeColor="text1"/>
        </w:rPr>
        <w:t xml:space="preserve">(publikacji Listy Rankingowej na Stronie internetowej </w:t>
      </w:r>
      <w:r w:rsidR="0026746A" w:rsidRPr="00DF45F7">
        <w:rPr>
          <w:rFonts w:asciiTheme="minorHAnsi" w:hAnsiTheme="minorHAnsi"/>
          <w:color w:val="000000" w:themeColor="text1"/>
        </w:rPr>
        <w:t>NCBR</w:t>
      </w:r>
      <w:r w:rsidR="00E91A0C" w:rsidRPr="00DF45F7">
        <w:rPr>
          <w:rFonts w:asciiTheme="minorHAnsi" w:hAnsiTheme="minorHAnsi"/>
          <w:color w:val="000000" w:themeColor="text1"/>
        </w:rPr>
        <w:t>)</w:t>
      </w:r>
      <w:r w:rsidR="00815A0C" w:rsidRPr="00DF45F7">
        <w:rPr>
          <w:rFonts w:asciiTheme="minorHAnsi" w:hAnsiTheme="minorHAnsi"/>
          <w:color w:val="000000" w:themeColor="text1"/>
        </w:rPr>
        <w:t xml:space="preserve">, i zakończy je nie później niż </w:t>
      </w:r>
      <w:r w:rsidR="007A5CB8" w:rsidRPr="00DF45F7">
        <w:rPr>
          <w:rFonts w:asciiTheme="minorHAnsi" w:hAnsiTheme="minorHAnsi"/>
          <w:color w:val="000000" w:themeColor="text1"/>
        </w:rPr>
        <w:t xml:space="preserve">w ostatnim dniu przewidzianym </w:t>
      </w:r>
      <w:r w:rsidR="00DE5F16" w:rsidRPr="00DF45F7">
        <w:rPr>
          <w:rFonts w:asciiTheme="minorHAnsi" w:hAnsiTheme="minorHAnsi"/>
          <w:color w:val="000000" w:themeColor="text1"/>
        </w:rPr>
        <w:t xml:space="preserve">w Harmonogramie </w:t>
      </w:r>
      <w:r w:rsidR="007A5CB8" w:rsidRPr="00DF45F7">
        <w:rPr>
          <w:rFonts w:asciiTheme="minorHAnsi" w:hAnsiTheme="minorHAnsi"/>
          <w:color w:val="000000" w:themeColor="text1"/>
        </w:rPr>
        <w:t xml:space="preserve">dla Terminu </w:t>
      </w:r>
      <w:r w:rsidR="00CB5D41" w:rsidRPr="00DF45F7">
        <w:rPr>
          <w:rFonts w:asciiTheme="minorHAnsi" w:hAnsiTheme="minorHAnsi"/>
          <w:color w:val="000000" w:themeColor="text1"/>
        </w:rPr>
        <w:t xml:space="preserve">Doręczenia Wyników Prac </w:t>
      </w:r>
      <w:r w:rsidR="001848E2" w:rsidRPr="00DF45F7">
        <w:rPr>
          <w:rFonts w:asciiTheme="minorHAnsi" w:hAnsiTheme="minorHAnsi"/>
          <w:color w:val="000000" w:themeColor="text1"/>
        </w:rPr>
        <w:t>Etapu II</w:t>
      </w:r>
      <w:r w:rsidR="00815A0C" w:rsidRPr="00DF45F7">
        <w:rPr>
          <w:rFonts w:asciiTheme="minorHAnsi" w:hAnsiTheme="minorHAnsi"/>
          <w:color w:val="000000" w:themeColor="text1"/>
        </w:rPr>
        <w:t>, przy czym wskazany termin jest dochowany</w:t>
      </w:r>
      <w:r w:rsidR="007C183D" w:rsidRPr="00DF45F7">
        <w:rPr>
          <w:rFonts w:asciiTheme="minorHAnsi" w:hAnsiTheme="minorHAnsi"/>
          <w:color w:val="000000" w:themeColor="text1"/>
        </w:rPr>
        <w:t>,</w:t>
      </w:r>
      <w:r w:rsidR="00815A0C" w:rsidRPr="00DF45F7">
        <w:rPr>
          <w:rFonts w:asciiTheme="minorHAnsi" w:hAnsiTheme="minorHAnsi"/>
          <w:color w:val="000000" w:themeColor="text1"/>
        </w:rPr>
        <w:t xml:space="preserve"> jeśli przed jego upływem Wykonawca </w:t>
      </w:r>
      <w:r w:rsidRPr="00DF45F7">
        <w:rPr>
          <w:rFonts w:asciiTheme="minorHAnsi" w:hAnsiTheme="minorHAnsi"/>
          <w:color w:val="000000" w:themeColor="text1"/>
        </w:rPr>
        <w:t xml:space="preserve">przedstawi NCBR do </w:t>
      </w:r>
      <w:r w:rsidR="00147F89">
        <w:rPr>
          <w:rFonts w:asciiTheme="minorHAnsi" w:hAnsiTheme="minorHAnsi"/>
          <w:color w:val="000000" w:themeColor="text1"/>
        </w:rPr>
        <w:t>weryfikacji w ramach wizji lokalnej</w:t>
      </w:r>
      <w:r w:rsidRPr="00DF45F7">
        <w:rPr>
          <w:rFonts w:asciiTheme="minorHAnsi" w:hAnsiTheme="minorHAnsi"/>
          <w:color w:val="000000" w:themeColor="text1"/>
        </w:rPr>
        <w:t xml:space="preserve"> i w celu dokonania </w:t>
      </w:r>
      <w:r w:rsidR="004F74FF" w:rsidRPr="00DF45F7">
        <w:rPr>
          <w:rFonts w:asciiTheme="minorHAnsi" w:hAnsiTheme="minorHAnsi"/>
          <w:color w:val="000000" w:themeColor="text1"/>
        </w:rPr>
        <w:t>Oceny Końcowej</w:t>
      </w:r>
      <w:r w:rsidRPr="00DF45F7">
        <w:rPr>
          <w:rFonts w:asciiTheme="minorHAnsi" w:hAnsiTheme="minorHAnsi"/>
          <w:color w:val="000000" w:themeColor="text1"/>
        </w:rPr>
        <w:t xml:space="preserve"> Demonstrator</w:t>
      </w:r>
      <w:r w:rsidR="004F74FF" w:rsidRPr="00DF45F7">
        <w:rPr>
          <w:rFonts w:asciiTheme="minorHAnsi" w:hAnsiTheme="minorHAnsi"/>
          <w:color w:val="000000" w:themeColor="text1"/>
        </w:rPr>
        <w:t xml:space="preserve"> i</w:t>
      </w:r>
      <w:r w:rsidRPr="00DF45F7">
        <w:rPr>
          <w:rFonts w:asciiTheme="minorHAnsi" w:hAnsiTheme="minorHAnsi"/>
          <w:color w:val="000000" w:themeColor="text1"/>
        </w:rPr>
        <w:t xml:space="preserve"> pozostałe elementy</w:t>
      </w:r>
      <w:r w:rsidR="00815A0C" w:rsidRPr="00DF45F7">
        <w:rPr>
          <w:rFonts w:asciiTheme="minorHAnsi" w:hAnsiTheme="minorHAnsi"/>
          <w:color w:val="000000" w:themeColor="text1"/>
        </w:rPr>
        <w:t xml:space="preserve"> Wynik</w:t>
      </w:r>
      <w:r w:rsidRPr="00DF45F7">
        <w:rPr>
          <w:rFonts w:asciiTheme="minorHAnsi" w:hAnsiTheme="minorHAnsi"/>
          <w:color w:val="000000" w:themeColor="text1"/>
        </w:rPr>
        <w:t>u</w:t>
      </w:r>
      <w:r w:rsidR="00815A0C" w:rsidRPr="00DF45F7">
        <w:rPr>
          <w:rFonts w:asciiTheme="minorHAnsi" w:hAnsiTheme="minorHAnsi"/>
          <w:color w:val="000000" w:themeColor="text1"/>
        </w:rPr>
        <w:t xml:space="preserve"> Prac </w:t>
      </w:r>
      <w:r w:rsidR="001848E2" w:rsidRPr="00DF45F7">
        <w:rPr>
          <w:rFonts w:asciiTheme="minorHAnsi" w:hAnsiTheme="minorHAnsi"/>
          <w:color w:val="000000" w:themeColor="text1"/>
        </w:rPr>
        <w:t>Etapu</w:t>
      </w:r>
      <w:r w:rsidR="00815A0C" w:rsidRPr="00DF45F7">
        <w:rPr>
          <w:rFonts w:asciiTheme="minorHAnsi" w:hAnsiTheme="minorHAnsi"/>
          <w:color w:val="000000" w:themeColor="text1"/>
        </w:rPr>
        <w:t>.</w:t>
      </w:r>
      <w:r w:rsidR="006955EF" w:rsidRPr="00DF45F7">
        <w:rPr>
          <w:rFonts w:asciiTheme="minorHAnsi" w:hAnsiTheme="minorHAnsi"/>
          <w:color w:val="000000" w:themeColor="text1"/>
        </w:rPr>
        <w:t xml:space="preserve"> </w:t>
      </w:r>
      <w:r w:rsidR="006955EF" w:rsidRPr="00DF45F7">
        <w:rPr>
          <w:rStyle w:val="normaltextrun"/>
          <w:rFonts w:ascii="Calibri" w:hAnsi="Calibri"/>
          <w:color w:val="000000" w:themeColor="text1"/>
        </w:rPr>
        <w:t>Postanowienia Załącznika nr 4 do Regulaminu określają szczególne elementy Wyniku Prac Etapu II, które Wykonawca jest zobowiązany przedstawić NCBR przed Terminem Doręczenia Wyników Prac Etapu II, w terminie i na zasadach wskazanych w tym Załączniku.</w:t>
      </w:r>
    </w:p>
    <w:p w14:paraId="4EB0B824" w14:textId="3429AD59" w:rsidR="009655A9" w:rsidRPr="00DF45F7" w:rsidRDefault="009655A9" w:rsidP="00B11AA8">
      <w:pPr>
        <w:pStyle w:val="Akapitzlist"/>
        <w:numPr>
          <w:ilvl w:val="0"/>
          <w:numId w:val="13"/>
        </w:numPr>
        <w:spacing w:before="60" w:after="60"/>
        <w:ind w:left="426" w:hanging="426"/>
        <w:jc w:val="both"/>
        <w:rPr>
          <w:rFonts w:asciiTheme="minorHAnsi" w:hAnsiTheme="minorHAnsi"/>
          <w:color w:val="000000" w:themeColor="text1"/>
        </w:rPr>
      </w:pPr>
      <w:bookmarkStart w:id="150" w:name="_Ref52728767"/>
      <w:bookmarkStart w:id="151" w:name="_Ref479947441"/>
      <w:r w:rsidRPr="00DF45F7">
        <w:rPr>
          <w:rFonts w:asciiTheme="minorHAnsi" w:hAnsiTheme="minorHAnsi"/>
          <w:color w:val="000000" w:themeColor="text1"/>
        </w:rPr>
        <w:t xml:space="preserve">Po zakończeniu przez </w:t>
      </w:r>
      <w:r w:rsidR="00AF736E" w:rsidRPr="00DF45F7">
        <w:rPr>
          <w:rFonts w:asciiTheme="minorHAnsi" w:hAnsiTheme="minorHAnsi"/>
          <w:color w:val="000000" w:themeColor="text1"/>
        </w:rPr>
        <w:t xml:space="preserve">Uczestnika </w:t>
      </w:r>
      <w:r w:rsidR="00B46157" w:rsidRPr="00DF45F7">
        <w:rPr>
          <w:rFonts w:asciiTheme="minorHAnsi" w:hAnsiTheme="minorHAnsi"/>
          <w:color w:val="000000" w:themeColor="text1"/>
        </w:rPr>
        <w:t>Przedsięwzięcia</w:t>
      </w:r>
      <w:r w:rsidR="00B46157" w:rsidRPr="00DF45F7" w:rsidDel="00B46157">
        <w:rPr>
          <w:rFonts w:asciiTheme="minorHAnsi" w:hAnsiTheme="minorHAnsi"/>
          <w:color w:val="000000" w:themeColor="text1"/>
        </w:rPr>
        <w:t xml:space="preserve"> </w:t>
      </w:r>
      <w:r w:rsidRPr="00DF45F7">
        <w:rPr>
          <w:rFonts w:asciiTheme="minorHAnsi" w:hAnsiTheme="minorHAnsi"/>
          <w:color w:val="000000" w:themeColor="text1"/>
        </w:rPr>
        <w:t>Prac B+R w Etapie II, nie później niż w terminach wskazanych w Harmonogramie</w:t>
      </w:r>
      <w:r w:rsidR="00DF6747"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 zastrzeżeniem </w:t>
      </w:r>
      <w:r w:rsidR="00E90F73" w:rsidRPr="00DF45F7">
        <w:rPr>
          <w:rFonts w:asciiTheme="minorHAnsi" w:hAnsiTheme="minorHAnsi"/>
          <w:color w:val="000000" w:themeColor="text1"/>
        </w:rPr>
        <w:fldChar w:fldCharType="begin"/>
      </w:r>
      <w:r w:rsidR="00E90F73" w:rsidRPr="00DF45F7">
        <w:rPr>
          <w:rFonts w:asciiTheme="minorHAnsi" w:hAnsiTheme="minorHAnsi"/>
          <w:color w:val="000000" w:themeColor="text1"/>
        </w:rPr>
        <w:instrText xml:space="preserve"> REF _Ref479947439 \n \h </w:instrText>
      </w:r>
      <w:r w:rsidR="00862665" w:rsidRPr="00DF45F7">
        <w:rPr>
          <w:rFonts w:asciiTheme="minorHAnsi" w:hAnsiTheme="minorHAnsi"/>
          <w:color w:val="000000" w:themeColor="text1"/>
        </w:rPr>
        <w:instrText xml:space="preserve"> \* MERGEFORMAT </w:instrText>
      </w:r>
      <w:r w:rsidR="00E90F73" w:rsidRPr="00DF45F7">
        <w:rPr>
          <w:rFonts w:asciiTheme="minorHAnsi" w:hAnsiTheme="minorHAnsi"/>
          <w:color w:val="000000" w:themeColor="text1"/>
        </w:rPr>
      </w:r>
      <w:r w:rsidR="00E90F73"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E90F73" w:rsidRPr="00DF45F7">
        <w:rPr>
          <w:rFonts w:asciiTheme="minorHAnsi" w:hAnsiTheme="minorHAnsi"/>
          <w:color w:val="000000" w:themeColor="text1"/>
        </w:rPr>
        <w:fldChar w:fldCharType="end"/>
      </w:r>
      <w:r w:rsidR="00E90F73" w:rsidRPr="00DF45F7">
        <w:rPr>
          <w:rFonts w:asciiTheme="minorHAnsi" w:hAnsiTheme="minorHAnsi"/>
          <w:color w:val="000000" w:themeColor="text1"/>
        </w:rPr>
        <w:t xml:space="preserve"> </w:t>
      </w:r>
      <w:r w:rsidR="001B19B6">
        <w:rPr>
          <w:rFonts w:asciiTheme="minorHAnsi" w:hAnsiTheme="minorHAnsi"/>
          <w:color w:val="000000" w:themeColor="text1"/>
        </w:rPr>
        <w:fldChar w:fldCharType="begin"/>
      </w:r>
      <w:r w:rsidR="001B19B6">
        <w:rPr>
          <w:rFonts w:asciiTheme="minorHAnsi" w:hAnsiTheme="minorHAnsi"/>
          <w:color w:val="000000" w:themeColor="text1"/>
        </w:rPr>
        <w:instrText xml:space="preserve"> REF _Ref52729830 \n \h </w:instrText>
      </w:r>
      <w:r w:rsidR="001B19B6">
        <w:rPr>
          <w:rFonts w:asciiTheme="minorHAnsi" w:hAnsiTheme="minorHAnsi"/>
          <w:color w:val="000000" w:themeColor="text1"/>
        </w:rPr>
      </w:r>
      <w:r w:rsidR="001B19B6">
        <w:rPr>
          <w:rFonts w:asciiTheme="minorHAnsi" w:hAnsiTheme="minorHAnsi"/>
          <w:color w:val="000000" w:themeColor="text1"/>
        </w:rPr>
        <w:fldChar w:fldCharType="separate"/>
      </w:r>
      <w:r w:rsidR="004921E9">
        <w:rPr>
          <w:rFonts w:asciiTheme="minorHAnsi" w:hAnsiTheme="minorHAnsi"/>
          <w:color w:val="000000" w:themeColor="text1"/>
        </w:rPr>
        <w:t>§8</w:t>
      </w:r>
      <w:r w:rsidR="001B19B6">
        <w:rPr>
          <w:rFonts w:asciiTheme="minorHAnsi" w:hAnsiTheme="minorHAnsi"/>
          <w:color w:val="000000" w:themeColor="text1"/>
        </w:rPr>
        <w:fldChar w:fldCharType="end"/>
      </w:r>
      <w:r w:rsidR="00E90F73" w:rsidRPr="00DF45F7">
        <w:rPr>
          <w:rFonts w:asciiTheme="minorHAnsi" w:hAnsiTheme="minorHAnsi"/>
          <w:color w:val="000000" w:themeColor="text1"/>
        </w:rPr>
        <w:t xml:space="preserve"> - </w:t>
      </w:r>
      <w:r w:rsidR="00E90F73" w:rsidRPr="00DF45F7">
        <w:rPr>
          <w:rFonts w:asciiTheme="minorHAnsi" w:hAnsiTheme="minorHAnsi"/>
          <w:color w:val="000000" w:themeColor="text1"/>
        </w:rPr>
        <w:fldChar w:fldCharType="begin"/>
      </w:r>
      <w:r w:rsidR="00E90F73" w:rsidRPr="00DF45F7">
        <w:rPr>
          <w:rFonts w:asciiTheme="minorHAnsi" w:hAnsiTheme="minorHAnsi"/>
          <w:color w:val="000000" w:themeColor="text1"/>
        </w:rPr>
        <w:instrText xml:space="preserve"> REF _Ref52703598 \n \h </w:instrText>
      </w:r>
      <w:r w:rsidR="00862665" w:rsidRPr="00DF45F7">
        <w:rPr>
          <w:rFonts w:asciiTheme="minorHAnsi" w:hAnsiTheme="minorHAnsi"/>
          <w:color w:val="000000" w:themeColor="text1"/>
        </w:rPr>
        <w:instrText xml:space="preserve"> \* MERGEFORMAT </w:instrText>
      </w:r>
      <w:r w:rsidR="00E90F73" w:rsidRPr="00DF45F7">
        <w:rPr>
          <w:rFonts w:asciiTheme="minorHAnsi" w:hAnsiTheme="minorHAnsi"/>
          <w:color w:val="000000" w:themeColor="text1"/>
        </w:rPr>
      </w:r>
      <w:r w:rsidR="00E90F73"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E90F73"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NCBR </w:t>
      </w:r>
      <w:r w:rsidR="00563172" w:rsidRPr="00DF45F7">
        <w:rPr>
          <w:rFonts w:asciiTheme="minorHAnsi" w:hAnsiTheme="minorHAnsi"/>
          <w:color w:val="000000" w:themeColor="text1"/>
        </w:rPr>
        <w:t>rozpoczyna Ocenę Końcową, w tym podejmuje następujące działania</w:t>
      </w:r>
      <w:r w:rsidRPr="00DF45F7">
        <w:rPr>
          <w:rFonts w:asciiTheme="minorHAnsi" w:hAnsiTheme="minorHAnsi"/>
          <w:color w:val="000000" w:themeColor="text1"/>
        </w:rPr>
        <w:t>:</w:t>
      </w:r>
      <w:bookmarkEnd w:id="150"/>
      <w:bookmarkEnd w:id="151"/>
    </w:p>
    <w:p w14:paraId="55233A32" w14:textId="02D5296A" w:rsidR="00A060DD" w:rsidRPr="00DF45F7" w:rsidRDefault="00A060DD" w:rsidP="00B11AA8">
      <w:pPr>
        <w:pStyle w:val="Akapitzlist"/>
        <w:numPr>
          <w:ilvl w:val="1"/>
          <w:numId w:val="13"/>
        </w:numPr>
        <w:spacing w:before="60" w:after="60"/>
        <w:ind w:left="851"/>
        <w:jc w:val="both"/>
        <w:rPr>
          <w:rFonts w:asciiTheme="minorHAnsi" w:hAnsiTheme="minorHAnsi"/>
          <w:color w:val="000000" w:themeColor="text1"/>
        </w:rPr>
      </w:pPr>
      <w:bookmarkStart w:id="152" w:name="_Ref479947542"/>
      <w:r w:rsidRPr="00DF45F7">
        <w:rPr>
          <w:rFonts w:asciiTheme="minorHAnsi" w:hAnsiTheme="minorHAnsi"/>
          <w:color w:val="000000" w:themeColor="text1"/>
        </w:rPr>
        <w:lastRenderedPageBreak/>
        <w:t xml:space="preserve">przeprowadza z pomocą pracowników NCBR i Zespołu Oceniającego </w:t>
      </w:r>
      <w:r w:rsidR="001B19B6">
        <w:rPr>
          <w:rFonts w:asciiTheme="minorHAnsi" w:hAnsiTheme="minorHAnsi"/>
          <w:color w:val="000000" w:themeColor="text1"/>
        </w:rPr>
        <w:t>Ocenę Końcową Prac B+R w drodze oceny</w:t>
      </w:r>
      <w:r w:rsidRPr="00DF45F7">
        <w:rPr>
          <w:rFonts w:asciiTheme="minorHAnsi" w:hAnsiTheme="minorHAnsi"/>
          <w:color w:val="000000" w:themeColor="text1"/>
        </w:rPr>
        <w:t xml:space="preserve"> Wyników Prac Etapu II, zgodnie z Umową i </w:t>
      </w:r>
      <w:r w:rsidR="006955EF" w:rsidRPr="00DF45F7">
        <w:rPr>
          <w:rFonts w:asciiTheme="minorHAnsi" w:hAnsiTheme="minorHAnsi"/>
          <w:color w:val="000000" w:themeColor="text1"/>
        </w:rPr>
        <w:t xml:space="preserve">Załącznikami nr </w:t>
      </w:r>
      <w:r w:rsidR="00BD1AFF">
        <w:rPr>
          <w:rFonts w:asciiTheme="minorHAnsi" w:hAnsiTheme="minorHAnsi"/>
          <w:color w:val="000000" w:themeColor="text1"/>
        </w:rPr>
        <w:t xml:space="preserve">1, nr </w:t>
      </w:r>
      <w:r w:rsidR="006955EF" w:rsidRPr="00DF45F7">
        <w:rPr>
          <w:rFonts w:asciiTheme="minorHAnsi" w:hAnsiTheme="minorHAnsi"/>
          <w:color w:val="000000" w:themeColor="text1"/>
        </w:rPr>
        <w:t xml:space="preserve">4 i </w:t>
      </w:r>
      <w:r w:rsidRPr="00DF45F7">
        <w:rPr>
          <w:rFonts w:asciiTheme="minorHAnsi" w:hAnsiTheme="minorHAnsi"/>
          <w:color w:val="000000" w:themeColor="text1"/>
        </w:rPr>
        <w:t>nr 5 do Regulaminu,</w:t>
      </w:r>
    </w:p>
    <w:p w14:paraId="16D61BB8" w14:textId="261028BF" w:rsidR="00A060DD" w:rsidRPr="00DF45F7" w:rsidRDefault="00A060DD"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może zorganizować spotkania Uczestników Przedsięwzięcia z Zespołem Oceniającym;</w:t>
      </w:r>
    </w:p>
    <w:p w14:paraId="5AB53F20" w14:textId="6DD465F2" w:rsidR="00FE0B03" w:rsidRPr="00DF45F7" w:rsidRDefault="00FE0B03"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t>przy czym NCBR jest uprawnione do określenia kolejności ww. czynności lub ich dokonywania równolegle,</w:t>
      </w:r>
    </w:p>
    <w:p w14:paraId="2EF22415" w14:textId="12011376" w:rsidR="00A060DD" w:rsidRPr="00DF45F7" w:rsidRDefault="00A060DD"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przekazuje każdemu Uczestnikowi Przedsięwzięcia Raport z Oceny stworzonych przez niego Wyników Prac Etapu</w:t>
      </w:r>
      <w:r w:rsidR="008B4073">
        <w:rPr>
          <w:rFonts w:asciiTheme="minorHAnsi" w:hAnsiTheme="minorHAnsi"/>
          <w:color w:val="000000" w:themeColor="text1"/>
        </w:rPr>
        <w:t xml:space="preserve"> II</w:t>
      </w:r>
      <w:r w:rsidRPr="00DF45F7">
        <w:rPr>
          <w:rFonts w:asciiTheme="minorHAnsi" w:hAnsiTheme="minorHAnsi"/>
          <w:color w:val="000000" w:themeColor="text1"/>
        </w:rPr>
        <w:t xml:space="preserve"> i przekazuje ewentualne zastrzeżenia Uczestnika Przedsięwzięcia Zespołowi Oceniającemu;</w:t>
      </w:r>
    </w:p>
    <w:p w14:paraId="08CFA548" w14:textId="374351DF" w:rsidR="00975F33" w:rsidRPr="00DF45F7" w:rsidRDefault="00A060DD"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publikuje </w:t>
      </w:r>
      <w:r w:rsidR="00E55678" w:rsidRPr="00DF45F7">
        <w:rPr>
          <w:rFonts w:asciiTheme="minorHAnsi" w:hAnsiTheme="minorHAnsi"/>
          <w:color w:val="000000" w:themeColor="text1"/>
        </w:rPr>
        <w:t xml:space="preserve">rozstrzygnięcie Zespołu Oceniającego (a jeśli w Etapie II jest więcej niż jeden Uczestnik Przedsięwzięcia: </w:t>
      </w:r>
      <w:r w:rsidRPr="00DF45F7">
        <w:rPr>
          <w:rFonts w:asciiTheme="minorHAnsi" w:hAnsiTheme="minorHAnsi"/>
          <w:color w:val="000000" w:themeColor="text1"/>
        </w:rPr>
        <w:t>Listę Rankingową</w:t>
      </w:r>
      <w:r w:rsidR="00E55678" w:rsidRPr="00DF45F7">
        <w:rPr>
          <w:rFonts w:asciiTheme="minorHAnsi" w:hAnsiTheme="minorHAnsi"/>
          <w:color w:val="000000" w:themeColor="text1"/>
        </w:rPr>
        <w:t>)</w:t>
      </w:r>
      <w:r w:rsidRPr="00DF45F7">
        <w:rPr>
          <w:rFonts w:asciiTheme="minorHAnsi" w:hAnsiTheme="minorHAnsi"/>
          <w:color w:val="000000" w:themeColor="text1"/>
        </w:rPr>
        <w:t xml:space="preserve"> i dokonuje doręczenia Uczestnikom Przedsięwzięcia </w:t>
      </w:r>
      <w:r w:rsidR="003B2FCB" w:rsidRPr="00DF45F7">
        <w:rPr>
          <w:rFonts w:asciiTheme="minorHAnsi" w:hAnsiTheme="minorHAnsi"/>
          <w:color w:val="000000" w:themeColor="text1"/>
        </w:rPr>
        <w:t>Wyników Pozytywnych Końcowych albo Wyników Negatywnych</w:t>
      </w:r>
      <w:r w:rsidR="00975F33" w:rsidRPr="00DF45F7">
        <w:rPr>
          <w:rFonts w:asciiTheme="minorHAnsi" w:hAnsiTheme="minorHAnsi"/>
          <w:color w:val="000000" w:themeColor="text1"/>
        </w:rPr>
        <w:t>;</w:t>
      </w:r>
    </w:p>
    <w:p w14:paraId="4A0250B8" w14:textId="5B140746" w:rsidR="00A060DD" w:rsidRPr="00DF45F7" w:rsidRDefault="00975F33"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dokonuje Odbioru Wyników Prac Etapu II, o ile zostały spełnione przesłanki Odbioru</w:t>
      </w:r>
      <w:r w:rsidR="00A060DD" w:rsidRPr="00DF45F7">
        <w:rPr>
          <w:rFonts w:asciiTheme="minorHAnsi" w:hAnsiTheme="minorHAnsi"/>
          <w:color w:val="000000" w:themeColor="text1"/>
        </w:rPr>
        <w:t>.</w:t>
      </w:r>
    </w:p>
    <w:p w14:paraId="1D566993" w14:textId="3086D332" w:rsidR="00E0061A" w:rsidRPr="00DF45F7" w:rsidRDefault="00E0061A" w:rsidP="00B11AA8">
      <w:pPr>
        <w:pStyle w:val="Akapitzlist"/>
        <w:numPr>
          <w:ilvl w:val="0"/>
          <w:numId w:val="13"/>
        </w:numPr>
        <w:spacing w:before="60" w:after="60"/>
        <w:ind w:left="426" w:hanging="426"/>
        <w:jc w:val="both"/>
        <w:rPr>
          <w:rFonts w:asciiTheme="minorHAnsi" w:hAnsiTheme="minorHAnsi"/>
          <w:color w:val="000000" w:themeColor="text1"/>
        </w:rPr>
      </w:pPr>
      <w:bookmarkStart w:id="153" w:name="_Ref52703593"/>
      <w:bookmarkStart w:id="154" w:name="_Ref511380580"/>
      <w:bookmarkStart w:id="155" w:name="_Ref493951206"/>
      <w:bookmarkEnd w:id="152"/>
      <w:r w:rsidRPr="00DF45F7">
        <w:rPr>
          <w:rFonts w:asciiTheme="minorHAnsi" w:hAnsiTheme="minorHAnsi"/>
          <w:color w:val="000000" w:themeColor="text1"/>
        </w:rPr>
        <w:t xml:space="preserve">Wykonawca jest uprawniony do zgłoszenia Wyniku Prac </w:t>
      </w:r>
      <w:r w:rsidR="001848E2" w:rsidRPr="00DF45F7">
        <w:rPr>
          <w:rFonts w:asciiTheme="minorHAnsi" w:hAnsiTheme="minorHAnsi"/>
          <w:color w:val="000000" w:themeColor="text1"/>
        </w:rPr>
        <w:t>E</w:t>
      </w:r>
      <w:r w:rsidR="009655A9" w:rsidRPr="00DF45F7">
        <w:rPr>
          <w:rFonts w:asciiTheme="minorHAnsi" w:hAnsiTheme="minorHAnsi"/>
          <w:color w:val="000000" w:themeColor="text1"/>
        </w:rPr>
        <w:t xml:space="preserve">tapu </w:t>
      </w:r>
      <w:r w:rsidR="00563172" w:rsidRPr="00DF45F7">
        <w:rPr>
          <w:rFonts w:asciiTheme="minorHAnsi" w:hAnsiTheme="minorHAnsi"/>
          <w:color w:val="000000" w:themeColor="text1"/>
        </w:rPr>
        <w:t>II</w:t>
      </w:r>
      <w:r w:rsidRPr="00DF45F7">
        <w:rPr>
          <w:rFonts w:asciiTheme="minorHAnsi" w:hAnsiTheme="minorHAnsi"/>
          <w:color w:val="000000" w:themeColor="text1"/>
        </w:rPr>
        <w:t xml:space="preserve"> przed terminem wskazanym w Harmonogramie</w:t>
      </w:r>
      <w:r w:rsidR="00260732"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za uprzednim 7</w:t>
      </w:r>
      <w:r w:rsidR="00260732" w:rsidRPr="00DF45F7">
        <w:rPr>
          <w:rFonts w:asciiTheme="minorHAnsi" w:hAnsiTheme="minorHAnsi"/>
          <w:color w:val="000000" w:themeColor="text1"/>
        </w:rPr>
        <w:t>-</w:t>
      </w:r>
      <w:r w:rsidRPr="00DF45F7">
        <w:rPr>
          <w:rFonts w:asciiTheme="minorHAnsi" w:hAnsiTheme="minorHAnsi"/>
          <w:color w:val="000000" w:themeColor="text1"/>
        </w:rPr>
        <w:t>dniowym powiadomieniem NCBR w formie pisemnej</w:t>
      </w:r>
      <w:r w:rsidR="001B77DB">
        <w:rPr>
          <w:rFonts w:asciiTheme="minorHAnsi" w:hAnsiTheme="minorHAnsi"/>
          <w:color w:val="000000" w:themeColor="text1"/>
        </w:rPr>
        <w:t xml:space="preserve"> </w:t>
      </w:r>
      <w:r w:rsidR="0028444E" w:rsidRPr="00DF45F7">
        <w:rPr>
          <w:rFonts w:asciiTheme="minorHAnsi" w:hAnsiTheme="minorHAnsi"/>
          <w:color w:val="000000" w:themeColor="text1"/>
        </w:rPr>
        <w:t xml:space="preserve">lub elektronicznej </w:t>
      </w:r>
      <w:r w:rsidRPr="00DF45F7">
        <w:rPr>
          <w:rFonts w:asciiTheme="minorHAnsi" w:hAnsiTheme="minorHAnsi"/>
          <w:color w:val="000000" w:themeColor="text1"/>
        </w:rPr>
        <w:t xml:space="preserve">pod rygorem nieważności. W takim wypadku czynności wskazane w </w:t>
      </w:r>
      <w:r w:rsidR="00B30838" w:rsidRPr="00DF45F7">
        <w:rPr>
          <w:rFonts w:asciiTheme="minorHAnsi" w:hAnsiTheme="minorHAnsi"/>
          <w:color w:val="000000" w:themeColor="text1"/>
        </w:rPr>
        <w:fldChar w:fldCharType="begin"/>
      </w:r>
      <w:r w:rsidR="00B30838" w:rsidRPr="00DF45F7">
        <w:rPr>
          <w:rFonts w:asciiTheme="minorHAnsi" w:hAnsiTheme="minorHAnsi"/>
          <w:color w:val="000000" w:themeColor="text1"/>
        </w:rPr>
        <w:instrText xml:space="preserve"> REF _Ref479947439 \r \h </w:instrText>
      </w:r>
      <w:r w:rsidR="00DA5DB8" w:rsidRPr="00DF45F7">
        <w:rPr>
          <w:rFonts w:asciiTheme="minorHAnsi" w:hAnsiTheme="minorHAnsi"/>
          <w:color w:val="000000" w:themeColor="text1"/>
        </w:rPr>
        <w:instrText xml:space="preserve"> \* MERGEFORMAT </w:instrText>
      </w:r>
      <w:r w:rsidR="00B30838" w:rsidRPr="00DF45F7">
        <w:rPr>
          <w:rFonts w:asciiTheme="minorHAnsi" w:hAnsiTheme="minorHAnsi"/>
          <w:color w:val="000000" w:themeColor="text1"/>
        </w:rPr>
      </w:r>
      <w:r w:rsidR="00B30838"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B30838" w:rsidRPr="00DF45F7">
        <w:rPr>
          <w:rFonts w:asciiTheme="minorHAnsi" w:hAnsiTheme="minorHAnsi"/>
          <w:color w:val="000000" w:themeColor="text1"/>
        </w:rPr>
        <w:fldChar w:fldCharType="end"/>
      </w:r>
      <w:r w:rsidR="00B30838" w:rsidRPr="00DF45F7">
        <w:rPr>
          <w:rFonts w:asciiTheme="minorHAnsi" w:hAnsiTheme="minorHAnsi"/>
          <w:color w:val="000000" w:themeColor="text1"/>
        </w:rPr>
        <w:t xml:space="preserve"> </w:t>
      </w:r>
      <w:r w:rsidR="000B7D68" w:rsidRPr="00DF45F7">
        <w:rPr>
          <w:rFonts w:asciiTheme="minorHAnsi" w:hAnsiTheme="minorHAnsi"/>
          <w:color w:val="000000" w:themeColor="text1"/>
        </w:rPr>
        <w:fldChar w:fldCharType="begin"/>
      </w:r>
      <w:r w:rsidR="000B7D68" w:rsidRPr="00DF45F7">
        <w:rPr>
          <w:rFonts w:asciiTheme="minorHAnsi" w:hAnsiTheme="minorHAnsi"/>
          <w:color w:val="000000" w:themeColor="text1"/>
        </w:rPr>
        <w:instrText xml:space="preserve"> REF _Ref52728767 \n \h </w:instrText>
      </w:r>
      <w:r w:rsidR="00862665" w:rsidRPr="00DF45F7">
        <w:rPr>
          <w:rFonts w:asciiTheme="minorHAnsi" w:hAnsiTheme="minorHAnsi"/>
          <w:color w:val="000000" w:themeColor="text1"/>
        </w:rPr>
        <w:instrText xml:space="preserve"> \* MERGEFORMAT </w:instrText>
      </w:r>
      <w:r w:rsidR="000B7D68" w:rsidRPr="00DF45F7">
        <w:rPr>
          <w:rFonts w:asciiTheme="minorHAnsi" w:hAnsiTheme="minorHAnsi"/>
          <w:color w:val="000000" w:themeColor="text1"/>
        </w:rPr>
      </w:r>
      <w:r w:rsidR="000B7D68"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0B7D68" w:rsidRPr="00DF45F7">
        <w:rPr>
          <w:rFonts w:asciiTheme="minorHAnsi" w:hAnsiTheme="minorHAnsi"/>
          <w:color w:val="000000" w:themeColor="text1"/>
        </w:rPr>
        <w:fldChar w:fldCharType="end"/>
      </w:r>
      <w:r w:rsidR="000B7D68" w:rsidRPr="00DF45F7">
        <w:rPr>
          <w:rFonts w:asciiTheme="minorHAnsi" w:hAnsiTheme="minorHAnsi"/>
          <w:color w:val="000000" w:themeColor="text1"/>
        </w:rPr>
        <w:t xml:space="preserve"> </w:t>
      </w:r>
      <w:r w:rsidRPr="00DF45F7">
        <w:rPr>
          <w:rFonts w:asciiTheme="minorHAnsi" w:hAnsiTheme="minorHAnsi"/>
          <w:color w:val="000000" w:themeColor="text1"/>
        </w:rPr>
        <w:t>NCBR</w:t>
      </w:r>
      <w:r w:rsidR="005E28E5" w:rsidRPr="00DF45F7">
        <w:rPr>
          <w:rFonts w:asciiTheme="minorHAnsi" w:hAnsiTheme="minorHAnsi"/>
          <w:color w:val="000000" w:themeColor="text1"/>
        </w:rPr>
        <w:t xml:space="preserve"> może podjąć</w:t>
      </w:r>
      <w:r w:rsidRPr="00DF45F7">
        <w:rPr>
          <w:rFonts w:asciiTheme="minorHAnsi" w:hAnsiTheme="minorHAnsi"/>
          <w:color w:val="000000" w:themeColor="text1"/>
        </w:rPr>
        <w:t xml:space="preserve"> niezwłocznie.</w:t>
      </w:r>
      <w:bookmarkEnd w:id="153"/>
    </w:p>
    <w:p w14:paraId="72F391E1" w14:textId="303B62CF" w:rsidR="006955EF" w:rsidRPr="00DF45F7" w:rsidRDefault="004B3B2B" w:rsidP="00B11AA8">
      <w:pPr>
        <w:pStyle w:val="Akapitzlist"/>
        <w:numPr>
          <w:ilvl w:val="0"/>
          <w:numId w:val="13"/>
        </w:numPr>
        <w:spacing w:before="60" w:after="60"/>
        <w:ind w:left="426" w:hanging="426"/>
        <w:jc w:val="both"/>
        <w:rPr>
          <w:rFonts w:asciiTheme="minorHAnsi" w:hAnsiTheme="minorHAnsi"/>
          <w:color w:val="000000" w:themeColor="text1"/>
        </w:rPr>
      </w:pPr>
      <w:r>
        <w:rPr>
          <w:rFonts w:asciiTheme="minorHAnsi" w:hAnsiTheme="minorHAnsi"/>
          <w:color w:val="000000" w:themeColor="text1"/>
        </w:rPr>
        <w:t xml:space="preserve">Po zakończeniu </w:t>
      </w:r>
      <w:r w:rsidR="006955EF" w:rsidRPr="00DF45F7">
        <w:rPr>
          <w:rFonts w:asciiTheme="minorHAnsi" w:hAnsiTheme="minorHAnsi"/>
          <w:color w:val="000000" w:themeColor="text1"/>
        </w:rPr>
        <w:t xml:space="preserve">Oceny Końcowej Etapu II , w dniu publikacji </w:t>
      </w:r>
      <w:r w:rsidR="00E55678" w:rsidRPr="00DF45F7">
        <w:rPr>
          <w:rFonts w:asciiTheme="minorHAnsi" w:hAnsiTheme="minorHAnsi"/>
          <w:color w:val="000000" w:themeColor="text1"/>
        </w:rPr>
        <w:t>rozstrzygnięcia Zespołu Oceniającego (</w:t>
      </w:r>
      <w:r w:rsidR="006955EF" w:rsidRPr="00DF45F7">
        <w:rPr>
          <w:rFonts w:asciiTheme="minorHAnsi" w:hAnsiTheme="minorHAnsi"/>
          <w:color w:val="000000" w:themeColor="text1"/>
        </w:rPr>
        <w:t>Listy Rankingowej</w:t>
      </w:r>
      <w:r w:rsidR="00E55678" w:rsidRPr="00DF45F7">
        <w:rPr>
          <w:rFonts w:asciiTheme="minorHAnsi" w:hAnsiTheme="minorHAnsi"/>
          <w:color w:val="000000" w:themeColor="text1"/>
        </w:rPr>
        <w:t>)</w:t>
      </w:r>
      <w:r w:rsidR="006955EF" w:rsidRPr="00DF45F7">
        <w:rPr>
          <w:rFonts w:asciiTheme="minorHAnsi" w:hAnsiTheme="minorHAnsi"/>
          <w:color w:val="000000" w:themeColor="text1"/>
        </w:rPr>
        <w:t xml:space="preserve"> Etapu II</w:t>
      </w:r>
      <w:r w:rsidR="00BD1AFF">
        <w:rPr>
          <w:rFonts w:asciiTheme="minorHAnsi" w:hAnsiTheme="minorHAnsi"/>
          <w:color w:val="000000" w:themeColor="text1"/>
        </w:rPr>
        <w:t>,</w:t>
      </w:r>
      <w:r w:rsidR="006955EF" w:rsidRPr="00DF45F7">
        <w:rPr>
          <w:rFonts w:asciiTheme="minorHAnsi" w:hAnsiTheme="minorHAnsi"/>
          <w:color w:val="000000" w:themeColor="text1"/>
        </w:rPr>
        <w:t xml:space="preserve"> rozpoczyna się Etap III, w którym zgodnie z załącznikiem nr 4 do Umowy Wykonawca i NCBR prowadzą </w:t>
      </w:r>
      <w:r w:rsidR="00BE2FA0" w:rsidRPr="00DF45F7">
        <w:rPr>
          <w:rFonts w:asciiTheme="minorHAnsi" w:hAnsiTheme="minorHAnsi"/>
          <w:color w:val="000000" w:themeColor="text1"/>
        </w:rPr>
        <w:t xml:space="preserve">obserwacje funkcjonowania </w:t>
      </w:r>
      <w:r w:rsidR="006955EF" w:rsidRPr="00DF45F7">
        <w:rPr>
          <w:rFonts w:asciiTheme="minorHAnsi" w:hAnsiTheme="minorHAnsi"/>
          <w:color w:val="000000" w:themeColor="text1"/>
        </w:rPr>
        <w:t>Demonstratora</w:t>
      </w:r>
      <w:r w:rsidR="00BE2FA0">
        <w:rPr>
          <w:rFonts w:asciiTheme="minorHAnsi" w:hAnsiTheme="minorHAnsi"/>
          <w:color w:val="000000" w:themeColor="text1"/>
        </w:rPr>
        <w:t xml:space="preserve"> przy obowiązku Wykonawcy utrzymania we współpracy z Użytkownikiem parametrów pracy Demonstratora</w:t>
      </w:r>
      <w:r w:rsidR="00C9087F">
        <w:rPr>
          <w:rFonts w:asciiTheme="minorHAnsi" w:hAnsiTheme="minorHAnsi"/>
          <w:color w:val="000000" w:themeColor="text1"/>
        </w:rPr>
        <w:t xml:space="preserve"> oraz ewentualnych prac optymalizacyjnych oraz naprawczych</w:t>
      </w:r>
      <w:r w:rsidR="006955EF" w:rsidRPr="00DF45F7">
        <w:rPr>
          <w:rFonts w:asciiTheme="minorHAnsi" w:hAnsiTheme="minorHAnsi"/>
          <w:color w:val="000000" w:themeColor="text1"/>
        </w:rPr>
        <w:t>, z których Wykonawca jest zobowiązany przygotować Raporty Etapu III.</w:t>
      </w:r>
    </w:p>
    <w:p w14:paraId="171CE0DB" w14:textId="2EA0E6FD" w:rsidR="00886B4D" w:rsidRPr="00DF45F7" w:rsidRDefault="00886B4D" w:rsidP="00B11AA8">
      <w:pPr>
        <w:pStyle w:val="Akapitzlist"/>
        <w:numPr>
          <w:ilvl w:val="0"/>
          <w:numId w:val="13"/>
        </w:numPr>
        <w:spacing w:before="60" w:after="60"/>
        <w:ind w:left="426" w:hanging="426"/>
        <w:jc w:val="both"/>
        <w:rPr>
          <w:rFonts w:asciiTheme="minorHAnsi" w:hAnsiTheme="minorHAnsi"/>
          <w:color w:val="000000" w:themeColor="text1"/>
        </w:rPr>
      </w:pPr>
      <w:bookmarkStart w:id="156" w:name="_Ref52729830"/>
      <w:r w:rsidRPr="00DF45F7">
        <w:rPr>
          <w:rFonts w:asciiTheme="minorHAnsi" w:hAnsiTheme="minorHAnsi"/>
          <w:color w:val="000000" w:themeColor="text1"/>
        </w:rPr>
        <w:t xml:space="preserve">W trakcie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NCBR jest uprawnione do jednostronnej zmiany każdego z terminów wskazan</w:t>
      </w:r>
      <w:r w:rsidR="00106492" w:rsidRPr="00DF45F7">
        <w:rPr>
          <w:rFonts w:asciiTheme="minorHAnsi" w:hAnsiTheme="minorHAnsi"/>
          <w:color w:val="000000" w:themeColor="text1"/>
        </w:rPr>
        <w:t xml:space="preserve">ych </w:t>
      </w:r>
      <w:r w:rsidRPr="00DF45F7">
        <w:rPr>
          <w:rFonts w:asciiTheme="minorHAnsi" w:hAnsiTheme="minorHAnsi"/>
          <w:color w:val="000000" w:themeColor="text1"/>
        </w:rPr>
        <w:t>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6955EF" w:rsidRPr="00DF45F7">
        <w:rPr>
          <w:rFonts w:asciiTheme="minorHAnsi" w:hAnsiTheme="minorHAnsi"/>
          <w:color w:val="000000" w:themeColor="text1"/>
        </w:rPr>
        <w:t xml:space="preserve"> dla Etapów I i II</w:t>
      </w:r>
      <w:r w:rsidRPr="00DF45F7">
        <w:rPr>
          <w:rFonts w:asciiTheme="minorHAnsi" w:hAnsiTheme="minorHAnsi"/>
          <w:color w:val="000000" w:themeColor="text1"/>
        </w:rPr>
        <w:t>, z zastrzeżeniem, że:</w:t>
      </w:r>
      <w:bookmarkEnd w:id="154"/>
      <w:bookmarkEnd w:id="156"/>
    </w:p>
    <w:p w14:paraId="49EAEABB" w14:textId="02B14E41" w:rsidR="00886B4D" w:rsidRPr="00DF45F7" w:rsidRDefault="00886B4D"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NCBR nie dokona skrócenia terminu na przeprowadzenie Prac B+R 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w:t>
      </w:r>
      <w:r w:rsidR="00106492" w:rsidRPr="00DF45F7">
        <w:rPr>
          <w:rFonts w:asciiTheme="minorHAnsi" w:hAnsiTheme="minorHAnsi"/>
          <w:color w:val="000000" w:themeColor="text1"/>
        </w:rPr>
        <w:t xml:space="preserve">z zastrzeżeniem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_Ref52729399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E24A45" w:rsidRPr="00DF45F7">
        <w:rPr>
          <w:rFonts w:asciiTheme="minorHAnsi" w:hAnsiTheme="minorHAnsi"/>
          <w:color w:val="000000" w:themeColor="text1"/>
        </w:rPr>
        <w:fldChar w:fldCharType="end"/>
      </w:r>
      <w:r w:rsidR="00E24A45" w:rsidRPr="00DF45F7">
        <w:rPr>
          <w:rFonts w:asciiTheme="minorHAnsi" w:hAnsiTheme="minorHAnsi"/>
          <w:color w:val="000000" w:themeColor="text1"/>
        </w:rPr>
        <w:t>,</w:t>
      </w:r>
      <w:r w:rsidR="00106492" w:rsidRPr="00DF45F7">
        <w:rPr>
          <w:rFonts w:asciiTheme="minorHAnsi" w:hAnsiTheme="minorHAnsi"/>
          <w:color w:val="000000" w:themeColor="text1"/>
        </w:rPr>
        <w:t xml:space="preserve"> </w:t>
      </w:r>
      <w:r w:rsidRPr="00DF45F7">
        <w:rPr>
          <w:rFonts w:asciiTheme="minorHAnsi" w:hAnsiTheme="minorHAnsi"/>
          <w:color w:val="000000" w:themeColor="text1"/>
        </w:rPr>
        <w:t>oraz</w:t>
      </w:r>
    </w:p>
    <w:p w14:paraId="543BD21D" w14:textId="366D6E08" w:rsidR="005E28E5" w:rsidRPr="00DF45F7" w:rsidRDefault="005E28E5" w:rsidP="00B11AA8">
      <w:pPr>
        <w:pStyle w:val="Akapitzlist"/>
        <w:numPr>
          <w:ilvl w:val="1"/>
          <w:numId w:val="13"/>
        </w:numPr>
        <w:spacing w:before="60" w:after="60"/>
        <w:ind w:left="851"/>
        <w:jc w:val="both"/>
        <w:rPr>
          <w:rFonts w:asciiTheme="minorHAnsi" w:hAnsiTheme="minorHAnsi"/>
          <w:color w:val="000000" w:themeColor="text1"/>
        </w:rPr>
      </w:pPr>
      <w:bookmarkStart w:id="157" w:name="_Hlk511661070"/>
      <w:r w:rsidRPr="00DF45F7">
        <w:rPr>
          <w:rFonts w:asciiTheme="minorHAnsi" w:hAnsiTheme="minorHAnsi"/>
          <w:color w:val="000000" w:themeColor="text1"/>
        </w:rPr>
        <w:t xml:space="preserve">zmiana zostanie dokonana względem wszystkich Uczestników </w:t>
      </w:r>
      <w:r w:rsidR="008F52D2" w:rsidRPr="00DF45F7">
        <w:rPr>
          <w:rFonts w:asciiTheme="minorHAnsi" w:hAnsiTheme="minorHAnsi"/>
          <w:color w:val="000000" w:themeColor="text1"/>
        </w:rPr>
        <w:t xml:space="preserve">Przedsięwzięcia </w:t>
      </w:r>
      <w:r w:rsidR="00BE2E48" w:rsidRPr="00DF45F7">
        <w:rPr>
          <w:rFonts w:asciiTheme="minorHAnsi" w:hAnsiTheme="minorHAnsi"/>
          <w:color w:val="000000" w:themeColor="text1"/>
        </w:rPr>
        <w:t>uczestniczących w dan</w:t>
      </w:r>
      <w:r w:rsidR="00FB4BEC" w:rsidRPr="00DF45F7">
        <w:rPr>
          <w:rFonts w:asciiTheme="minorHAnsi" w:hAnsiTheme="minorHAnsi"/>
          <w:color w:val="000000" w:themeColor="text1"/>
        </w:rPr>
        <w:t>ym</w:t>
      </w:r>
      <w:r w:rsidR="00BE2E48" w:rsidRPr="00DF45F7">
        <w:rPr>
          <w:rFonts w:asciiTheme="minorHAnsi" w:hAnsiTheme="minorHAnsi"/>
          <w:color w:val="000000" w:themeColor="text1"/>
        </w:rPr>
        <w:t xml:space="preserve"> </w:t>
      </w:r>
      <w:r w:rsidR="00FB4BEC" w:rsidRPr="00DF45F7">
        <w:rPr>
          <w:rFonts w:asciiTheme="minorHAnsi" w:hAnsiTheme="minorHAnsi"/>
          <w:color w:val="000000" w:themeColor="text1"/>
        </w:rPr>
        <w:t>Etapie</w:t>
      </w:r>
      <w:r w:rsidRPr="00DF45F7">
        <w:rPr>
          <w:rFonts w:asciiTheme="minorHAnsi" w:hAnsiTheme="minorHAnsi"/>
          <w:color w:val="000000" w:themeColor="text1"/>
        </w:rPr>
        <w:t>, oraz</w:t>
      </w:r>
    </w:p>
    <w:p w14:paraId="15F875A2" w14:textId="7ACF2055" w:rsidR="00886B4D" w:rsidRPr="00DF45F7" w:rsidRDefault="00886B4D" w:rsidP="00B11AA8">
      <w:pPr>
        <w:pStyle w:val="Akapitzlist"/>
        <w:numPr>
          <w:ilvl w:val="1"/>
          <w:numId w:val="13"/>
        </w:numPr>
        <w:spacing w:before="60" w:after="60"/>
        <w:ind w:left="851"/>
        <w:jc w:val="both"/>
        <w:rPr>
          <w:rFonts w:asciiTheme="minorHAnsi" w:hAnsiTheme="minorHAnsi"/>
          <w:color w:val="000000" w:themeColor="text1"/>
        </w:rPr>
      </w:pPr>
      <w:bookmarkStart w:id="158" w:name="_Ref511380582"/>
      <w:bookmarkEnd w:id="157"/>
      <w:r w:rsidRPr="00DF45F7">
        <w:rPr>
          <w:rFonts w:asciiTheme="minorHAnsi" w:hAnsiTheme="minorHAnsi"/>
          <w:color w:val="000000" w:themeColor="text1"/>
        </w:rPr>
        <w:t xml:space="preserve">z uprawnienia, o którym mowa w niniejszym </w:t>
      </w:r>
      <w:r w:rsidR="00475C4F" w:rsidRPr="00DF45F7">
        <w:rPr>
          <w:rFonts w:asciiTheme="minorHAnsi" w:hAnsiTheme="minorHAnsi"/>
          <w:color w:val="000000" w:themeColor="text1"/>
        </w:rPr>
        <w:t>paragrafie</w:t>
      </w:r>
      <w:r w:rsidRPr="00DF45F7">
        <w:rPr>
          <w:rFonts w:asciiTheme="minorHAnsi" w:hAnsiTheme="minorHAnsi"/>
          <w:color w:val="000000" w:themeColor="text1"/>
        </w:rPr>
        <w:t xml:space="preserve">, NCBR może skorzystać względem każdego z terminów, nie później jednak niż na </w:t>
      </w:r>
      <w:r w:rsidR="00F06DB4" w:rsidRPr="00DF45F7">
        <w:rPr>
          <w:rFonts w:asciiTheme="minorHAnsi" w:hAnsiTheme="minorHAnsi"/>
          <w:color w:val="000000" w:themeColor="text1"/>
        </w:rPr>
        <w:t>3</w:t>
      </w:r>
      <w:r w:rsidR="00463DFC" w:rsidRPr="00DF45F7">
        <w:rPr>
          <w:rFonts w:asciiTheme="minorHAnsi" w:hAnsiTheme="minorHAnsi"/>
          <w:color w:val="000000" w:themeColor="text1"/>
        </w:rPr>
        <w:t xml:space="preserve"> </w:t>
      </w:r>
      <w:r w:rsidRPr="00DF45F7">
        <w:rPr>
          <w:rFonts w:asciiTheme="minorHAnsi" w:hAnsiTheme="minorHAnsi"/>
          <w:color w:val="000000" w:themeColor="text1"/>
        </w:rPr>
        <w:t>Dni Robocz</w:t>
      </w:r>
      <w:r w:rsidR="004811E1" w:rsidRPr="00DF45F7">
        <w:rPr>
          <w:rFonts w:asciiTheme="minorHAnsi" w:hAnsiTheme="minorHAnsi"/>
          <w:color w:val="000000" w:themeColor="text1"/>
        </w:rPr>
        <w:t>e</w:t>
      </w:r>
      <w:r w:rsidRPr="00DF45F7">
        <w:rPr>
          <w:rFonts w:asciiTheme="minorHAnsi" w:hAnsiTheme="minorHAnsi"/>
          <w:color w:val="000000" w:themeColor="text1"/>
        </w:rPr>
        <w:t xml:space="preserve"> przed jego upływem, oraz</w:t>
      </w:r>
    </w:p>
    <w:p w14:paraId="77C58C2F" w14:textId="7A11EE53" w:rsidR="00B86FE6" w:rsidRPr="00DF45F7" w:rsidRDefault="00886B4D"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NCBR jest zobowiązane </w:t>
      </w:r>
      <w:r w:rsidR="008C189B" w:rsidRPr="00DF45F7">
        <w:rPr>
          <w:rFonts w:asciiTheme="minorHAnsi" w:hAnsiTheme="minorHAnsi"/>
          <w:color w:val="000000" w:themeColor="text1"/>
        </w:rPr>
        <w:t xml:space="preserve">niezwłocznie </w:t>
      </w:r>
      <w:r w:rsidR="00A61658" w:rsidRPr="00DF45F7">
        <w:rPr>
          <w:rFonts w:asciiTheme="minorHAnsi" w:hAnsiTheme="minorHAnsi"/>
          <w:color w:val="000000" w:themeColor="text1"/>
        </w:rPr>
        <w:t xml:space="preserve">umieścić </w:t>
      </w:r>
      <w:r w:rsidRPr="00DF45F7">
        <w:rPr>
          <w:rFonts w:asciiTheme="minorHAnsi" w:hAnsiTheme="minorHAnsi"/>
          <w:color w:val="000000" w:themeColor="text1"/>
        </w:rPr>
        <w:t>informację o zmianie terminów wynikających z Harmonogramu</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na Stronie </w:t>
      </w:r>
      <w:r w:rsidR="005552E3" w:rsidRPr="00DF45F7">
        <w:rPr>
          <w:rFonts w:asciiTheme="minorHAnsi" w:hAnsiTheme="minorHAnsi"/>
          <w:color w:val="000000" w:themeColor="text1"/>
        </w:rPr>
        <w:t>internetowej</w:t>
      </w:r>
      <w:r w:rsidR="00A61658" w:rsidRPr="00DF45F7">
        <w:rPr>
          <w:rFonts w:asciiTheme="minorHAnsi" w:hAnsiTheme="minorHAnsi"/>
          <w:color w:val="000000" w:themeColor="text1"/>
        </w:rPr>
        <w:t xml:space="preserve"> oraz wysłać do Wykonawcy informację o dokonanej zmianie na adres poczty elektronicznej wskazany w </w:t>
      </w:r>
      <w:r w:rsidR="00A61658" w:rsidRPr="00DF45F7">
        <w:rPr>
          <w:rFonts w:asciiTheme="minorHAnsi" w:hAnsiTheme="minorHAnsi"/>
          <w:color w:val="000000" w:themeColor="text1"/>
        </w:rPr>
        <w:fldChar w:fldCharType="begin"/>
      </w:r>
      <w:r w:rsidR="00A61658" w:rsidRPr="00DF45F7">
        <w:rPr>
          <w:rFonts w:asciiTheme="minorHAnsi" w:hAnsiTheme="minorHAnsi"/>
          <w:color w:val="000000" w:themeColor="text1"/>
        </w:rPr>
        <w:instrText xml:space="preserve"> REF _Ref511380535 \n \h </w:instrText>
      </w:r>
      <w:r w:rsidR="009637DA" w:rsidRPr="00DF45F7">
        <w:rPr>
          <w:rFonts w:asciiTheme="minorHAnsi" w:hAnsiTheme="minorHAnsi"/>
          <w:color w:val="000000" w:themeColor="text1"/>
        </w:rPr>
        <w:instrText xml:space="preserve"> \* MERGEFORMAT </w:instrText>
      </w:r>
      <w:r w:rsidR="00A61658" w:rsidRPr="00DF45F7">
        <w:rPr>
          <w:rFonts w:asciiTheme="minorHAnsi" w:hAnsiTheme="minorHAnsi"/>
          <w:color w:val="000000" w:themeColor="text1"/>
        </w:rPr>
      </w:r>
      <w:r w:rsidR="00A61658"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00A61658" w:rsidRPr="00DF45F7">
        <w:rPr>
          <w:rFonts w:asciiTheme="minorHAnsi" w:hAnsiTheme="minorHAnsi"/>
          <w:color w:val="000000" w:themeColor="text1"/>
        </w:rPr>
        <w:fldChar w:fldCharType="end"/>
      </w:r>
      <w:r w:rsidR="004811E1" w:rsidRPr="00DF45F7">
        <w:rPr>
          <w:rFonts w:asciiTheme="minorHAnsi" w:hAnsiTheme="minorHAnsi"/>
          <w:color w:val="000000" w:themeColor="text1"/>
        </w:rPr>
        <w:t>,</w:t>
      </w:r>
    </w:p>
    <w:p w14:paraId="709FDA16" w14:textId="77777777" w:rsidR="00886B4D" w:rsidRPr="00DF45F7" w:rsidRDefault="00B86FE6"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zmiana Harmonogramu</w:t>
      </w:r>
      <w:r w:rsidR="00260732" w:rsidRPr="00DF45F7">
        <w:rPr>
          <w:rFonts w:asciiTheme="minorHAnsi" w:hAnsiTheme="minorHAnsi"/>
          <w:color w:val="000000" w:themeColor="text1"/>
        </w:rPr>
        <w:t xml:space="preserve">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z zachowaniem opisanych w pkt 1)-4) zasad nie wymaga sporządzenia aneksu do Umowy</w:t>
      </w:r>
      <w:r w:rsidR="00886B4D" w:rsidRPr="00DF45F7">
        <w:rPr>
          <w:rFonts w:asciiTheme="minorHAnsi" w:hAnsiTheme="minorHAnsi"/>
          <w:color w:val="000000" w:themeColor="text1"/>
        </w:rPr>
        <w:t>.</w:t>
      </w:r>
    </w:p>
    <w:p w14:paraId="3F7E774D" w14:textId="5CB0C4A0" w:rsidR="00E24A45" w:rsidRPr="00DF45F7" w:rsidRDefault="00E24A45" w:rsidP="00B11AA8">
      <w:pPr>
        <w:pStyle w:val="Akapitzlist"/>
        <w:numPr>
          <w:ilvl w:val="0"/>
          <w:numId w:val="13"/>
        </w:numPr>
        <w:spacing w:before="60" w:after="60"/>
        <w:ind w:left="426" w:hanging="426"/>
        <w:jc w:val="both"/>
        <w:rPr>
          <w:rFonts w:asciiTheme="minorHAnsi" w:hAnsiTheme="minorHAnsi"/>
          <w:color w:val="000000" w:themeColor="text1"/>
        </w:rPr>
      </w:pPr>
      <w:bookmarkStart w:id="159" w:name="_Ref52729399"/>
      <w:bookmarkStart w:id="160" w:name="_Ref513451538"/>
      <w:r w:rsidRPr="00DF45F7">
        <w:rPr>
          <w:rFonts w:asciiTheme="minorHAnsi" w:hAnsiTheme="minorHAnsi"/>
          <w:color w:val="000000" w:themeColor="text1"/>
        </w:rPr>
        <w:t xml:space="preserve">Jeśli względem pierwotnie opublikowanego w Postępowaniu Harmonogramu nastąpiło opóźnienie zawarcia Umów o co najmniej </w:t>
      </w:r>
      <w:r w:rsidR="0028444E" w:rsidRPr="00DF45F7">
        <w:rPr>
          <w:rFonts w:asciiTheme="minorHAnsi" w:hAnsiTheme="minorHAnsi"/>
          <w:color w:val="000000" w:themeColor="text1"/>
        </w:rPr>
        <w:t>30 dni</w:t>
      </w:r>
      <w:r w:rsidRPr="00DF45F7">
        <w:rPr>
          <w:rFonts w:asciiTheme="minorHAnsi" w:hAnsiTheme="minorHAnsi"/>
          <w:color w:val="000000" w:themeColor="text1"/>
        </w:rPr>
        <w:t>, NCBR jest uprawniony do jednostronnego skrócenia czasu</w:t>
      </w:r>
      <w:r w:rsidR="00F52EA0" w:rsidRPr="00DF45F7">
        <w:rPr>
          <w:rFonts w:asciiTheme="minorHAnsi" w:hAnsiTheme="minorHAnsi"/>
          <w:color w:val="000000" w:themeColor="text1"/>
        </w:rPr>
        <w:t xml:space="preserve"> określonego dla</w:t>
      </w:r>
      <w:r w:rsidRPr="00DF45F7">
        <w:rPr>
          <w:rFonts w:asciiTheme="minorHAnsi" w:hAnsiTheme="minorHAnsi"/>
          <w:color w:val="000000" w:themeColor="text1"/>
        </w:rPr>
        <w:t xml:space="preserve"> Terminu na Doręczenie Wyników Prac Etapu I o </w:t>
      </w:r>
      <w:r w:rsidR="0028444E" w:rsidRPr="00DF45F7">
        <w:rPr>
          <w:rFonts w:asciiTheme="minorHAnsi" w:hAnsiTheme="minorHAnsi"/>
          <w:color w:val="000000" w:themeColor="text1"/>
        </w:rPr>
        <w:t>30 dni</w:t>
      </w:r>
      <w:r w:rsidRPr="00DF45F7">
        <w:rPr>
          <w:rFonts w:asciiTheme="minorHAnsi" w:hAnsiTheme="minorHAnsi"/>
          <w:color w:val="000000" w:themeColor="text1"/>
        </w:rPr>
        <w:t xml:space="preserve">. Jeśli względem pierwotnie opublikowanego w Postępowaniu Harmonogramu nastąpiło opóźnienie zawarcia Umów o co najmniej </w:t>
      </w:r>
      <w:r w:rsidR="0028444E" w:rsidRPr="00DF45F7">
        <w:rPr>
          <w:rFonts w:asciiTheme="minorHAnsi" w:hAnsiTheme="minorHAnsi"/>
          <w:color w:val="000000" w:themeColor="text1"/>
        </w:rPr>
        <w:t>60 dni</w:t>
      </w:r>
      <w:r w:rsidRPr="00DF45F7">
        <w:rPr>
          <w:rFonts w:asciiTheme="minorHAnsi" w:hAnsiTheme="minorHAnsi"/>
          <w:color w:val="000000" w:themeColor="text1"/>
        </w:rPr>
        <w:t xml:space="preserve">, NCBR jest uprawniony do jednostronnego skrócenia czasu </w:t>
      </w:r>
      <w:r w:rsidR="00F52EA0" w:rsidRPr="00DF45F7">
        <w:rPr>
          <w:rFonts w:asciiTheme="minorHAnsi" w:hAnsiTheme="minorHAnsi"/>
          <w:color w:val="000000" w:themeColor="text1"/>
        </w:rPr>
        <w:t xml:space="preserve">określonego dla </w:t>
      </w:r>
      <w:r w:rsidRPr="00DF45F7">
        <w:rPr>
          <w:rFonts w:asciiTheme="minorHAnsi" w:hAnsiTheme="minorHAnsi"/>
          <w:color w:val="000000" w:themeColor="text1"/>
        </w:rPr>
        <w:t xml:space="preserve">Terminu na Doręczenie Wyników Prac Etapu I o </w:t>
      </w:r>
      <w:r w:rsidR="0028444E" w:rsidRPr="00DF45F7">
        <w:rPr>
          <w:rFonts w:asciiTheme="minorHAnsi" w:hAnsiTheme="minorHAnsi"/>
          <w:color w:val="000000" w:themeColor="text1"/>
        </w:rPr>
        <w:t>30 dni</w:t>
      </w:r>
      <w:r w:rsidRPr="00DF45F7">
        <w:rPr>
          <w:rFonts w:asciiTheme="minorHAnsi" w:hAnsiTheme="minorHAnsi"/>
          <w:color w:val="000000" w:themeColor="text1"/>
        </w:rPr>
        <w:t xml:space="preserve"> i Terminu na Doręczenie Wyników Prac Etapu II o </w:t>
      </w:r>
      <w:r w:rsidR="0028444E" w:rsidRPr="00DF45F7">
        <w:rPr>
          <w:rFonts w:asciiTheme="minorHAnsi" w:hAnsiTheme="minorHAnsi"/>
          <w:color w:val="000000" w:themeColor="text1"/>
        </w:rPr>
        <w:t>30 dni</w:t>
      </w:r>
      <w:r w:rsidRPr="00DF45F7">
        <w:rPr>
          <w:rFonts w:asciiTheme="minorHAnsi" w:hAnsiTheme="minorHAnsi"/>
          <w:color w:val="000000" w:themeColor="text1"/>
        </w:rPr>
        <w:t>.</w:t>
      </w:r>
    </w:p>
    <w:p w14:paraId="71B3A1CE" w14:textId="354282E9" w:rsidR="00815A0C" w:rsidRPr="00DF45F7" w:rsidRDefault="00815A0C" w:rsidP="00B11AA8">
      <w:pPr>
        <w:pStyle w:val="Akapitzlist"/>
        <w:numPr>
          <w:ilvl w:val="0"/>
          <w:numId w:val="13"/>
        </w:numPr>
        <w:spacing w:before="60" w:after="60"/>
        <w:ind w:left="426" w:hanging="426"/>
        <w:jc w:val="both"/>
        <w:rPr>
          <w:rFonts w:asciiTheme="minorHAnsi" w:hAnsiTheme="minorHAnsi"/>
          <w:color w:val="000000" w:themeColor="text1"/>
        </w:rPr>
      </w:pPr>
      <w:bookmarkStart w:id="161" w:name="_Ref52729742"/>
      <w:bookmarkEnd w:id="159"/>
      <w:r w:rsidRPr="00DF45F7">
        <w:rPr>
          <w:rFonts w:asciiTheme="minorHAnsi" w:hAnsiTheme="minorHAnsi"/>
          <w:color w:val="000000" w:themeColor="text1"/>
        </w:rPr>
        <w:t xml:space="preserve">W przypadku niedochowania przez Uczestnika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terminu dostarczenia </w:t>
      </w:r>
      <w:r w:rsidRPr="00DF45F7">
        <w:rPr>
          <w:color w:val="000000" w:themeColor="text1"/>
        </w:rPr>
        <w:br/>
      </w:r>
      <w:r w:rsidRPr="00DF45F7">
        <w:rPr>
          <w:rFonts w:asciiTheme="minorHAnsi" w:hAnsiTheme="minorHAnsi"/>
          <w:color w:val="000000" w:themeColor="text1"/>
        </w:rPr>
        <w:t>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do NCBR Wyników Prac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niezależnie od innych postanowień Umowy, NCBR jest uprawnione do odstąpienia od Umowy, w terminie 90 dni od dnia upływu </w:t>
      </w:r>
      <w:r w:rsidRPr="00DF45F7">
        <w:rPr>
          <w:rFonts w:asciiTheme="minorHAnsi" w:hAnsiTheme="minorHAnsi"/>
          <w:color w:val="000000" w:themeColor="text1"/>
        </w:rPr>
        <w:lastRenderedPageBreak/>
        <w:t>terminu na dostarczenie Wyników Prac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chyba że NCBR, na wniosek</w:t>
      </w:r>
      <w:r w:rsidR="00692353" w:rsidRPr="00DF45F7">
        <w:rPr>
          <w:rFonts w:asciiTheme="minorHAnsi" w:hAnsiTheme="minorHAnsi"/>
          <w:color w:val="000000" w:themeColor="text1"/>
        </w:rPr>
        <w:t xml:space="preserve"> złożony w formie pisemnej lub elektronicznej</w:t>
      </w:r>
      <w:r w:rsidRPr="00DF45F7">
        <w:rPr>
          <w:rFonts w:asciiTheme="minorHAnsi" w:hAnsiTheme="minorHAnsi"/>
          <w:color w:val="000000" w:themeColor="text1"/>
        </w:rPr>
        <w:t xml:space="preserve">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złożony przed upływem</w:t>
      </w:r>
      <w:r w:rsidR="007C183D" w:rsidRPr="00DF45F7">
        <w:rPr>
          <w:rFonts w:asciiTheme="minorHAnsi" w:hAnsiTheme="minorHAnsi"/>
          <w:color w:val="000000" w:themeColor="text1"/>
        </w:rPr>
        <w:t xml:space="preserve"> terminu</w:t>
      </w:r>
      <w:r w:rsidRPr="00DF45F7">
        <w:rPr>
          <w:rFonts w:asciiTheme="minorHAnsi" w:hAnsiTheme="minorHAnsi"/>
          <w:color w:val="000000" w:themeColor="text1"/>
        </w:rPr>
        <w:t xml:space="preserve"> </w:t>
      </w:r>
      <w:r w:rsidR="009272E0" w:rsidRPr="00DF45F7">
        <w:rPr>
          <w:rFonts w:asciiTheme="minorHAnsi" w:hAnsiTheme="minorHAnsi"/>
          <w:color w:val="000000" w:themeColor="text1"/>
        </w:rPr>
        <w:t>dostarczenia w ramach dane</w:t>
      </w:r>
      <w:r w:rsidR="00FB4BEC" w:rsidRPr="00DF45F7">
        <w:rPr>
          <w:rFonts w:asciiTheme="minorHAnsi" w:hAnsiTheme="minorHAnsi"/>
          <w:color w:val="000000" w:themeColor="text1"/>
        </w:rPr>
        <w:t>go</w:t>
      </w:r>
      <w:r w:rsidR="009272E0" w:rsidRPr="00DF45F7">
        <w:rPr>
          <w:rFonts w:asciiTheme="minorHAnsi" w:hAnsiTheme="minorHAnsi"/>
          <w:color w:val="000000" w:themeColor="text1"/>
        </w:rPr>
        <w:t xml:space="preserve"> </w:t>
      </w:r>
      <w:r w:rsidR="00FB4BEC" w:rsidRPr="00DF45F7">
        <w:rPr>
          <w:rFonts w:asciiTheme="minorHAnsi" w:hAnsiTheme="minorHAnsi"/>
          <w:color w:val="000000" w:themeColor="text1"/>
        </w:rPr>
        <w:t xml:space="preserve">Etapu </w:t>
      </w:r>
      <w:r w:rsidR="009272E0" w:rsidRPr="00DF45F7">
        <w:rPr>
          <w:rFonts w:asciiTheme="minorHAnsi" w:hAnsiTheme="minorHAnsi"/>
          <w:color w:val="000000" w:themeColor="text1"/>
        </w:rPr>
        <w:t xml:space="preserve">do NCBR Wyników Prac </w:t>
      </w:r>
      <w:r w:rsidR="00286881" w:rsidRPr="00DF45F7">
        <w:rPr>
          <w:rFonts w:asciiTheme="minorHAnsi" w:hAnsiTheme="minorHAnsi"/>
          <w:color w:val="000000" w:themeColor="text1"/>
        </w:rPr>
        <w:t>Etapu</w:t>
      </w:r>
      <w:r w:rsidRPr="00DF45F7">
        <w:rPr>
          <w:rFonts w:asciiTheme="minorHAnsi" w:hAnsiTheme="minorHAnsi"/>
          <w:color w:val="000000" w:themeColor="text1"/>
        </w:rPr>
        <w:t>, uzasadniony przyczynami związanymi z</w:t>
      </w:r>
      <w:r w:rsidR="00FB4BEC" w:rsidRPr="00DF45F7">
        <w:rPr>
          <w:rFonts w:asciiTheme="minorHAnsi" w:hAnsiTheme="minorHAnsi"/>
          <w:color w:val="000000" w:themeColor="text1"/>
        </w:rPr>
        <w:t> </w:t>
      </w:r>
      <w:r w:rsidRPr="00DF45F7">
        <w:rPr>
          <w:rFonts w:asciiTheme="minorHAnsi" w:hAnsiTheme="minorHAnsi"/>
          <w:color w:val="000000" w:themeColor="text1"/>
        </w:rPr>
        <w:t xml:space="preserve">przebiegiem procesu Prac B+R, których nie można było przewidzieć wcześniej, ale nie wynikających z okoliczności Siły Wyższej, dokonał przedłużenia terminu na wykonanie </w:t>
      </w:r>
      <w:r w:rsidR="00FB4BEC" w:rsidRPr="00DF45F7">
        <w:rPr>
          <w:rFonts w:asciiTheme="minorHAnsi" w:hAnsiTheme="minorHAnsi"/>
          <w:color w:val="000000" w:themeColor="text1"/>
        </w:rPr>
        <w:t>Etapu</w:t>
      </w:r>
      <w:r w:rsidRPr="00DF45F7">
        <w:rPr>
          <w:rFonts w:asciiTheme="minorHAnsi" w:hAnsiTheme="minorHAnsi"/>
          <w:color w:val="000000" w:themeColor="text1"/>
        </w:rPr>
        <w:t>. Przedłużenie terminu</w:t>
      </w:r>
      <w:r w:rsidR="00ED7803" w:rsidRPr="00DF45F7">
        <w:rPr>
          <w:rFonts w:asciiTheme="minorHAnsi" w:hAnsiTheme="minorHAnsi"/>
          <w:color w:val="000000" w:themeColor="text1"/>
        </w:rPr>
        <w:t xml:space="preserve">, dokonane na podstawie </w:t>
      </w:r>
      <w:r w:rsidR="00B86FE6" w:rsidRPr="00DF45F7">
        <w:rPr>
          <w:rFonts w:asciiTheme="minorHAnsi" w:hAnsiTheme="minorHAnsi"/>
          <w:color w:val="000000" w:themeColor="text1"/>
        </w:rPr>
        <w:t>U</w:t>
      </w:r>
      <w:r w:rsidR="00ED7803" w:rsidRPr="00DF45F7">
        <w:rPr>
          <w:rFonts w:asciiTheme="minorHAnsi" w:hAnsiTheme="minorHAnsi"/>
          <w:color w:val="000000" w:themeColor="text1"/>
        </w:rPr>
        <w:t xml:space="preserve">mowy zawartej z którymkolwiek Uczestnikiem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w:t>
      </w:r>
      <w:r w:rsidRPr="00DF45F7">
        <w:rPr>
          <w:rFonts w:asciiTheme="minorHAnsi" w:hAnsiTheme="minorHAnsi"/>
          <w:color w:val="000000" w:themeColor="text1"/>
        </w:rPr>
        <w:t xml:space="preserve"> skuteczne wobec jednego Uczestnika </w:t>
      </w:r>
      <w:r w:rsidR="008F52D2" w:rsidRPr="00DF45F7">
        <w:rPr>
          <w:rFonts w:asciiTheme="minorHAnsi" w:hAnsiTheme="minorHAnsi"/>
          <w:color w:val="000000" w:themeColor="text1"/>
        </w:rPr>
        <w:t>Przedsięwzięcia</w:t>
      </w:r>
      <w:r w:rsidR="008262FF" w:rsidRPr="00DF45F7">
        <w:rPr>
          <w:rFonts w:asciiTheme="minorHAnsi" w:hAnsiTheme="minorHAnsi"/>
          <w:color w:val="000000" w:themeColor="text1"/>
        </w:rPr>
        <w:t>,</w:t>
      </w:r>
      <w:r w:rsidRPr="00DF45F7">
        <w:rPr>
          <w:rFonts w:asciiTheme="minorHAnsi" w:hAnsiTheme="minorHAnsi"/>
          <w:color w:val="000000" w:themeColor="text1"/>
        </w:rPr>
        <w:t xml:space="preserve"> skuteczne jest wobec wszystkich Uczestników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 w tym wobec Wykonawcy</w:t>
      </w:r>
      <w:r w:rsidRPr="00DF45F7">
        <w:rPr>
          <w:rFonts w:asciiTheme="minorHAnsi" w:hAnsiTheme="minorHAnsi"/>
          <w:color w:val="000000" w:themeColor="text1"/>
        </w:rPr>
        <w:t xml:space="preserve">, przy czym NCBR zawiadomi </w:t>
      </w:r>
      <w:r w:rsidR="00ED7803" w:rsidRPr="00DF45F7">
        <w:rPr>
          <w:rFonts w:asciiTheme="minorHAnsi" w:hAnsiTheme="minorHAnsi"/>
          <w:color w:val="000000" w:themeColor="text1"/>
        </w:rPr>
        <w:t xml:space="preserve">Wykonawcę (i pozostałych </w:t>
      </w:r>
      <w:r w:rsidRPr="00DF45F7">
        <w:rPr>
          <w:rFonts w:asciiTheme="minorHAnsi" w:hAnsiTheme="minorHAnsi"/>
          <w:color w:val="000000" w:themeColor="text1"/>
        </w:rPr>
        <w:t xml:space="preserve">Uczestników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w:t>
      </w:r>
      <w:r w:rsidRPr="00DF45F7">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7 Dni Roboczych przed upływem </w:t>
      </w:r>
      <w:r w:rsidR="00761635" w:rsidRPr="00DF45F7">
        <w:rPr>
          <w:rFonts w:asciiTheme="minorHAnsi" w:hAnsiTheme="minorHAnsi"/>
          <w:color w:val="000000" w:themeColor="text1"/>
        </w:rPr>
        <w:t>T</w:t>
      </w:r>
      <w:r w:rsidRPr="00DF45F7">
        <w:rPr>
          <w:rFonts w:asciiTheme="minorHAnsi" w:hAnsiTheme="minorHAnsi"/>
          <w:color w:val="000000" w:themeColor="text1"/>
        </w:rPr>
        <w:t xml:space="preserve">erminu </w:t>
      </w:r>
      <w:r w:rsidR="00761635" w:rsidRPr="00DF45F7">
        <w:rPr>
          <w:rFonts w:asciiTheme="minorHAnsi" w:hAnsiTheme="minorHAnsi"/>
          <w:color w:val="000000" w:themeColor="text1"/>
        </w:rPr>
        <w:t xml:space="preserve">Doręczenia </w:t>
      </w:r>
      <w:r w:rsidRPr="00DF45F7">
        <w:rPr>
          <w:rFonts w:asciiTheme="minorHAnsi" w:hAnsiTheme="minorHAnsi"/>
          <w:color w:val="000000" w:themeColor="text1"/>
        </w:rPr>
        <w:t xml:space="preserve">Wyników Prac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NCBR może przedłużyć termin </w:t>
      </w:r>
      <w:r w:rsidR="00453670" w:rsidRPr="00DF45F7">
        <w:rPr>
          <w:rFonts w:asciiTheme="minorHAnsi" w:hAnsiTheme="minorHAnsi"/>
          <w:color w:val="000000" w:themeColor="text1"/>
        </w:rPr>
        <w:t>wykonania p</w:t>
      </w:r>
      <w:r w:rsidRPr="00DF45F7">
        <w:rPr>
          <w:rFonts w:asciiTheme="minorHAnsi" w:hAnsiTheme="minorHAnsi"/>
          <w:color w:val="000000" w:themeColor="text1"/>
        </w:rPr>
        <w:t>rac 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004F3019" w:rsidRPr="00DF45F7">
        <w:rPr>
          <w:rFonts w:asciiTheme="minorHAnsi" w:hAnsiTheme="minorHAnsi"/>
          <w:color w:val="000000" w:themeColor="text1"/>
        </w:rPr>
        <w:t xml:space="preserve"> </w:t>
      </w:r>
      <w:r w:rsidRPr="00DF45F7">
        <w:rPr>
          <w:rFonts w:asciiTheme="minorHAnsi" w:hAnsiTheme="minorHAnsi"/>
          <w:color w:val="000000" w:themeColor="text1"/>
        </w:rPr>
        <w:t xml:space="preserve">maksymalnie o: w przypadku </w:t>
      </w:r>
      <w:r w:rsidR="00FB4BEC"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5D4C19E3" w:rsidRPr="00DF45F7">
        <w:rPr>
          <w:rFonts w:asciiTheme="minorHAnsi" w:hAnsiTheme="minorHAnsi"/>
          <w:color w:val="000000" w:themeColor="text1"/>
        </w:rPr>
        <w:t xml:space="preserve">30 </w:t>
      </w:r>
      <w:r w:rsidRPr="00DF45F7">
        <w:rPr>
          <w:rFonts w:asciiTheme="minorHAnsi" w:hAnsiTheme="minorHAnsi"/>
          <w:color w:val="000000" w:themeColor="text1"/>
        </w:rPr>
        <w:t xml:space="preserve">Dni Roboczych, w przypadku </w:t>
      </w:r>
      <w:r w:rsidR="00FB4BEC" w:rsidRPr="00DF45F7">
        <w:rPr>
          <w:rFonts w:asciiTheme="minorHAnsi" w:hAnsiTheme="minorHAnsi"/>
          <w:color w:val="000000" w:themeColor="text1"/>
        </w:rPr>
        <w:t>Etapu II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353EE9C9" w:rsidRPr="00DF45F7">
        <w:rPr>
          <w:rFonts w:asciiTheme="minorHAnsi" w:hAnsiTheme="minorHAnsi"/>
          <w:color w:val="000000" w:themeColor="text1"/>
        </w:rPr>
        <w:t xml:space="preserve">60 </w:t>
      </w:r>
      <w:r w:rsidRPr="00DF45F7">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DF45F7">
        <w:rPr>
          <w:rFonts w:asciiTheme="minorHAnsi" w:hAnsiTheme="minorHAnsi"/>
          <w:color w:val="000000" w:themeColor="text1"/>
        </w:rPr>
        <w:t xml:space="preserve">wykroczeniem przez termin zapłaty </w:t>
      </w:r>
      <w:r w:rsidR="005552E3" w:rsidRPr="00DF45F7">
        <w:rPr>
          <w:rFonts w:asciiTheme="minorHAnsi" w:hAnsiTheme="minorHAnsi"/>
          <w:color w:val="000000" w:themeColor="text1"/>
        </w:rPr>
        <w:t>wynagrodzenia</w:t>
      </w:r>
      <w:r w:rsidR="00E24A45" w:rsidRPr="00DF45F7">
        <w:rPr>
          <w:rFonts w:asciiTheme="minorHAnsi" w:hAnsiTheme="minorHAnsi"/>
          <w:color w:val="000000" w:themeColor="text1"/>
        </w:rPr>
        <w:t xml:space="preserve"> za Etap II poza dzień </w:t>
      </w:r>
      <w:r w:rsidRPr="00DF45F7">
        <w:rPr>
          <w:rFonts w:asciiTheme="minorHAnsi" w:hAnsiTheme="minorHAnsi"/>
          <w:color w:val="000000" w:themeColor="text1"/>
        </w:rPr>
        <w:t xml:space="preserve">31 </w:t>
      </w:r>
      <w:r w:rsidR="006C7993" w:rsidRPr="00DF45F7">
        <w:rPr>
          <w:rFonts w:asciiTheme="minorHAnsi" w:hAnsiTheme="minorHAnsi"/>
          <w:color w:val="000000" w:themeColor="text1"/>
        </w:rPr>
        <w:t xml:space="preserve">grudnia </w:t>
      </w:r>
      <w:r w:rsidRPr="00DF45F7">
        <w:rPr>
          <w:rFonts w:asciiTheme="minorHAnsi" w:hAnsiTheme="minorHAnsi"/>
          <w:color w:val="000000" w:themeColor="text1"/>
        </w:rPr>
        <w:t xml:space="preserve">2023 r. </w:t>
      </w:r>
      <w:bookmarkEnd w:id="155"/>
      <w:bookmarkEnd w:id="158"/>
      <w:bookmarkEnd w:id="160"/>
      <w:bookmarkEnd w:id="161"/>
    </w:p>
    <w:p w14:paraId="13535E10" w14:textId="5367C78F" w:rsidR="00815A0C" w:rsidRPr="00DF45F7" w:rsidRDefault="00815A0C" w:rsidP="00B11AA8">
      <w:pPr>
        <w:pStyle w:val="Akapitzlist"/>
        <w:numPr>
          <w:ilvl w:val="0"/>
          <w:numId w:val="13"/>
        </w:numPr>
        <w:spacing w:before="60" w:after="60"/>
        <w:ind w:left="426" w:hanging="426"/>
        <w:jc w:val="both"/>
        <w:rPr>
          <w:rFonts w:asciiTheme="minorHAnsi" w:hAnsiTheme="minorHAnsi"/>
          <w:color w:val="000000" w:themeColor="text1"/>
        </w:rPr>
      </w:pPr>
      <w:bookmarkStart w:id="162" w:name="_Ref508802324"/>
      <w:r w:rsidRPr="00DF45F7">
        <w:rPr>
          <w:rFonts w:asciiTheme="minorHAnsi" w:hAnsiTheme="minorHAnsi"/>
          <w:color w:val="000000" w:themeColor="text1"/>
        </w:rPr>
        <w:t xml:space="preserve">W przypadku, gdy wniosek </w:t>
      </w:r>
      <w:r w:rsidR="00B30838" w:rsidRPr="00DF45F7">
        <w:rPr>
          <w:rFonts w:asciiTheme="minorHAnsi" w:hAnsiTheme="minorHAnsi"/>
          <w:color w:val="000000" w:themeColor="text1"/>
        </w:rPr>
        <w:t xml:space="preserve">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 którym mowa w </w:t>
      </w:r>
      <w:r w:rsidR="0064154D" w:rsidRPr="00DF45F7">
        <w:rPr>
          <w:rFonts w:asciiTheme="minorHAnsi" w:hAnsiTheme="minorHAnsi"/>
          <w:color w:val="000000" w:themeColor="text1"/>
        </w:rPr>
        <w:fldChar w:fldCharType="begin"/>
      </w:r>
      <w:r w:rsidR="0064154D" w:rsidRPr="00DF45F7">
        <w:rPr>
          <w:rFonts w:asciiTheme="minorHAnsi" w:hAnsiTheme="minorHAnsi"/>
          <w:color w:val="000000" w:themeColor="text1"/>
        </w:rPr>
        <w:instrText xml:space="preserve"> REF _Ref479947439 \r \h  \* MERGEFORMAT </w:instrText>
      </w:r>
      <w:r w:rsidR="0064154D" w:rsidRPr="00DF45F7">
        <w:rPr>
          <w:rFonts w:asciiTheme="minorHAnsi" w:hAnsiTheme="minorHAnsi"/>
          <w:color w:val="000000" w:themeColor="text1"/>
        </w:rPr>
      </w:r>
      <w:r w:rsidR="0064154D"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64154D" w:rsidRPr="00DF45F7">
        <w:rPr>
          <w:rFonts w:asciiTheme="minorHAnsi" w:hAnsiTheme="minorHAnsi"/>
          <w:color w:val="000000" w:themeColor="text1"/>
        </w:rPr>
        <w:fldChar w:fldCharType="end"/>
      </w:r>
      <w:r w:rsidR="0064154D" w:rsidRPr="00DF45F7">
        <w:rPr>
          <w:rFonts w:asciiTheme="minorHAnsi" w:hAnsiTheme="minorHAnsi"/>
          <w:color w:val="000000" w:themeColor="text1"/>
        </w:rPr>
        <w:t xml:space="preserve">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_Ref52729742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E24A45" w:rsidRPr="00DF45F7">
        <w:rPr>
          <w:rFonts w:asciiTheme="minorHAnsi" w:hAnsiTheme="minorHAnsi"/>
          <w:color w:val="000000" w:themeColor="text1"/>
        </w:rPr>
        <w:fldChar w:fldCharType="end"/>
      </w:r>
      <w:r w:rsidR="0064154D" w:rsidRPr="00DF45F7">
        <w:rPr>
          <w:rFonts w:asciiTheme="minorHAnsi" w:hAnsiTheme="minorHAnsi"/>
          <w:color w:val="000000" w:themeColor="text1"/>
        </w:rPr>
        <w:t xml:space="preserve"> </w:t>
      </w:r>
      <w:r w:rsidRPr="00DF45F7">
        <w:rPr>
          <w:rFonts w:asciiTheme="minorHAnsi" w:hAnsiTheme="minorHAnsi"/>
          <w:color w:val="000000" w:themeColor="text1"/>
        </w:rPr>
        <w:t xml:space="preserve">dotyczący przedłużenia terminu na wykonanie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uzasadniony jest zaistnieniem okoliczności Siły Wyższej, </w:t>
      </w:r>
      <w:r w:rsidR="003B65E5" w:rsidRPr="00DF45F7">
        <w:rPr>
          <w:rFonts w:asciiTheme="minorHAnsi" w:hAnsiTheme="minorHAnsi"/>
          <w:color w:val="000000" w:themeColor="text1"/>
        </w:rPr>
        <w:t xml:space="preserve">co zostanie odpowiednio uzasadnione przez </w:t>
      </w:r>
      <w:r w:rsidR="00E9333D" w:rsidRPr="00DF45F7">
        <w:rPr>
          <w:rFonts w:asciiTheme="minorHAnsi" w:hAnsiTheme="minorHAnsi"/>
          <w:color w:val="000000" w:themeColor="text1"/>
        </w:rPr>
        <w:t xml:space="preserve">Uczestnika </w:t>
      </w:r>
      <w:r w:rsidR="005552E3" w:rsidRPr="00DF45F7">
        <w:rPr>
          <w:rFonts w:asciiTheme="minorHAnsi" w:hAnsiTheme="minorHAnsi"/>
          <w:color w:val="000000" w:themeColor="text1"/>
        </w:rPr>
        <w:t>Przedsięwzięcia</w:t>
      </w:r>
      <w:r w:rsidR="003B65E5" w:rsidRPr="00DF45F7">
        <w:rPr>
          <w:rFonts w:asciiTheme="minorHAnsi" w:hAnsiTheme="minorHAnsi"/>
          <w:color w:val="000000" w:themeColor="text1"/>
        </w:rPr>
        <w:t xml:space="preserve">, </w:t>
      </w:r>
      <w:r w:rsidRPr="00DF45F7">
        <w:rPr>
          <w:rFonts w:asciiTheme="minorHAnsi" w:hAnsiTheme="minorHAnsi"/>
          <w:color w:val="000000" w:themeColor="text1"/>
        </w:rPr>
        <w:t xml:space="preserve">NCBR jest zobowiązany, na uzasadniony wniosek </w:t>
      </w:r>
      <w:r w:rsidR="00E9333D" w:rsidRPr="00DF45F7">
        <w:rPr>
          <w:rFonts w:asciiTheme="minorHAnsi" w:hAnsiTheme="minorHAnsi"/>
          <w:color w:val="000000" w:themeColor="text1"/>
        </w:rPr>
        <w:t xml:space="preserve">Uczestnika </w:t>
      </w:r>
      <w:r w:rsidR="005552E3"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przedłużenia terminu na wykonanie </w:t>
      </w:r>
      <w:r w:rsidR="00FB4BEC" w:rsidRPr="00DF45F7">
        <w:rPr>
          <w:rFonts w:asciiTheme="minorHAnsi" w:hAnsiTheme="minorHAnsi"/>
          <w:color w:val="000000" w:themeColor="text1"/>
        </w:rPr>
        <w:t xml:space="preserve">Etapu </w:t>
      </w:r>
      <w:r w:rsidRPr="00DF45F7">
        <w:rPr>
          <w:rFonts w:asciiTheme="minorHAnsi" w:hAnsiTheme="minorHAnsi"/>
          <w:color w:val="000000" w:themeColor="text1"/>
        </w:rPr>
        <w:t>o</w:t>
      </w:r>
      <w:r w:rsidR="00FB4BEC" w:rsidRPr="00DF45F7">
        <w:rPr>
          <w:rFonts w:asciiTheme="minorHAnsi" w:hAnsiTheme="minorHAnsi"/>
          <w:color w:val="000000" w:themeColor="text1"/>
        </w:rPr>
        <w:t> </w:t>
      </w:r>
      <w:r w:rsidRPr="00DF45F7">
        <w:rPr>
          <w:rFonts w:asciiTheme="minorHAnsi" w:hAnsiTheme="minorHAnsi"/>
          <w:color w:val="000000" w:themeColor="text1"/>
        </w:rPr>
        <w:t>termin istnienia przeszkody, przy czym termin prac w ramach dane</w:t>
      </w:r>
      <w:r w:rsidR="00A91EFD" w:rsidRPr="00DF45F7">
        <w:rPr>
          <w:rFonts w:asciiTheme="minorHAnsi" w:hAnsiTheme="minorHAnsi"/>
          <w:color w:val="000000" w:themeColor="text1"/>
        </w:rPr>
        <w:t>go Etapu</w:t>
      </w:r>
      <w:r w:rsidRPr="00DF45F7">
        <w:rPr>
          <w:rFonts w:asciiTheme="minorHAnsi" w:hAnsiTheme="minorHAnsi"/>
          <w:color w:val="000000" w:themeColor="text1"/>
        </w:rPr>
        <w:t xml:space="preserve"> można przedłużyć maksymalnie o: w przypadku </w:t>
      </w:r>
      <w:r w:rsidR="00FB4BEC"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674F1208" w:rsidRPr="00DF45F7">
        <w:rPr>
          <w:rFonts w:asciiTheme="minorHAnsi" w:hAnsiTheme="minorHAnsi"/>
          <w:color w:val="000000" w:themeColor="text1"/>
        </w:rPr>
        <w:t xml:space="preserve">30 </w:t>
      </w:r>
      <w:r w:rsidRPr="00DF45F7">
        <w:rPr>
          <w:rFonts w:asciiTheme="minorHAnsi" w:hAnsiTheme="minorHAnsi"/>
          <w:color w:val="000000" w:themeColor="text1"/>
        </w:rPr>
        <w:t xml:space="preserve">Dni Roboczych, w przypadku </w:t>
      </w:r>
      <w:r w:rsidR="00FB4BEC" w:rsidRPr="00DF45F7">
        <w:rPr>
          <w:rFonts w:asciiTheme="minorHAnsi" w:hAnsiTheme="minorHAnsi"/>
          <w:color w:val="000000" w:themeColor="text1"/>
        </w:rPr>
        <w:t>Etapu II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47B38C46" w:rsidRPr="00DF45F7">
        <w:rPr>
          <w:rFonts w:asciiTheme="minorHAnsi" w:hAnsiTheme="minorHAnsi"/>
          <w:color w:val="000000" w:themeColor="text1"/>
        </w:rPr>
        <w:t xml:space="preserve">60 </w:t>
      </w:r>
      <w:r w:rsidRPr="00DF45F7">
        <w:rPr>
          <w:rFonts w:asciiTheme="minorHAnsi" w:hAnsiTheme="minorHAnsi"/>
          <w:color w:val="000000" w:themeColor="text1"/>
        </w:rPr>
        <w:t xml:space="preserve">Dni Roboczych. W pozostałym zakresie postanowienia </w:t>
      </w:r>
      <w:r w:rsidR="00B30838" w:rsidRPr="00DF45F7">
        <w:rPr>
          <w:rFonts w:asciiTheme="minorHAnsi" w:hAnsiTheme="minorHAnsi"/>
          <w:color w:val="000000" w:themeColor="text1"/>
        </w:rPr>
        <w:fldChar w:fldCharType="begin"/>
      </w:r>
      <w:r w:rsidR="00B30838" w:rsidRPr="00DF45F7">
        <w:rPr>
          <w:rFonts w:asciiTheme="minorHAnsi" w:hAnsiTheme="minorHAnsi"/>
          <w:color w:val="000000" w:themeColor="text1"/>
        </w:rPr>
        <w:instrText xml:space="preserve"> REF _Ref479947439 \r \h  \* MERGEFORMAT </w:instrText>
      </w:r>
      <w:r w:rsidR="00B30838" w:rsidRPr="00DF45F7">
        <w:rPr>
          <w:rFonts w:asciiTheme="minorHAnsi" w:hAnsiTheme="minorHAnsi"/>
          <w:color w:val="000000" w:themeColor="text1"/>
        </w:rPr>
      </w:r>
      <w:r w:rsidR="00B30838"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B30838" w:rsidRPr="00DF45F7">
        <w:rPr>
          <w:rFonts w:asciiTheme="minorHAnsi" w:hAnsiTheme="minorHAnsi"/>
          <w:color w:val="000000" w:themeColor="text1"/>
        </w:rPr>
        <w:fldChar w:fldCharType="end"/>
      </w:r>
      <w:r w:rsidR="00B30838" w:rsidRPr="00DF45F7">
        <w:rPr>
          <w:rFonts w:asciiTheme="minorHAnsi" w:hAnsiTheme="minorHAnsi"/>
          <w:color w:val="000000" w:themeColor="text1"/>
        </w:rPr>
        <w:t xml:space="preserve">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_Ref52729742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E24A45"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stosuje się odpowiednio.</w:t>
      </w:r>
      <w:bookmarkEnd w:id="162"/>
      <w:r w:rsidRPr="00DF45F7">
        <w:rPr>
          <w:rFonts w:asciiTheme="minorHAnsi" w:hAnsiTheme="minorHAnsi"/>
          <w:color w:val="000000" w:themeColor="text1"/>
        </w:rPr>
        <w:t xml:space="preserve"> </w:t>
      </w:r>
      <w:r w:rsidR="005E28E5" w:rsidRPr="00DF45F7">
        <w:rPr>
          <w:rFonts w:asciiTheme="minorHAnsi" w:hAnsiTheme="minorHAnsi"/>
          <w:color w:val="000000" w:themeColor="text1"/>
        </w:rPr>
        <w:t xml:space="preserve">Przedłużenie terminu, dokonane na podstawie umowy zawartej z którymkolwiek Uczestnikiem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skuteczne wobec jednego Uczestnika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skuteczne jest wobec wszystkich Uczestników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w tym wobec Wykonawcy, przy czym NCBR zawiadomi Wykonawcę (i pozostałych Uczestników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o jakimkolwiek przedłużeniu terminu niezwłocznie, lecz nie później niż w terminie </w:t>
      </w:r>
      <w:r w:rsidR="00E24A45" w:rsidRPr="00DF45F7">
        <w:rPr>
          <w:rFonts w:asciiTheme="minorHAnsi" w:hAnsiTheme="minorHAnsi"/>
          <w:color w:val="000000" w:themeColor="text1"/>
        </w:rPr>
        <w:t>7</w:t>
      </w:r>
      <w:r w:rsidR="005E28E5" w:rsidRPr="00DF45F7">
        <w:rPr>
          <w:rFonts w:asciiTheme="minorHAnsi" w:hAnsiTheme="minorHAnsi"/>
          <w:color w:val="000000" w:themeColor="text1"/>
        </w:rPr>
        <w:t xml:space="preserve"> Dni Roboczych od powzięcia decyzji o przedłużeniu terminu oraz nie później niż na 7 Dni Roboczych przed upływem </w:t>
      </w:r>
      <w:r w:rsidR="00761635" w:rsidRPr="00DF45F7">
        <w:rPr>
          <w:rFonts w:asciiTheme="minorHAnsi" w:hAnsiTheme="minorHAnsi"/>
          <w:color w:val="000000" w:themeColor="text1"/>
        </w:rPr>
        <w:t>T</w:t>
      </w:r>
      <w:r w:rsidR="005E28E5" w:rsidRPr="00DF45F7">
        <w:rPr>
          <w:rFonts w:asciiTheme="minorHAnsi" w:hAnsiTheme="minorHAnsi"/>
          <w:color w:val="000000" w:themeColor="text1"/>
        </w:rPr>
        <w:t xml:space="preserve">erminu </w:t>
      </w:r>
      <w:r w:rsidR="00761635" w:rsidRPr="00DF45F7">
        <w:rPr>
          <w:rFonts w:asciiTheme="minorHAnsi" w:hAnsiTheme="minorHAnsi"/>
          <w:color w:val="000000" w:themeColor="text1"/>
        </w:rPr>
        <w:t xml:space="preserve">Doręczenia </w:t>
      </w:r>
      <w:r w:rsidR="005E28E5" w:rsidRPr="00DF45F7">
        <w:rPr>
          <w:rFonts w:asciiTheme="minorHAnsi" w:hAnsiTheme="minorHAnsi"/>
          <w:color w:val="000000" w:themeColor="text1"/>
        </w:rPr>
        <w:t xml:space="preserve">Wyników Prac </w:t>
      </w:r>
      <w:r w:rsidR="00FB4BEC" w:rsidRPr="00DF45F7">
        <w:rPr>
          <w:rFonts w:asciiTheme="minorHAnsi" w:hAnsiTheme="minorHAnsi"/>
          <w:color w:val="000000" w:themeColor="text1"/>
        </w:rPr>
        <w:t>Etapu</w:t>
      </w:r>
      <w:r w:rsidR="005E28E5" w:rsidRPr="00DF45F7">
        <w:rPr>
          <w:rFonts w:asciiTheme="minorHAnsi" w:hAnsiTheme="minorHAnsi"/>
          <w:color w:val="000000" w:themeColor="text1"/>
        </w:rPr>
        <w:t>.</w:t>
      </w:r>
    </w:p>
    <w:p w14:paraId="004C59F8" w14:textId="2983A7E3" w:rsidR="003B46D7" w:rsidRPr="00DF45F7" w:rsidRDefault="003B46D7" w:rsidP="00B11AA8">
      <w:pPr>
        <w:pStyle w:val="Akapitzlist"/>
        <w:numPr>
          <w:ilvl w:val="0"/>
          <w:numId w:val="13"/>
        </w:numPr>
        <w:spacing w:before="60" w:after="60"/>
        <w:ind w:left="426" w:hanging="426"/>
        <w:jc w:val="both"/>
        <w:rPr>
          <w:rFonts w:asciiTheme="minorHAnsi" w:hAnsiTheme="minorHAnsi"/>
          <w:color w:val="000000" w:themeColor="text1"/>
        </w:rPr>
      </w:pPr>
      <w:bookmarkStart w:id="163" w:name="_Ref52703598"/>
      <w:r w:rsidRPr="00DF45F7">
        <w:rPr>
          <w:rFonts w:asciiTheme="minorHAnsi" w:hAnsiTheme="minorHAnsi"/>
          <w:color w:val="000000" w:themeColor="text1"/>
        </w:rPr>
        <w:t>W każdym innym obiektywnie uzasadnionym przypadku, gdy przebieg realizacji Umowy wskazuje na wysokie prawdopodobieństwo nieosiągnięcia określonych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terminów, NCBR może, także na wniosek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przedłużyć terminy określone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Przedłużenie terminu skuteczne wobec jednego Uczestnika </w:t>
      </w:r>
      <w:r w:rsidR="008F52D2" w:rsidRPr="00DF45F7">
        <w:rPr>
          <w:rFonts w:asciiTheme="minorHAnsi" w:hAnsiTheme="minorHAnsi"/>
          <w:color w:val="000000" w:themeColor="text1"/>
        </w:rPr>
        <w:t>Przedsięwzięcia</w:t>
      </w:r>
      <w:r w:rsidR="00A27AEA" w:rsidRPr="00DF45F7">
        <w:rPr>
          <w:rFonts w:asciiTheme="minorHAnsi" w:hAnsiTheme="minorHAnsi"/>
          <w:color w:val="000000" w:themeColor="text1"/>
        </w:rPr>
        <w:t xml:space="preserve"> </w:t>
      </w:r>
      <w:r w:rsidR="0076268E" w:rsidRPr="00DF45F7">
        <w:rPr>
          <w:rFonts w:asciiTheme="minorHAnsi" w:hAnsiTheme="minorHAnsi"/>
          <w:color w:val="000000" w:themeColor="text1"/>
        </w:rPr>
        <w:t>jest</w:t>
      </w:r>
      <w:r w:rsidRPr="00DF45F7">
        <w:rPr>
          <w:rFonts w:asciiTheme="minorHAnsi" w:hAnsiTheme="minorHAnsi"/>
          <w:color w:val="000000" w:themeColor="text1"/>
        </w:rPr>
        <w:t xml:space="preserve"> skuteczne</w:t>
      </w:r>
      <w:r w:rsidR="0076268E" w:rsidRPr="00DF45F7">
        <w:rPr>
          <w:rFonts w:asciiTheme="minorHAnsi" w:hAnsiTheme="minorHAnsi"/>
          <w:color w:val="000000" w:themeColor="text1"/>
        </w:rPr>
        <w:t xml:space="preserve"> </w:t>
      </w:r>
      <w:r w:rsidRPr="00DF45F7">
        <w:rPr>
          <w:rFonts w:asciiTheme="minorHAnsi" w:hAnsiTheme="minorHAnsi"/>
          <w:color w:val="000000" w:themeColor="text1"/>
        </w:rPr>
        <w:t xml:space="preserve">wobec wszystkich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przy czym NCBR zawiadomi wszystkich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63"/>
    </w:p>
    <w:p w14:paraId="2139DE9C" w14:textId="77777777" w:rsidR="00B05232" w:rsidRPr="00DF45F7" w:rsidRDefault="00B05232" w:rsidP="00B11AA8">
      <w:pPr>
        <w:pStyle w:val="Nagwek2"/>
      </w:pPr>
      <w:bookmarkStart w:id="164" w:name="_Ref493844594"/>
      <w:bookmarkStart w:id="165" w:name="_Ref493846990"/>
      <w:bookmarkStart w:id="166" w:name="_Toc504994945"/>
      <w:bookmarkStart w:id="167" w:name="_Toc511371192"/>
      <w:bookmarkStart w:id="168" w:name="_Toc52897092"/>
      <w:bookmarkStart w:id="169" w:name="_Toc53793040"/>
      <w:bookmarkStart w:id="170" w:name="_Toc54830217"/>
      <w:bookmarkStart w:id="171" w:name="_Toc54798299"/>
      <w:bookmarkStart w:id="172" w:name="_Toc54835727"/>
      <w:bookmarkStart w:id="173" w:name="_Toc72595028"/>
      <w:r w:rsidRPr="00DF45F7">
        <w:t>[PODWYKONAWCY]</w:t>
      </w:r>
      <w:bookmarkEnd w:id="164"/>
      <w:bookmarkEnd w:id="165"/>
      <w:bookmarkEnd w:id="166"/>
      <w:bookmarkEnd w:id="167"/>
      <w:bookmarkEnd w:id="168"/>
      <w:bookmarkEnd w:id="169"/>
      <w:bookmarkEnd w:id="170"/>
      <w:bookmarkEnd w:id="171"/>
      <w:bookmarkEnd w:id="172"/>
      <w:bookmarkEnd w:id="173"/>
    </w:p>
    <w:p w14:paraId="45F37906" w14:textId="248BD781" w:rsidR="001D6733" w:rsidRPr="00DF45F7" w:rsidRDefault="001B2D71" w:rsidP="00B11AA8">
      <w:pPr>
        <w:pStyle w:val="Akapitzlist"/>
        <w:numPr>
          <w:ilvl w:val="0"/>
          <w:numId w:val="37"/>
        </w:numPr>
        <w:spacing w:before="60" w:after="60"/>
        <w:ind w:left="426" w:hanging="426"/>
        <w:jc w:val="both"/>
        <w:rPr>
          <w:rFonts w:asciiTheme="minorHAnsi" w:hAnsiTheme="minorHAnsi"/>
          <w:color w:val="000000" w:themeColor="text1"/>
        </w:rPr>
      </w:pPr>
      <w:r w:rsidRPr="00DF45F7">
        <w:rPr>
          <w:rFonts w:asciiTheme="minorHAnsi" w:hAnsiTheme="minorHAnsi" w:cs="Times New Roman"/>
          <w:color w:val="000000" w:themeColor="text1"/>
        </w:rPr>
        <w:t xml:space="preserve">Z zastrzeżeniem dalszych postanowień tego artykułu, </w:t>
      </w:r>
      <w:r w:rsidR="00032C33" w:rsidRPr="00DF45F7">
        <w:rPr>
          <w:rFonts w:asciiTheme="minorHAnsi" w:hAnsiTheme="minorHAnsi" w:cs="Times New Roman"/>
          <w:color w:val="000000" w:themeColor="text1"/>
        </w:rPr>
        <w:t xml:space="preserve">NCBR </w:t>
      </w:r>
      <w:r w:rsidR="0088497D" w:rsidRPr="00DF45F7">
        <w:rPr>
          <w:rFonts w:asciiTheme="minorHAnsi" w:hAnsiTheme="minorHAnsi" w:cs="Times New Roman"/>
          <w:color w:val="000000" w:themeColor="text1"/>
        </w:rPr>
        <w:t xml:space="preserve">dopuszcza wykonanie przez </w:t>
      </w:r>
      <w:r w:rsidR="0064154D" w:rsidRPr="00DF45F7">
        <w:rPr>
          <w:rFonts w:asciiTheme="minorHAnsi" w:hAnsiTheme="minorHAnsi" w:cs="Times New Roman"/>
          <w:color w:val="000000" w:themeColor="text1"/>
        </w:rPr>
        <w:t>Wykonawcę</w:t>
      </w:r>
      <w:r w:rsidR="0088497D" w:rsidRPr="00DF45F7">
        <w:rPr>
          <w:rFonts w:asciiTheme="minorHAnsi" w:hAnsiTheme="minorHAnsi" w:cs="Times New Roman"/>
          <w:color w:val="000000" w:themeColor="text1"/>
        </w:rPr>
        <w:t xml:space="preserve"> przedmiotu Umowy</w:t>
      </w:r>
      <w:r w:rsidR="00247E90" w:rsidRPr="00DF45F7">
        <w:rPr>
          <w:rFonts w:asciiTheme="minorHAnsi" w:hAnsiTheme="minorHAnsi" w:cs="Times New Roman"/>
          <w:color w:val="000000" w:themeColor="text1"/>
        </w:rPr>
        <w:t xml:space="preserve"> z </w:t>
      </w:r>
      <w:r w:rsidR="0088497D" w:rsidRPr="00DF45F7">
        <w:rPr>
          <w:rFonts w:asciiTheme="minorHAnsi" w:hAnsiTheme="minorHAnsi" w:cs="Times New Roman"/>
          <w:color w:val="000000" w:themeColor="text1"/>
        </w:rPr>
        <w:t>udziałem Podwykonawców</w:t>
      </w:r>
      <w:r w:rsidR="009B093F"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 xml:space="preserve">oraz nie zastrzega obowiązku osobistego wykonania przez Wykonawcę kluczowych części </w:t>
      </w:r>
      <w:r w:rsidR="0064154D" w:rsidRPr="00DF45F7">
        <w:rPr>
          <w:rFonts w:asciiTheme="minorHAnsi" w:hAnsiTheme="minorHAnsi" w:cs="Times New Roman"/>
          <w:color w:val="000000" w:themeColor="text1"/>
        </w:rPr>
        <w:t>Umowy</w:t>
      </w:r>
      <w:r w:rsidR="001D6733" w:rsidRPr="00DF45F7">
        <w:rPr>
          <w:rFonts w:asciiTheme="minorHAnsi" w:hAnsiTheme="minorHAnsi"/>
          <w:color w:val="000000" w:themeColor="text1"/>
        </w:rPr>
        <w:t>, pod warunkiem, że</w:t>
      </w:r>
      <w:r w:rsidR="002B1B17" w:rsidRPr="00DF45F7">
        <w:rPr>
          <w:rFonts w:asciiTheme="minorHAnsi" w:hAnsiTheme="minorHAnsi" w:cs="Times New Roman"/>
          <w:color w:val="000000" w:themeColor="text1"/>
        </w:rPr>
        <w:t xml:space="preserve"> umowa z Podwykonawcą zostanie zawarta w formie pisem</w:t>
      </w:r>
      <w:r w:rsidR="009B3163" w:rsidRPr="00DF45F7">
        <w:rPr>
          <w:rFonts w:asciiTheme="minorHAnsi" w:hAnsiTheme="minorHAnsi" w:cs="Times New Roman"/>
          <w:color w:val="000000" w:themeColor="text1"/>
        </w:rPr>
        <w:t>nej</w:t>
      </w:r>
      <w:r w:rsidR="006955EF" w:rsidRPr="00DF45F7">
        <w:rPr>
          <w:rFonts w:asciiTheme="minorHAnsi" w:hAnsiTheme="minorHAnsi" w:cs="Times New Roman"/>
          <w:color w:val="000000" w:themeColor="text1"/>
        </w:rPr>
        <w:t xml:space="preserve"> lub formie elektronicznej opatrzonej kwalifikowanym podpisem elektronicznym</w:t>
      </w:r>
      <w:r w:rsidR="002B1B17" w:rsidRPr="00DF45F7">
        <w:rPr>
          <w:rFonts w:asciiTheme="minorHAnsi" w:hAnsiTheme="minorHAnsi" w:cs="Times New Roman"/>
          <w:color w:val="000000" w:themeColor="text1"/>
        </w:rPr>
        <w:t xml:space="preserve"> (pod rygorem nieważności) oraz</w:t>
      </w:r>
      <w:r w:rsidR="001D6733" w:rsidRPr="00DF45F7">
        <w:rPr>
          <w:rFonts w:asciiTheme="minorHAnsi" w:hAnsiTheme="minorHAnsi"/>
          <w:color w:val="000000" w:themeColor="text1"/>
        </w:rPr>
        <w:t>:</w:t>
      </w:r>
    </w:p>
    <w:p w14:paraId="2876C2A8" w14:textId="20868172" w:rsidR="001D6733" w:rsidRPr="00DF45F7" w:rsidRDefault="001D6733" w:rsidP="00B11AA8">
      <w:pPr>
        <w:pStyle w:val="Akapitzlist"/>
        <w:numPr>
          <w:ilvl w:val="0"/>
          <w:numId w:val="43"/>
        </w:numPr>
        <w:spacing w:before="60" w:after="60"/>
        <w:jc w:val="both"/>
        <w:rPr>
          <w:rFonts w:asciiTheme="minorHAnsi" w:hAnsiTheme="minorHAnsi"/>
          <w:color w:val="000000" w:themeColor="text1"/>
        </w:rPr>
      </w:pPr>
      <w:r w:rsidRPr="00DF45F7">
        <w:rPr>
          <w:rFonts w:asciiTheme="minorHAnsi" w:hAnsiTheme="minorHAnsi"/>
          <w:color w:val="000000" w:themeColor="text1"/>
        </w:rPr>
        <w:lastRenderedPageBreak/>
        <w:t>będzie zobowiązywać Podwykonawcę do zachowania poufności informacji na warunkach tożsamych do tych określonych w</w:t>
      </w:r>
      <w:r w:rsidR="00817A5A" w:rsidRPr="00DF45F7">
        <w:rPr>
          <w:rFonts w:asciiTheme="minorHAnsi" w:hAnsiTheme="minorHAnsi"/>
          <w:color w:val="000000" w:themeColor="text1"/>
        </w:rPr>
        <w:t xml:space="preserve"> Umowie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_Ref494891351 \r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IX.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w:t>
      </w:r>
      <w:r w:rsidRPr="00DF45F7">
        <w:rPr>
          <w:rFonts w:asciiTheme="minorHAnsi" w:hAnsiTheme="minorHAnsi"/>
          <w:color w:val="000000" w:themeColor="text1"/>
        </w:rPr>
        <w:t>;</w:t>
      </w:r>
    </w:p>
    <w:p w14:paraId="6F167AF3" w14:textId="3EBC694B" w:rsidR="009B3163" w:rsidRPr="00DF45F7" w:rsidRDefault="009B3163" w:rsidP="00B11AA8">
      <w:pPr>
        <w:pStyle w:val="Akapitzlist"/>
        <w:numPr>
          <w:ilvl w:val="0"/>
          <w:numId w:val="43"/>
        </w:numPr>
        <w:spacing w:before="60" w:after="60"/>
        <w:jc w:val="both"/>
        <w:rPr>
          <w:rFonts w:asciiTheme="minorHAnsi" w:hAnsiTheme="minorHAnsi" w:cs="Times New Roman"/>
          <w:color w:val="000000" w:themeColor="text1"/>
        </w:rPr>
      </w:pPr>
      <w:r w:rsidRPr="00DF45F7">
        <w:rPr>
          <w:rFonts w:asciiTheme="minorHAnsi" w:hAnsiTheme="minorHAnsi" w:cs="Times New Roman"/>
          <w:color w:val="000000" w:themeColor="text1"/>
        </w:rPr>
        <w:t>będzie zawierać postanowienia zobowiązujące Podwykonawcę do nabycia od wszystkich członków personelu Podwykonawcy (niezależenie od podstawy zatrudnienia) całości wytworzonego przez nich Foreground IP w zakresie nie węższym niż wskazany w</w:t>
      </w:r>
      <w:r w:rsidR="006955EF" w:rsidRPr="00DF45F7">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_Ref69140833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ART. 28</w:t>
      </w:r>
      <w:r w:rsidR="001B77DB">
        <w:rPr>
          <w:rFonts w:asciiTheme="minorHAnsi" w:hAnsiTheme="minorHAnsi" w:cs="Times New Roman"/>
          <w:color w:val="000000" w:themeColor="text1"/>
        </w:rPr>
        <w:fldChar w:fldCharType="end"/>
      </w:r>
      <w:r w:rsidR="001B77DB">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_Ref69077888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§4</w:t>
      </w:r>
      <w:r w:rsidR="001B77DB">
        <w:rPr>
          <w:rFonts w:asciiTheme="minorHAnsi" w:hAnsiTheme="minorHAnsi" w:cs="Times New Roman"/>
          <w:color w:val="000000" w:themeColor="text1"/>
        </w:rPr>
        <w:fldChar w:fldCharType="end"/>
      </w:r>
      <w:r w:rsidRPr="00DF45F7">
        <w:rPr>
          <w:rFonts w:asciiTheme="minorHAnsi" w:hAnsiTheme="minorHAnsi" w:cs="Times New Roman"/>
          <w:color w:val="000000" w:themeColor="text1"/>
        </w:rPr>
        <w:t>;</w:t>
      </w:r>
    </w:p>
    <w:p w14:paraId="4C77A6E6" w14:textId="26D7DC16" w:rsidR="001D6733" w:rsidRPr="00DF45F7" w:rsidRDefault="001D6733" w:rsidP="00B11AA8">
      <w:pPr>
        <w:pStyle w:val="Akapitzlist"/>
        <w:numPr>
          <w:ilvl w:val="0"/>
          <w:numId w:val="43"/>
        </w:numPr>
        <w:spacing w:before="60" w:after="60"/>
        <w:jc w:val="both"/>
        <w:rPr>
          <w:rFonts w:asciiTheme="minorHAnsi" w:hAnsiTheme="minorHAnsi"/>
          <w:color w:val="000000" w:themeColor="text1"/>
        </w:rPr>
      </w:pPr>
      <w:r w:rsidRPr="00DF45F7">
        <w:rPr>
          <w:rFonts w:asciiTheme="minorHAnsi" w:hAnsiTheme="minorHAnsi"/>
          <w:color w:val="000000" w:themeColor="text1"/>
        </w:rPr>
        <w:t>będzie zawierać postanowienia przewidujące przeniesienie na Wykonawcę całości Foreground IP</w:t>
      </w:r>
      <w:r w:rsidR="00302A1F" w:rsidRPr="00DF45F7">
        <w:rPr>
          <w:rFonts w:asciiTheme="minorHAnsi" w:hAnsiTheme="minorHAnsi" w:cs="Times New Roman"/>
          <w:color w:val="000000" w:themeColor="text1"/>
        </w:rPr>
        <w:t xml:space="preserve"> w zakresie nie węższym niż wskazany w</w:t>
      </w:r>
      <w:r w:rsidR="006955EF" w:rsidRPr="00DF45F7">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_Ref69140833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ART. 28</w:t>
      </w:r>
      <w:r w:rsidR="001B77DB">
        <w:rPr>
          <w:rFonts w:asciiTheme="minorHAnsi" w:hAnsiTheme="minorHAnsi" w:cs="Times New Roman"/>
          <w:color w:val="000000" w:themeColor="text1"/>
        </w:rPr>
        <w:fldChar w:fldCharType="end"/>
      </w:r>
      <w:r w:rsidR="001B77DB">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_Ref69077888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§4</w:t>
      </w:r>
      <w:r w:rsidR="001B77DB">
        <w:rPr>
          <w:rFonts w:asciiTheme="minorHAnsi" w:hAnsiTheme="minorHAnsi" w:cs="Times New Roman"/>
          <w:color w:val="000000" w:themeColor="text1"/>
        </w:rPr>
        <w:fldChar w:fldCharType="end"/>
      </w:r>
      <w:r w:rsidRPr="00DF45F7">
        <w:rPr>
          <w:rFonts w:asciiTheme="minorHAnsi" w:hAnsiTheme="minorHAnsi" w:cs="Times New Roman"/>
          <w:color w:val="000000" w:themeColor="text1"/>
        </w:rPr>
        <w:t>,</w:t>
      </w:r>
      <w:r w:rsidRPr="00DF45F7">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DF45F7">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DF45F7">
        <w:rPr>
          <w:rFonts w:asciiTheme="minorHAnsi" w:hAnsiTheme="minorHAnsi"/>
          <w:color w:val="000000" w:themeColor="text1"/>
        </w:rPr>
        <w:t>;</w:t>
      </w:r>
    </w:p>
    <w:p w14:paraId="3D8F17CF" w14:textId="5544F780" w:rsidR="006A2E01" w:rsidRPr="00DF45F7" w:rsidRDefault="001D6733" w:rsidP="00B11AA8">
      <w:pPr>
        <w:pStyle w:val="Akapitzlist"/>
        <w:numPr>
          <w:ilvl w:val="0"/>
          <w:numId w:val="43"/>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Podwykonawca będzie spełniał wszystkie zapewnienia i oświadczenia Wykonawcy, o których mowa w </w:t>
      </w:r>
      <w:r w:rsidR="009637DA" w:rsidRPr="00DF45F7">
        <w:rPr>
          <w:rFonts w:asciiTheme="minorHAnsi" w:hAnsiTheme="minorHAnsi"/>
          <w:color w:val="000000" w:themeColor="text1"/>
        </w:rPr>
        <w:t xml:space="preserve">Umowie </w:t>
      </w:r>
      <w:r w:rsidR="005552E3" w:rsidRPr="00DF45F7">
        <w:rPr>
          <w:rFonts w:asciiTheme="minorHAnsi" w:hAnsiTheme="minorHAnsi" w:cs="Times New Roman"/>
          <w:color w:val="000000" w:themeColor="text1"/>
        </w:rPr>
        <w:t>(w</w:t>
      </w:r>
      <w:r w:rsidR="00602624" w:rsidRPr="00DF45F7">
        <w:rPr>
          <w:rFonts w:asciiTheme="minorHAnsi" w:hAnsiTheme="minorHAnsi" w:cs="Times New Roman"/>
          <w:color w:val="000000" w:themeColor="text1"/>
        </w:rPr>
        <w:t xml:space="preserve"> szczególności </w:t>
      </w:r>
      <w:r w:rsidR="009637DA" w:rsidRPr="00DF45F7">
        <w:rPr>
          <w:rFonts w:asciiTheme="minorHAnsi" w:hAnsiTheme="minorHAnsi"/>
          <w:color w:val="000000" w:themeColor="text1"/>
        </w:rPr>
        <w:fldChar w:fldCharType="begin"/>
      </w:r>
      <w:r w:rsidR="009637DA" w:rsidRPr="00DF45F7">
        <w:rPr>
          <w:rFonts w:asciiTheme="minorHAnsi" w:hAnsiTheme="minorHAnsi" w:cs="Times New Roman"/>
          <w:color w:val="000000" w:themeColor="text1"/>
        </w:rPr>
        <w:instrText xml:space="preserve"> REF _Ref511635791 \r \h </w:instrText>
      </w:r>
      <w:r w:rsidR="006713B6" w:rsidRPr="00DF45F7">
        <w:rPr>
          <w:rFonts w:asciiTheme="minorHAnsi" w:hAnsiTheme="minorHAnsi" w:cs="Times New Roman"/>
          <w:color w:val="000000" w:themeColor="text1"/>
        </w:rPr>
        <w:instrText xml:space="preserve"> \* MERGEFORMAT </w:instrText>
      </w:r>
      <w:r w:rsidR="009637DA" w:rsidRPr="00DF45F7">
        <w:rPr>
          <w:rFonts w:asciiTheme="minorHAnsi" w:hAnsiTheme="minorHAnsi"/>
          <w:color w:val="000000" w:themeColor="text1"/>
        </w:rPr>
      </w:r>
      <w:r w:rsidR="009637DA" w:rsidRPr="00DF45F7">
        <w:rPr>
          <w:rFonts w:asciiTheme="minorHAnsi" w:hAnsiTheme="minorHAnsi"/>
          <w:color w:val="000000" w:themeColor="text1"/>
        </w:rPr>
        <w:fldChar w:fldCharType="separate"/>
      </w:r>
      <w:r w:rsidR="004921E9" w:rsidRPr="004921E9">
        <w:rPr>
          <w:rFonts w:asciiTheme="minorHAnsi" w:hAnsiTheme="minorHAnsi"/>
          <w:color w:val="000000" w:themeColor="text1"/>
        </w:rPr>
        <w:t xml:space="preserve">ROZDZIAŁ II. </w:t>
      </w:r>
      <w:r w:rsidR="009637DA" w:rsidRPr="00DF45F7">
        <w:rPr>
          <w:rFonts w:asciiTheme="minorHAnsi" w:hAnsiTheme="minorHAnsi"/>
          <w:color w:val="000000" w:themeColor="text1"/>
        </w:rPr>
        <w:fldChar w:fldCharType="end"/>
      </w:r>
      <w:r w:rsidR="009637DA" w:rsidRPr="00DF45F7">
        <w:rPr>
          <w:rFonts w:asciiTheme="minorHAnsi" w:hAnsiTheme="minorHAnsi"/>
          <w:color w:val="000000" w:themeColor="text1"/>
        </w:rPr>
        <w:t>)</w:t>
      </w:r>
      <w:r w:rsidR="008262FF" w:rsidRPr="00DF45F7">
        <w:rPr>
          <w:rFonts w:asciiTheme="minorHAnsi" w:hAnsiTheme="minorHAnsi"/>
          <w:color w:val="000000" w:themeColor="text1"/>
        </w:rPr>
        <w:t>;</w:t>
      </w:r>
    </w:p>
    <w:p w14:paraId="3591317F" w14:textId="1D53B534" w:rsidR="0088497D" w:rsidRPr="008E0AF7" w:rsidRDefault="007E5085" w:rsidP="00B11AA8">
      <w:pPr>
        <w:pStyle w:val="Akapitzlist"/>
        <w:numPr>
          <w:ilvl w:val="0"/>
          <w:numId w:val="43"/>
        </w:numPr>
        <w:spacing w:before="60" w:after="60"/>
        <w:jc w:val="both"/>
        <w:rPr>
          <w:rFonts w:asciiTheme="minorHAnsi" w:hAnsiTheme="minorHAnsi"/>
          <w:color w:val="000000" w:themeColor="text1"/>
        </w:rPr>
      </w:pPr>
      <w:r w:rsidRPr="00DF45F7">
        <w:rPr>
          <w:rFonts w:asciiTheme="minorHAnsi" w:hAnsiTheme="minorHAnsi"/>
          <w:color w:val="000000" w:themeColor="text1"/>
        </w:rPr>
        <w:t>Większość Prac B+R będzie wykonana samodzielnie przez</w:t>
      </w:r>
      <w:r w:rsidR="00B45C5C" w:rsidRPr="00DF45F7">
        <w:rPr>
          <w:rFonts w:asciiTheme="minorHAnsi" w:hAnsiTheme="minorHAnsi"/>
          <w:color w:val="000000" w:themeColor="text1"/>
        </w:rPr>
        <w:t xml:space="preserve"> Wykonawcę</w:t>
      </w:r>
      <w:r w:rsidR="009637DA" w:rsidRPr="008E0AF7">
        <w:rPr>
          <w:rFonts w:asciiTheme="minorHAnsi" w:hAnsiTheme="minorHAnsi"/>
          <w:color w:val="000000" w:themeColor="text1"/>
        </w:rPr>
        <w:t>.</w:t>
      </w:r>
    </w:p>
    <w:p w14:paraId="1E24B20D" w14:textId="77777777" w:rsidR="009B093F" w:rsidRPr="00DF45F7" w:rsidRDefault="009B093F"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olor w:val="000000" w:themeColor="text1"/>
        </w:rPr>
        <w:t>Wykonawca zobowiązany jest zapewnić, że Podwykonawcy nie będą korzystać z dalszych podwykonawców</w:t>
      </w:r>
      <w:bookmarkStart w:id="174" w:name="_Hlk42698560"/>
      <w:r w:rsidR="00C975A5" w:rsidRPr="00DF45F7">
        <w:rPr>
          <w:rFonts w:asciiTheme="minorHAnsi" w:hAnsiTheme="minorHAnsi"/>
          <w:color w:val="000000" w:themeColor="text1"/>
        </w:rPr>
        <w:t xml:space="preserve"> w zakresie wykonywania Prac B+R</w:t>
      </w:r>
      <w:bookmarkEnd w:id="174"/>
      <w:r w:rsidRPr="00DF45F7">
        <w:rPr>
          <w:rFonts w:asciiTheme="minorHAnsi" w:hAnsiTheme="minorHAnsi" w:cs="Times New Roman"/>
          <w:color w:val="000000" w:themeColor="text1"/>
        </w:rPr>
        <w:t>.</w:t>
      </w:r>
    </w:p>
    <w:p w14:paraId="00CF5932" w14:textId="77777777" w:rsidR="0088497D" w:rsidRPr="00DF45F7" w:rsidRDefault="0064154D"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Wykonawca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ponosi</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wobec</w:t>
      </w:r>
      <w:r w:rsidR="00247E90" w:rsidRPr="00DF45F7">
        <w:rPr>
          <w:rFonts w:asciiTheme="minorHAnsi" w:hAnsiTheme="minorHAnsi" w:cs="Times New Roman"/>
          <w:color w:val="000000" w:themeColor="text1"/>
        </w:rPr>
        <w:t xml:space="preserve"> </w:t>
      </w:r>
      <w:r w:rsidR="00032C33" w:rsidRPr="00DF45F7">
        <w:rPr>
          <w:rFonts w:asciiTheme="minorHAnsi" w:hAnsiTheme="minorHAnsi" w:cs="Times New Roman"/>
          <w:color w:val="000000" w:themeColor="text1"/>
        </w:rPr>
        <w:t xml:space="preserve">NCBR </w:t>
      </w:r>
      <w:r w:rsidR="0088497D" w:rsidRPr="00DF45F7">
        <w:rPr>
          <w:rFonts w:asciiTheme="minorHAnsi" w:hAnsiTheme="minorHAnsi" w:cs="Times New Roman"/>
          <w:color w:val="000000" w:themeColor="text1"/>
        </w:rPr>
        <w:t>pełną</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odpowiedzialność</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za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wszelkie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prace,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 xml:space="preserve">których wykonanie powierzył Podwykonawcom. </w:t>
      </w:r>
      <w:r w:rsidRPr="00DF45F7">
        <w:rPr>
          <w:rFonts w:asciiTheme="minorHAnsi" w:hAnsiTheme="minorHAnsi" w:cs="Times New Roman"/>
          <w:color w:val="000000" w:themeColor="text1"/>
        </w:rPr>
        <w:t xml:space="preserve">Wykonawca </w:t>
      </w:r>
      <w:r w:rsidR="0088497D" w:rsidRPr="00DF45F7">
        <w:rPr>
          <w:rFonts w:asciiTheme="minorHAnsi" w:hAnsiTheme="minorHAnsi" w:cs="Times New Roman"/>
          <w:color w:val="000000" w:themeColor="text1"/>
        </w:rPr>
        <w:t>ponosi</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pełną</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odpowiedzialność</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za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dokonywanie</w:t>
      </w:r>
      <w:r w:rsidR="00247E90" w:rsidRPr="00DF45F7">
        <w:rPr>
          <w:rFonts w:asciiTheme="minorHAnsi" w:hAnsiTheme="minorHAnsi" w:cs="Times New Roman"/>
          <w:color w:val="000000" w:themeColor="text1"/>
        </w:rPr>
        <w:t xml:space="preserve"> w </w:t>
      </w:r>
      <w:r w:rsidR="0088497D" w:rsidRPr="00DF45F7">
        <w:rPr>
          <w:rFonts w:asciiTheme="minorHAnsi" w:hAnsiTheme="minorHAnsi" w:cs="Times New Roman"/>
          <w:color w:val="000000" w:themeColor="text1"/>
        </w:rPr>
        <w:t>terminie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wszelkich</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rozliczeń finansowych</w:t>
      </w:r>
      <w:r w:rsidR="00247E90" w:rsidRPr="00DF45F7">
        <w:rPr>
          <w:rFonts w:asciiTheme="minorHAnsi" w:hAnsiTheme="minorHAnsi" w:cs="Times New Roman"/>
          <w:color w:val="000000" w:themeColor="text1"/>
        </w:rPr>
        <w:t xml:space="preserve"> z </w:t>
      </w:r>
      <w:r w:rsidR="0088497D" w:rsidRPr="00DF45F7">
        <w:rPr>
          <w:rFonts w:asciiTheme="minorHAnsi" w:hAnsiTheme="minorHAnsi" w:cs="Times New Roman"/>
          <w:color w:val="000000" w:themeColor="text1"/>
        </w:rPr>
        <w:t>Podwykonawcami.</w:t>
      </w:r>
    </w:p>
    <w:p w14:paraId="2D9D76AE" w14:textId="77777777" w:rsidR="00C467E7" w:rsidRPr="00DF45F7" w:rsidRDefault="0088497D"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Realizacja</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przedmiotu</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umowy</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przy</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udziale</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Podwykonawców</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nie</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zwalnia</w:t>
      </w:r>
      <w:r w:rsidR="00247E90" w:rsidRPr="00DF45F7">
        <w:rPr>
          <w:rFonts w:asciiTheme="minorHAnsi" w:hAnsiTheme="minorHAnsi" w:cs="Times New Roman"/>
          <w:color w:val="000000" w:themeColor="text1"/>
        </w:rPr>
        <w:t xml:space="preserve"> </w:t>
      </w:r>
      <w:r w:rsidR="001F4D70" w:rsidRPr="00DF45F7">
        <w:rPr>
          <w:rFonts w:asciiTheme="minorHAnsi" w:hAnsiTheme="minorHAnsi" w:cs="Times New Roman"/>
          <w:color w:val="000000" w:themeColor="text1"/>
        </w:rPr>
        <w:t>Wykonawcy</w:t>
      </w:r>
      <w:r w:rsidR="00247E90" w:rsidRPr="00DF45F7">
        <w:rPr>
          <w:rFonts w:asciiTheme="minorHAnsi" w:hAnsiTheme="minorHAnsi" w:cs="Times New Roman"/>
          <w:color w:val="000000" w:themeColor="text1"/>
        </w:rPr>
        <w:t xml:space="preserve"> z </w:t>
      </w:r>
      <w:r w:rsidRPr="00DF45F7">
        <w:rPr>
          <w:rFonts w:asciiTheme="minorHAnsi" w:hAnsiTheme="minorHAnsi" w:cs="Times New Roman"/>
          <w:color w:val="000000" w:themeColor="text1"/>
        </w:rPr>
        <w:t xml:space="preserve">odpowiedzialności za wykonanie obowiązków umownych. </w:t>
      </w:r>
      <w:r w:rsidR="001F4D70" w:rsidRPr="00DF45F7">
        <w:rPr>
          <w:rFonts w:asciiTheme="minorHAnsi" w:hAnsiTheme="minorHAnsi" w:cs="Times New Roman"/>
          <w:color w:val="000000" w:themeColor="text1"/>
        </w:rPr>
        <w:t>Wykonawca</w:t>
      </w:r>
      <w:r w:rsidRPr="00DF45F7">
        <w:rPr>
          <w:rFonts w:asciiTheme="minorHAnsi" w:hAnsiTheme="minorHAnsi" w:cs="Times New Roman"/>
          <w:color w:val="000000" w:themeColor="text1"/>
        </w:rPr>
        <w:t xml:space="preserve"> odpowiada za działania</w:t>
      </w:r>
      <w:r w:rsidR="00247E90" w:rsidRPr="00DF45F7">
        <w:rPr>
          <w:rFonts w:asciiTheme="minorHAnsi" w:hAnsiTheme="minorHAnsi" w:cs="Times New Roman"/>
          <w:color w:val="000000" w:themeColor="text1"/>
        </w:rPr>
        <w:t xml:space="preserve"> i </w:t>
      </w:r>
      <w:r w:rsidRPr="00DF45F7">
        <w:rPr>
          <w:rFonts w:asciiTheme="minorHAnsi" w:hAnsiTheme="minorHAnsi" w:cs="Times New Roman"/>
          <w:color w:val="000000" w:themeColor="text1"/>
        </w:rPr>
        <w:t>zaniechania Podwykonawców jak za własne.</w:t>
      </w:r>
    </w:p>
    <w:p w14:paraId="0CDECECD" w14:textId="73FED951" w:rsidR="0000386A" w:rsidRPr="00DF45F7" w:rsidRDefault="0000386A"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Podwykonawca, który udostępnił swoje zasoby na potrzeby wykazania, że Wykonawca spełnia warunki udziału lub Kryteria Oceny Wniosków będzie zobowiązany do osobistego wykonania prac, w zakresie których </w:t>
      </w:r>
      <w:r w:rsidR="005552E3" w:rsidRPr="00DF45F7">
        <w:rPr>
          <w:rFonts w:asciiTheme="minorHAnsi" w:hAnsiTheme="minorHAnsi" w:cs="Times New Roman"/>
          <w:color w:val="000000" w:themeColor="text1"/>
        </w:rPr>
        <w:t>udostępnił</w:t>
      </w:r>
      <w:r w:rsidRPr="00DF45F7">
        <w:rPr>
          <w:rFonts w:asciiTheme="minorHAnsi" w:hAnsiTheme="minorHAnsi" w:cs="Times New Roman"/>
          <w:color w:val="000000" w:themeColor="text1"/>
        </w:rPr>
        <w:t xml:space="preserve"> doświadczenie. Jeżeli udostępnienie doświadczenia obejmowało doświadczenie członków Zespołu Projektowego Podwykonawca zapewni, że osoby te wezmą udział w wykonaniu Umowy w sposób odpowiedni do udostępnionego doświadczenia.</w:t>
      </w:r>
    </w:p>
    <w:p w14:paraId="685E6768" w14:textId="769ECBBA" w:rsidR="006955EF" w:rsidRPr="00DF45F7" w:rsidRDefault="0000386A"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w:t>
      </w:r>
      <w:r w:rsidR="001B77DB">
        <w:rPr>
          <w:rFonts w:asciiTheme="minorHAnsi" w:hAnsiTheme="minorHAnsi" w:cs="Times New Roman"/>
          <w:color w:val="000000" w:themeColor="text1"/>
        </w:rPr>
        <w:t xml:space="preserve"> </w:t>
      </w:r>
    </w:p>
    <w:p w14:paraId="5AB0486E" w14:textId="51876F60" w:rsidR="0000386A" w:rsidRPr="00DF45F7" w:rsidRDefault="00CC2378"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W celu </w:t>
      </w:r>
      <w:r w:rsidR="605948CC" w:rsidRPr="00DF45F7">
        <w:rPr>
          <w:rFonts w:asciiTheme="minorHAnsi" w:hAnsiTheme="minorHAnsi" w:cs="Times New Roman"/>
          <w:color w:val="000000" w:themeColor="text1"/>
        </w:rPr>
        <w:t>usunięcia</w:t>
      </w:r>
      <w:r w:rsidRPr="00DF45F7">
        <w:rPr>
          <w:rFonts w:asciiTheme="minorHAnsi" w:hAnsiTheme="minorHAnsi" w:cs="Times New Roman"/>
          <w:color w:val="000000" w:themeColor="text1"/>
        </w:rPr>
        <w:t xml:space="preserve"> wątpliwości Strony wskazują, że </w:t>
      </w:r>
      <w:r w:rsidR="006955EF" w:rsidRPr="00DF45F7">
        <w:rPr>
          <w:rStyle w:val="normaltextrun"/>
          <w:rFonts w:ascii="Calibri" w:hAnsi="Calibri" w:cs="Calibri"/>
        </w:rPr>
        <w:t xml:space="preserve">na potrzeby Przedsięwzięcia nie uznaje się za Podwykonawców dostawców urządzeń i usług nie będących wynikiem ani częścią Prac B+R ani </w:t>
      </w:r>
      <w:r w:rsidRPr="00DF45F7">
        <w:rPr>
          <w:rFonts w:asciiTheme="minorHAnsi" w:hAnsiTheme="minorHAnsi" w:cs="Times New Roman"/>
          <w:color w:val="000000" w:themeColor="text1"/>
        </w:rPr>
        <w:t>podmiot</w:t>
      </w:r>
      <w:r w:rsidR="006955EF" w:rsidRPr="00DF45F7">
        <w:rPr>
          <w:rFonts w:asciiTheme="minorHAnsi" w:hAnsiTheme="minorHAnsi" w:cs="Times New Roman"/>
          <w:color w:val="000000" w:themeColor="text1"/>
        </w:rPr>
        <w:t>y</w:t>
      </w:r>
      <w:r w:rsidRPr="00DF45F7">
        <w:rPr>
          <w:rFonts w:asciiTheme="minorHAnsi" w:hAnsiTheme="minorHAnsi" w:cs="Times New Roman"/>
          <w:color w:val="000000" w:themeColor="text1"/>
        </w:rPr>
        <w:t>, któr</w:t>
      </w:r>
      <w:r w:rsidR="006955EF" w:rsidRPr="00DF45F7">
        <w:rPr>
          <w:rFonts w:asciiTheme="minorHAnsi" w:hAnsiTheme="minorHAnsi" w:cs="Times New Roman"/>
          <w:color w:val="000000" w:themeColor="text1"/>
        </w:rPr>
        <w:t>ych</w:t>
      </w:r>
      <w:r w:rsidRPr="00DF45F7">
        <w:rPr>
          <w:rFonts w:asciiTheme="minorHAnsi" w:hAnsiTheme="minorHAnsi" w:cs="Times New Roman"/>
          <w:color w:val="000000" w:themeColor="text1"/>
        </w:rPr>
        <w:t xml:space="preserve"> współpraca z Wykonaw</w:t>
      </w:r>
      <w:r w:rsidR="00AAFC1C" w:rsidRPr="00DF45F7">
        <w:rPr>
          <w:rFonts w:asciiTheme="minorHAnsi" w:hAnsiTheme="minorHAnsi" w:cs="Times New Roman"/>
          <w:color w:val="000000" w:themeColor="text1"/>
        </w:rPr>
        <w:t>c</w:t>
      </w:r>
      <w:r w:rsidRPr="00DF45F7">
        <w:rPr>
          <w:rFonts w:asciiTheme="minorHAnsi" w:hAnsiTheme="minorHAnsi" w:cs="Times New Roman"/>
          <w:color w:val="000000" w:themeColor="text1"/>
        </w:rPr>
        <w:t>ą ogranicza się do udzielenia Wykonawcy licencji na Background IP.</w:t>
      </w:r>
    </w:p>
    <w:p w14:paraId="37D77DC3" w14:textId="7F852C68" w:rsidR="0000386A" w:rsidRPr="00DF45F7" w:rsidRDefault="0000386A"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Wykonawca przedstawi NCBR kopię umowy zawartej z podwykonawcą lub aneksu do takiej </w:t>
      </w:r>
      <w:r w:rsidR="00F679C7" w:rsidRPr="00DF45F7">
        <w:rPr>
          <w:rFonts w:asciiTheme="minorHAnsi" w:hAnsiTheme="minorHAnsi" w:cs="Times New Roman"/>
          <w:color w:val="000000" w:themeColor="text1"/>
        </w:rPr>
        <w:t xml:space="preserve">umowy niezwłocznie po zawarciu Umowy, a następnie w razie zmian w tym zakresie – </w:t>
      </w:r>
      <w:r w:rsidRPr="00DF45F7">
        <w:rPr>
          <w:rFonts w:asciiTheme="minorHAnsi" w:hAnsiTheme="minorHAnsi" w:cs="Times New Roman"/>
          <w:color w:val="000000" w:themeColor="text1"/>
        </w:rPr>
        <w:t>w terminie 7 dni od jej zawarcia lub zmiany.</w:t>
      </w:r>
    </w:p>
    <w:p w14:paraId="091EE574" w14:textId="61005F15" w:rsidR="00511B9D" w:rsidRPr="00DF45F7" w:rsidRDefault="0031392B" w:rsidP="00B11AA8">
      <w:pPr>
        <w:pStyle w:val="Nagwek1"/>
      </w:pPr>
      <w:bookmarkStart w:id="175" w:name="_Ref493867942"/>
      <w:bookmarkStart w:id="176" w:name="_Toc504994946"/>
      <w:bookmarkStart w:id="177" w:name="_Ref511386192"/>
      <w:bookmarkStart w:id="178" w:name="_Toc511371193"/>
      <w:bookmarkStart w:id="179" w:name="_Toc52897093"/>
      <w:bookmarkStart w:id="180" w:name="_Toc53793041"/>
      <w:bookmarkStart w:id="181" w:name="_Toc54830218"/>
      <w:bookmarkStart w:id="182" w:name="_Toc54798300"/>
      <w:bookmarkStart w:id="183" w:name="_Toc54835728"/>
      <w:bookmarkStart w:id="184" w:name="_Toc72595029"/>
      <w:r w:rsidRPr="00DF45F7">
        <w:t xml:space="preserve">PRZEBIEG </w:t>
      </w:r>
      <w:bookmarkEnd w:id="175"/>
      <w:bookmarkEnd w:id="176"/>
      <w:r w:rsidRPr="00DF45F7">
        <w:t>REALIZACJI UMOWY</w:t>
      </w:r>
      <w:bookmarkEnd w:id="177"/>
      <w:bookmarkEnd w:id="178"/>
      <w:bookmarkEnd w:id="179"/>
      <w:bookmarkEnd w:id="180"/>
      <w:bookmarkEnd w:id="181"/>
      <w:bookmarkEnd w:id="182"/>
      <w:bookmarkEnd w:id="183"/>
      <w:r w:rsidR="00C02CF6" w:rsidRPr="00DF45F7">
        <w:t xml:space="preserve"> W RAMACH ETAPÓW BADAWCZO-ROZWOJOWYCH</w:t>
      </w:r>
      <w:bookmarkEnd w:id="184"/>
    </w:p>
    <w:p w14:paraId="01553AA2" w14:textId="01E9360B" w:rsidR="00511B9D" w:rsidRPr="00DF45F7" w:rsidRDefault="00285C43" w:rsidP="00B11AA8">
      <w:pPr>
        <w:pStyle w:val="Nagwek2"/>
      </w:pPr>
      <w:bookmarkStart w:id="185" w:name="_Ref493944799"/>
      <w:bookmarkStart w:id="186" w:name="_Ref493946741"/>
      <w:bookmarkStart w:id="187" w:name="_Toc504994947"/>
      <w:bookmarkStart w:id="188" w:name="_Toc511371194"/>
      <w:bookmarkStart w:id="189" w:name="_Toc52897094"/>
      <w:bookmarkStart w:id="190" w:name="_Toc53793042"/>
      <w:bookmarkStart w:id="191" w:name="_Toc54830219"/>
      <w:bookmarkStart w:id="192" w:name="_Toc54798301"/>
      <w:bookmarkStart w:id="193" w:name="_Toc54835729"/>
      <w:bookmarkStart w:id="194" w:name="_Toc72595030"/>
      <w:r w:rsidRPr="00DF45F7">
        <w:t>[</w:t>
      </w:r>
      <w:r w:rsidR="00BE567B" w:rsidRPr="00DF45F7">
        <w:t xml:space="preserve">OGÓLNE </w:t>
      </w:r>
      <w:r w:rsidR="00511B9D" w:rsidRPr="00DF45F7">
        <w:t xml:space="preserve">ZASADY </w:t>
      </w:r>
      <w:r w:rsidR="00BE567B" w:rsidRPr="00DF45F7">
        <w:t xml:space="preserve">DOTYCZĄCE WYKONANIA </w:t>
      </w:r>
      <w:r w:rsidR="007A5607" w:rsidRPr="00DF45F7">
        <w:t xml:space="preserve">ETAPÓW </w:t>
      </w:r>
      <w:r w:rsidR="00DC66DE" w:rsidRPr="00DF45F7">
        <w:t xml:space="preserve">BADAWCZO-ROZWOJOWYCH </w:t>
      </w:r>
      <w:r w:rsidR="00BE567B" w:rsidRPr="00DF45F7">
        <w:t>UMOWY</w:t>
      </w:r>
      <w:r w:rsidRPr="00DF45F7">
        <w:t>]</w:t>
      </w:r>
      <w:bookmarkEnd w:id="185"/>
      <w:bookmarkEnd w:id="186"/>
      <w:bookmarkEnd w:id="187"/>
      <w:bookmarkEnd w:id="188"/>
      <w:bookmarkEnd w:id="189"/>
      <w:bookmarkEnd w:id="190"/>
      <w:bookmarkEnd w:id="191"/>
      <w:bookmarkEnd w:id="192"/>
      <w:bookmarkEnd w:id="193"/>
      <w:bookmarkEnd w:id="194"/>
    </w:p>
    <w:p w14:paraId="30CB766D" w14:textId="43D000CE" w:rsidR="004555D8" w:rsidRPr="00DF45F7" w:rsidRDefault="0064154D" w:rsidP="00B11AA8">
      <w:pPr>
        <w:pStyle w:val="Akapitzlist"/>
        <w:numPr>
          <w:ilvl w:val="0"/>
          <w:numId w:val="19"/>
        </w:numPr>
        <w:spacing w:before="60" w:after="60"/>
        <w:ind w:left="426" w:hanging="426"/>
        <w:jc w:val="both"/>
        <w:rPr>
          <w:rFonts w:asciiTheme="minorHAnsi" w:hAnsiTheme="minorHAnsi"/>
          <w:color w:val="000000" w:themeColor="text1"/>
        </w:rPr>
      </w:pPr>
      <w:r w:rsidRPr="22C8AE70">
        <w:rPr>
          <w:rFonts w:asciiTheme="minorHAnsi" w:hAnsiTheme="minorHAnsi"/>
          <w:color w:val="000000" w:themeColor="text1"/>
        </w:rPr>
        <w:t xml:space="preserve">W ramach </w:t>
      </w:r>
      <w:r w:rsidR="007A5607" w:rsidRPr="22C8AE70">
        <w:rPr>
          <w:rFonts w:asciiTheme="minorHAnsi" w:hAnsiTheme="minorHAnsi"/>
          <w:color w:val="000000" w:themeColor="text1"/>
        </w:rPr>
        <w:t>Etapów</w:t>
      </w:r>
      <w:r w:rsidRPr="22C8AE70">
        <w:rPr>
          <w:rFonts w:asciiTheme="minorHAnsi" w:hAnsiTheme="minorHAnsi"/>
          <w:color w:val="000000" w:themeColor="text1"/>
        </w:rPr>
        <w:t xml:space="preserve"> </w:t>
      </w:r>
      <w:r w:rsidR="00DC66DE" w:rsidRPr="22C8AE70">
        <w:rPr>
          <w:rFonts w:asciiTheme="minorHAnsi" w:hAnsiTheme="minorHAnsi"/>
          <w:color w:val="000000" w:themeColor="text1"/>
        </w:rPr>
        <w:t xml:space="preserve">badawczo-rozwojowych Umowy </w:t>
      </w:r>
      <w:r w:rsidRPr="22C8AE70">
        <w:rPr>
          <w:rFonts w:asciiTheme="minorHAnsi" w:hAnsiTheme="minorHAnsi"/>
          <w:color w:val="000000" w:themeColor="text1"/>
        </w:rPr>
        <w:t>Wykonawca wykonuje Prace B+R zmierzające do</w:t>
      </w:r>
      <w:r w:rsidR="00041770" w:rsidRPr="22C8AE70">
        <w:rPr>
          <w:rFonts w:asciiTheme="minorHAnsi" w:hAnsiTheme="minorHAnsi"/>
          <w:color w:val="000000" w:themeColor="text1"/>
        </w:rPr>
        <w:t xml:space="preserve"> opracowania </w:t>
      </w:r>
      <w:r w:rsidR="004A2456" w:rsidRPr="22C8AE70">
        <w:rPr>
          <w:rFonts w:asciiTheme="minorHAnsi" w:hAnsiTheme="minorHAnsi"/>
          <w:color w:val="000000" w:themeColor="text1"/>
        </w:rPr>
        <w:t>Rozwiązania</w:t>
      </w:r>
      <w:r w:rsidR="00F205B8" w:rsidRPr="22C8AE70">
        <w:rPr>
          <w:rFonts w:asciiTheme="minorHAnsi" w:hAnsiTheme="minorHAnsi"/>
          <w:color w:val="000000" w:themeColor="text1"/>
        </w:rPr>
        <w:t xml:space="preserve"> </w:t>
      </w:r>
      <w:r w:rsidR="00CC083C">
        <w:rPr>
          <w:rFonts w:asciiTheme="minorHAnsi" w:hAnsiTheme="minorHAnsi"/>
          <w:color w:val="000000" w:themeColor="text1"/>
        </w:rPr>
        <w:t xml:space="preserve">i demonstracji </w:t>
      </w:r>
      <w:r w:rsidR="00CC083C" w:rsidRPr="22C8AE70">
        <w:rPr>
          <w:rFonts w:asciiTheme="minorHAnsi" w:hAnsiTheme="minorHAnsi"/>
          <w:color w:val="000000" w:themeColor="text1"/>
        </w:rPr>
        <w:t xml:space="preserve"> </w:t>
      </w:r>
      <w:r w:rsidR="00F205B8" w:rsidRPr="22C8AE70">
        <w:rPr>
          <w:rFonts w:asciiTheme="minorHAnsi" w:hAnsiTheme="minorHAnsi"/>
          <w:color w:val="000000" w:themeColor="text1"/>
        </w:rPr>
        <w:t xml:space="preserve">Rozwiązania </w:t>
      </w:r>
      <w:r w:rsidR="00CC083C">
        <w:rPr>
          <w:rFonts w:asciiTheme="minorHAnsi" w:hAnsiTheme="minorHAnsi"/>
          <w:color w:val="000000" w:themeColor="text1"/>
        </w:rPr>
        <w:t xml:space="preserve">w </w:t>
      </w:r>
      <w:r w:rsidR="00F205B8" w:rsidRPr="22C8AE70">
        <w:rPr>
          <w:rFonts w:asciiTheme="minorHAnsi" w:hAnsiTheme="minorHAnsi"/>
          <w:color w:val="000000" w:themeColor="text1"/>
        </w:rPr>
        <w:t xml:space="preserve">skali 1:1 </w:t>
      </w:r>
      <w:r w:rsidR="00041770" w:rsidRPr="22C8AE70">
        <w:rPr>
          <w:rFonts w:asciiTheme="minorHAnsi" w:hAnsiTheme="minorHAnsi"/>
          <w:color w:val="000000" w:themeColor="text1"/>
        </w:rPr>
        <w:t xml:space="preserve">oraz </w:t>
      </w:r>
      <w:r w:rsidR="004A2456" w:rsidRPr="22C8AE70">
        <w:rPr>
          <w:rFonts w:asciiTheme="minorHAnsi" w:hAnsiTheme="minorHAnsi"/>
          <w:color w:val="000000" w:themeColor="text1"/>
        </w:rPr>
        <w:t xml:space="preserve">do </w:t>
      </w:r>
      <w:r w:rsidR="00897F46" w:rsidRPr="22C8AE70">
        <w:rPr>
          <w:rFonts w:asciiTheme="minorHAnsi" w:hAnsiTheme="minorHAnsi"/>
          <w:color w:val="000000" w:themeColor="text1"/>
        </w:rPr>
        <w:t>wybudowania</w:t>
      </w:r>
      <w:r w:rsidR="00897F46" w:rsidRPr="22C8AE70" w:rsidDel="00897F46">
        <w:rPr>
          <w:rFonts w:asciiTheme="minorHAnsi" w:hAnsiTheme="minorHAnsi"/>
          <w:color w:val="000000" w:themeColor="text1"/>
        </w:rPr>
        <w:t xml:space="preserve"> </w:t>
      </w:r>
      <w:r w:rsidR="004A2456" w:rsidRPr="22C8AE70">
        <w:rPr>
          <w:rFonts w:asciiTheme="minorHAnsi" w:hAnsiTheme="minorHAnsi"/>
          <w:color w:val="000000" w:themeColor="text1"/>
        </w:rPr>
        <w:t>Demonstratora Rozwiązania</w:t>
      </w:r>
      <w:r w:rsidR="00E147B3" w:rsidRPr="22C8AE70">
        <w:rPr>
          <w:rFonts w:asciiTheme="minorHAnsi" w:hAnsiTheme="minorHAnsi"/>
          <w:color w:val="000000" w:themeColor="text1"/>
        </w:rPr>
        <w:t xml:space="preserve">, </w:t>
      </w:r>
      <w:r w:rsidRPr="22C8AE70">
        <w:rPr>
          <w:rFonts w:asciiTheme="minorHAnsi" w:hAnsiTheme="minorHAnsi"/>
          <w:color w:val="000000" w:themeColor="text1"/>
        </w:rPr>
        <w:t xml:space="preserve">w kolejności ustalonej zgodnie z </w:t>
      </w:r>
      <w:r w:rsidR="004639A9" w:rsidRPr="22C8AE70">
        <w:rPr>
          <w:rFonts w:asciiTheme="minorHAnsi" w:hAnsiTheme="minorHAnsi"/>
          <w:color w:val="000000" w:themeColor="text1"/>
        </w:rPr>
        <w:fldChar w:fldCharType="begin"/>
      </w:r>
      <w:r w:rsidR="004639A9" w:rsidRPr="22C8AE70">
        <w:rPr>
          <w:rFonts w:asciiTheme="minorHAnsi" w:hAnsiTheme="minorHAnsi"/>
          <w:color w:val="000000" w:themeColor="text1"/>
        </w:rPr>
        <w:instrText xml:space="preserve"> REF _Ref479927963 \n \h </w:instrText>
      </w:r>
      <w:r w:rsidR="00862665" w:rsidRPr="22C8AE70">
        <w:rPr>
          <w:rFonts w:asciiTheme="minorHAnsi" w:hAnsiTheme="minorHAnsi"/>
          <w:color w:val="000000" w:themeColor="text1"/>
        </w:rPr>
        <w:instrText xml:space="preserve"> \* MERGEFORMAT </w:instrText>
      </w:r>
      <w:r w:rsidR="004639A9" w:rsidRPr="22C8AE70">
        <w:rPr>
          <w:rFonts w:asciiTheme="minorHAnsi" w:hAnsiTheme="minorHAnsi"/>
          <w:color w:val="000000" w:themeColor="text1"/>
        </w:rPr>
      </w:r>
      <w:r w:rsidR="004639A9" w:rsidRPr="22C8AE70">
        <w:rPr>
          <w:rFonts w:asciiTheme="minorHAnsi" w:hAnsiTheme="minorHAnsi"/>
          <w:color w:val="000000" w:themeColor="text1"/>
        </w:rPr>
        <w:fldChar w:fldCharType="separate"/>
      </w:r>
      <w:r w:rsidR="004921E9">
        <w:rPr>
          <w:rFonts w:asciiTheme="minorHAnsi" w:hAnsiTheme="minorHAnsi"/>
          <w:color w:val="000000" w:themeColor="text1"/>
        </w:rPr>
        <w:t>ART. 7</w:t>
      </w:r>
      <w:r w:rsidR="004639A9" w:rsidRPr="22C8AE70">
        <w:rPr>
          <w:rFonts w:asciiTheme="minorHAnsi" w:hAnsiTheme="minorHAnsi"/>
          <w:color w:val="000000" w:themeColor="text1"/>
        </w:rPr>
        <w:fldChar w:fldCharType="end"/>
      </w:r>
      <w:r w:rsidR="004639A9" w:rsidRPr="22C8AE70">
        <w:rPr>
          <w:rFonts w:asciiTheme="minorHAnsi" w:hAnsiTheme="minorHAnsi"/>
          <w:color w:val="000000" w:themeColor="text1"/>
        </w:rPr>
        <w:t xml:space="preserve"> i </w:t>
      </w:r>
      <w:r w:rsidR="004639A9" w:rsidRPr="22C8AE70">
        <w:rPr>
          <w:rFonts w:asciiTheme="minorHAnsi" w:hAnsiTheme="minorHAnsi"/>
          <w:color w:val="000000" w:themeColor="text1"/>
        </w:rPr>
        <w:fldChar w:fldCharType="begin"/>
      </w:r>
      <w:r w:rsidR="004639A9" w:rsidRPr="22C8AE70">
        <w:rPr>
          <w:rFonts w:asciiTheme="minorHAnsi" w:hAnsiTheme="minorHAnsi"/>
          <w:color w:val="000000" w:themeColor="text1"/>
        </w:rPr>
        <w:instrText xml:space="preserve"> REF _Ref479947439 \n \h </w:instrText>
      </w:r>
      <w:r w:rsidR="00862665" w:rsidRPr="22C8AE70">
        <w:rPr>
          <w:rFonts w:asciiTheme="minorHAnsi" w:hAnsiTheme="minorHAnsi"/>
          <w:color w:val="000000" w:themeColor="text1"/>
        </w:rPr>
        <w:instrText xml:space="preserve"> \* MERGEFORMAT </w:instrText>
      </w:r>
      <w:r w:rsidR="004639A9" w:rsidRPr="22C8AE70">
        <w:rPr>
          <w:rFonts w:asciiTheme="minorHAnsi" w:hAnsiTheme="minorHAnsi"/>
          <w:color w:val="000000" w:themeColor="text1"/>
        </w:rPr>
      </w:r>
      <w:r w:rsidR="004639A9" w:rsidRPr="22C8AE70">
        <w:rPr>
          <w:rFonts w:asciiTheme="minorHAnsi" w:hAnsiTheme="minorHAnsi"/>
          <w:color w:val="000000" w:themeColor="text1"/>
        </w:rPr>
        <w:fldChar w:fldCharType="separate"/>
      </w:r>
      <w:r w:rsidR="004921E9">
        <w:rPr>
          <w:rFonts w:asciiTheme="minorHAnsi" w:hAnsiTheme="minorHAnsi"/>
          <w:color w:val="000000" w:themeColor="text1"/>
        </w:rPr>
        <w:t>ART. 8</w:t>
      </w:r>
      <w:r w:rsidR="004639A9" w:rsidRPr="22C8AE70">
        <w:rPr>
          <w:rFonts w:asciiTheme="minorHAnsi" w:hAnsiTheme="minorHAnsi"/>
          <w:color w:val="000000" w:themeColor="text1"/>
        </w:rPr>
        <w:fldChar w:fldCharType="end"/>
      </w:r>
      <w:r w:rsidRPr="22C8AE70">
        <w:rPr>
          <w:rFonts w:asciiTheme="minorHAnsi" w:hAnsiTheme="minorHAnsi"/>
          <w:color w:val="000000" w:themeColor="text1"/>
        </w:rPr>
        <w:t>.</w:t>
      </w:r>
    </w:p>
    <w:p w14:paraId="29C0C3F7" w14:textId="63387A18" w:rsidR="00F52EA0" w:rsidRPr="00DF45F7" w:rsidRDefault="004555D8" w:rsidP="00B11AA8">
      <w:pPr>
        <w:pStyle w:val="Akapitzlist"/>
        <w:numPr>
          <w:ilvl w:val="0"/>
          <w:numId w:val="19"/>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Wykonawca jest zobowiązany </w:t>
      </w:r>
      <w:r w:rsidR="004639A9" w:rsidRPr="00DF45F7">
        <w:rPr>
          <w:rFonts w:asciiTheme="minorHAnsi" w:hAnsiTheme="minorHAnsi"/>
          <w:color w:val="000000" w:themeColor="text1"/>
        </w:rPr>
        <w:t xml:space="preserve">w ramach Rozwiązania </w:t>
      </w:r>
      <w:r w:rsidRPr="00DF45F7">
        <w:rPr>
          <w:rFonts w:asciiTheme="minorHAnsi" w:hAnsiTheme="minorHAnsi"/>
          <w:color w:val="000000" w:themeColor="text1"/>
        </w:rPr>
        <w:t xml:space="preserve">utrzymać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w:t>
      </w:r>
      <w:r w:rsidR="004639A9" w:rsidRPr="00DF45F7">
        <w:rPr>
          <w:rFonts w:asciiTheme="minorHAnsi" w:hAnsiTheme="minorHAnsi"/>
          <w:color w:val="000000" w:themeColor="text1"/>
        </w:rPr>
        <w:t xml:space="preserve">Obligatoryjne,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w:t>
      </w:r>
      <w:r w:rsidR="004639A9" w:rsidRPr="00DF45F7">
        <w:rPr>
          <w:rFonts w:asciiTheme="minorHAnsi" w:hAnsiTheme="minorHAnsi"/>
          <w:color w:val="000000" w:themeColor="text1"/>
        </w:rPr>
        <w:t>Konkursowe</w:t>
      </w:r>
      <w:r w:rsidR="00220369" w:rsidRPr="00DF45F7">
        <w:rPr>
          <w:rFonts w:asciiTheme="minorHAnsi" w:hAnsiTheme="minorHAnsi"/>
          <w:color w:val="000000" w:themeColor="text1"/>
        </w:rPr>
        <w:t xml:space="preserve"> i</w:t>
      </w:r>
      <w:r w:rsidR="00F52EA0"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Jakościowe</w:t>
      </w:r>
      <w:r w:rsidR="004639A9" w:rsidRPr="00DF45F7">
        <w:rPr>
          <w:rFonts w:asciiTheme="minorHAnsi" w:hAnsiTheme="minorHAnsi"/>
          <w:color w:val="000000" w:themeColor="text1"/>
        </w:rPr>
        <w:t xml:space="preserve"> </w:t>
      </w:r>
      <w:r w:rsidRPr="00DF45F7">
        <w:rPr>
          <w:rFonts w:asciiTheme="minorHAnsi" w:hAnsiTheme="minorHAnsi"/>
          <w:color w:val="000000" w:themeColor="text1"/>
        </w:rPr>
        <w:t xml:space="preserve">na poziomie nie gorszym niż podane we Wniosku i w ramach kolejno przedstawianych Wyników Prac Etapu </w:t>
      </w:r>
      <w:r w:rsidR="004639A9" w:rsidRPr="00DF45F7">
        <w:rPr>
          <w:rFonts w:asciiTheme="minorHAnsi" w:hAnsiTheme="minorHAnsi"/>
          <w:color w:val="000000" w:themeColor="text1"/>
        </w:rPr>
        <w:t xml:space="preserve">i Postąpień, </w:t>
      </w:r>
      <w:r w:rsidRPr="00DF45F7">
        <w:rPr>
          <w:rFonts w:asciiTheme="minorHAnsi" w:hAnsiTheme="minorHAnsi"/>
          <w:color w:val="000000" w:themeColor="text1"/>
        </w:rPr>
        <w:t xml:space="preserve">z zastrzeżeniem </w:t>
      </w:r>
      <w:r w:rsidR="00F52EA0" w:rsidRPr="00DF45F7">
        <w:rPr>
          <w:rFonts w:asciiTheme="minorHAnsi" w:hAnsiTheme="minorHAnsi"/>
          <w:color w:val="000000" w:themeColor="text1"/>
        </w:rPr>
        <w:t xml:space="preserve">paragrafu </w:t>
      </w:r>
      <w:r w:rsidR="00C86BC8" w:rsidRPr="00DF45F7">
        <w:rPr>
          <w:rFonts w:asciiTheme="minorHAnsi" w:hAnsiTheme="minorHAnsi"/>
          <w:color w:val="000000" w:themeColor="text1"/>
        </w:rPr>
        <w:t>kolejnego</w:t>
      </w:r>
      <w:r w:rsidRPr="00DF45F7">
        <w:rPr>
          <w:rFonts w:asciiTheme="minorHAnsi" w:hAnsiTheme="minorHAnsi"/>
          <w:color w:val="000000" w:themeColor="text1"/>
        </w:rPr>
        <w:t>.</w:t>
      </w:r>
      <w:r w:rsidR="00C86BC8" w:rsidRPr="00DF45F7">
        <w:rPr>
          <w:rFonts w:asciiTheme="minorHAnsi" w:hAnsiTheme="minorHAnsi"/>
          <w:color w:val="000000" w:themeColor="text1"/>
        </w:rPr>
        <w:t xml:space="preserve"> </w:t>
      </w:r>
      <w:r w:rsidR="00F205B8" w:rsidRPr="00DF45F7">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6D685296" w14:textId="6B97435D" w:rsidR="00DC66DE" w:rsidRPr="00DF45F7" w:rsidRDefault="00F52EA0" w:rsidP="00B11AA8">
      <w:pPr>
        <w:pStyle w:val="Akapitzlist"/>
        <w:numPr>
          <w:ilvl w:val="0"/>
          <w:numId w:val="19"/>
        </w:numPr>
        <w:spacing w:before="60" w:after="60"/>
        <w:ind w:left="426" w:hanging="426"/>
        <w:jc w:val="both"/>
        <w:rPr>
          <w:rFonts w:asciiTheme="minorHAnsi" w:hAnsiTheme="minorHAnsi"/>
          <w:color w:val="000000" w:themeColor="text1"/>
        </w:rPr>
      </w:pPr>
      <w:bookmarkStart w:id="195" w:name="_Ref54791691"/>
      <w:bookmarkStart w:id="196" w:name="_Ref53698513"/>
      <w:r w:rsidRPr="00DF45F7">
        <w:rPr>
          <w:rFonts w:asciiTheme="minorHAnsi" w:hAnsiTheme="minorHAnsi"/>
          <w:color w:val="000000" w:themeColor="text1"/>
        </w:rPr>
        <w:t>[</w:t>
      </w:r>
      <w:r w:rsidRPr="00DF45F7">
        <w:rPr>
          <w:rFonts w:asciiTheme="minorHAnsi" w:hAnsiTheme="minorHAnsi"/>
          <w:b/>
          <w:bCs/>
          <w:color w:val="000000" w:themeColor="text1"/>
        </w:rPr>
        <w:t>Zakres dopuszczalnej tolerancji</w:t>
      </w:r>
      <w:r w:rsidRPr="00DF45F7">
        <w:rPr>
          <w:rFonts w:asciiTheme="minorHAnsi" w:hAnsiTheme="minorHAnsi"/>
          <w:color w:val="000000" w:themeColor="text1"/>
        </w:rPr>
        <w:t xml:space="preserve">] </w:t>
      </w:r>
      <w:r w:rsidR="00127E5D" w:rsidRPr="00DF45F7">
        <w:rPr>
          <w:rFonts w:asciiTheme="minorHAnsi" w:hAnsiTheme="minorHAnsi"/>
          <w:color w:val="000000" w:themeColor="text1"/>
        </w:rPr>
        <w:t xml:space="preserve">W ramach </w:t>
      </w:r>
      <w:r w:rsidR="00014FF5" w:rsidRPr="00DF45F7">
        <w:rPr>
          <w:rFonts w:asciiTheme="minorHAnsi" w:hAnsiTheme="minorHAnsi"/>
          <w:color w:val="000000" w:themeColor="text1"/>
        </w:rPr>
        <w:t xml:space="preserve">współdzielenia </w:t>
      </w:r>
      <w:r w:rsidR="00127E5D" w:rsidRPr="00DF45F7">
        <w:rPr>
          <w:rFonts w:asciiTheme="minorHAnsi" w:hAnsiTheme="minorHAnsi"/>
          <w:color w:val="000000" w:themeColor="text1"/>
        </w:rPr>
        <w:t xml:space="preserve">ryzyka badawczego, </w:t>
      </w:r>
      <w:r w:rsidRPr="00DF45F7">
        <w:rPr>
          <w:rFonts w:asciiTheme="minorHAnsi" w:hAnsiTheme="minorHAnsi"/>
          <w:color w:val="000000" w:themeColor="text1"/>
        </w:rPr>
        <w:t xml:space="preserve">Strony dopuszczają </w:t>
      </w:r>
      <w:r w:rsidR="004639A9" w:rsidRPr="00DF45F7">
        <w:rPr>
          <w:rFonts w:asciiTheme="minorHAnsi" w:hAnsiTheme="minorHAnsi"/>
          <w:color w:val="000000" w:themeColor="text1"/>
        </w:rPr>
        <w:t xml:space="preserve">w ramach Umowy </w:t>
      </w:r>
      <w:r w:rsidR="003B30C9" w:rsidRPr="00DF45F7">
        <w:rPr>
          <w:rFonts w:asciiTheme="minorHAnsi" w:hAnsiTheme="minorHAnsi"/>
          <w:color w:val="000000" w:themeColor="text1"/>
        </w:rPr>
        <w:t xml:space="preserve">jako dozwolone </w:t>
      </w:r>
      <w:r w:rsidR="004639A9" w:rsidRPr="00DF45F7">
        <w:rPr>
          <w:rFonts w:asciiTheme="minorHAnsi" w:hAnsiTheme="minorHAnsi"/>
          <w:color w:val="000000" w:themeColor="text1"/>
        </w:rPr>
        <w:t>odstępstw</w:t>
      </w:r>
      <w:r w:rsidR="003B30C9" w:rsidRPr="00DF45F7">
        <w:rPr>
          <w:rFonts w:asciiTheme="minorHAnsi" w:hAnsiTheme="minorHAnsi"/>
          <w:color w:val="000000" w:themeColor="text1"/>
        </w:rPr>
        <w:t>a</w:t>
      </w:r>
      <w:bookmarkEnd w:id="195"/>
      <w:r w:rsidR="00DC66DE" w:rsidRPr="00DF45F7">
        <w:rPr>
          <w:rFonts w:asciiTheme="minorHAnsi" w:hAnsiTheme="minorHAnsi"/>
          <w:color w:val="000000" w:themeColor="text1"/>
        </w:rPr>
        <w:t xml:space="preserve"> od określonych we Wniosku i późniejszych Wynikach Prac Etapu </w:t>
      </w:r>
      <w:r w:rsidR="0072706A">
        <w:rPr>
          <w:rFonts w:asciiTheme="minorHAnsi" w:hAnsiTheme="minorHAnsi"/>
          <w:color w:val="000000" w:themeColor="text1"/>
        </w:rPr>
        <w:t xml:space="preserve">I </w:t>
      </w:r>
      <w:r w:rsidR="00DC66DE" w:rsidRPr="00DF45F7">
        <w:rPr>
          <w:rFonts w:asciiTheme="minorHAnsi" w:hAnsiTheme="minorHAnsi"/>
          <w:color w:val="000000" w:themeColor="text1"/>
        </w:rPr>
        <w:t>jednoznacznie określonych w Załączniku nr 1 do Regulaminu parametrów w granicy  nie przekraczającej 15% (Granica Błędu)</w:t>
      </w:r>
      <w:r w:rsidR="00C9087F">
        <w:rPr>
          <w:rFonts w:asciiTheme="minorHAnsi" w:hAnsiTheme="minorHAnsi"/>
          <w:color w:val="000000" w:themeColor="text1"/>
        </w:rPr>
        <w:t xml:space="preserve">, przy czym </w:t>
      </w:r>
      <w:r w:rsidR="00BD1AFF">
        <w:rPr>
          <w:rFonts w:asciiTheme="minorHAnsi" w:hAnsiTheme="minorHAnsi"/>
          <w:color w:val="000000" w:themeColor="text1"/>
        </w:rPr>
        <w:t xml:space="preserve">możliwość zastosowania Granicy Błędu i </w:t>
      </w:r>
      <w:r w:rsidR="00C9087F" w:rsidRPr="00DF45F7">
        <w:rPr>
          <w:rFonts w:asciiTheme="minorHAnsi" w:hAnsiTheme="minorHAnsi"/>
          <w:color w:val="000000" w:themeColor="text1"/>
        </w:rPr>
        <w:t>szczegółow</w:t>
      </w:r>
      <w:r w:rsidR="00C9087F">
        <w:rPr>
          <w:rFonts w:asciiTheme="minorHAnsi" w:hAnsiTheme="minorHAnsi"/>
          <w:color w:val="000000" w:themeColor="text1"/>
        </w:rPr>
        <w:t>y jej poziom dla określonego parametru</w:t>
      </w:r>
      <w:r w:rsidR="00C9087F" w:rsidRPr="00DF45F7">
        <w:rPr>
          <w:rFonts w:asciiTheme="minorHAnsi" w:hAnsiTheme="minorHAnsi"/>
          <w:color w:val="000000" w:themeColor="text1"/>
        </w:rPr>
        <w:t xml:space="preserve"> </w:t>
      </w:r>
      <w:r w:rsidR="00C9087F">
        <w:rPr>
          <w:rFonts w:asciiTheme="minorHAnsi" w:hAnsiTheme="minorHAnsi"/>
          <w:color w:val="000000" w:themeColor="text1"/>
        </w:rPr>
        <w:t>zostanie określony</w:t>
      </w:r>
      <w:r w:rsidR="00C9087F" w:rsidRPr="00DF45F7">
        <w:rPr>
          <w:rFonts w:asciiTheme="minorHAnsi" w:hAnsiTheme="minorHAnsi"/>
          <w:color w:val="000000" w:themeColor="text1"/>
        </w:rPr>
        <w:t xml:space="preserve"> w Załączniku nr 1 do Regulaminu</w:t>
      </w:r>
      <w:r w:rsidR="00C9087F">
        <w:rPr>
          <w:rFonts w:asciiTheme="minorHAnsi" w:hAnsiTheme="minorHAnsi"/>
          <w:color w:val="000000" w:themeColor="text1"/>
        </w:rPr>
        <w:t xml:space="preserve">, </w:t>
      </w:r>
      <w:r w:rsidR="00DC66DE" w:rsidRPr="00DF45F7">
        <w:rPr>
          <w:rFonts w:asciiTheme="minorHAnsi" w:hAnsiTheme="minorHAnsi"/>
          <w:color w:val="000000" w:themeColor="text1"/>
        </w:rPr>
        <w:t>ze skutkami określonymi w dalszych postanowieniach Umowy, przy czym:</w:t>
      </w:r>
    </w:p>
    <w:p w14:paraId="2863D475" w14:textId="55512069" w:rsidR="00DC66DE" w:rsidRPr="00DF45F7" w:rsidRDefault="00DC66DE"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Granica Błędu w Etapie I stanowi dozwolone odstępstwo Wyniku Prac Etapu I w danym zakresie od założeń przedstawionych we Wniosku,</w:t>
      </w:r>
    </w:p>
    <w:p w14:paraId="76A577F4" w14:textId="530F67FA" w:rsidR="00DC66DE" w:rsidRPr="00DF45F7" w:rsidRDefault="00DC66DE"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Granica Błędu w Etapie II stanowi dozwolone odstępstwo Wyniku Prac Etapu II w danym zakresie od założeń przedstawionych w Wyniku Prac Etapu I,</w:t>
      </w:r>
    </w:p>
    <w:p w14:paraId="1114CE8B" w14:textId="4EA98E5F" w:rsidR="00DC66DE" w:rsidRPr="00DF45F7" w:rsidRDefault="00DC66DE"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Granica Błędu w Etapie III stanowi dozwolone odstępstwo wynikające z danych Raportów Etapu III w danym zakresie od założeń przedstawionych w Wyniku Prac Etapu II.</w:t>
      </w:r>
    </w:p>
    <w:p w14:paraId="09ADC3C2" w14:textId="356100B4" w:rsidR="00A84453" w:rsidRPr="00DF45F7" w:rsidRDefault="00A84453" w:rsidP="00B11AA8">
      <w:p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Strony przyjmują, że Wynik Prac Etapu </w:t>
      </w:r>
      <w:r w:rsidR="00DC66DE" w:rsidRPr="00DF45F7">
        <w:rPr>
          <w:rFonts w:asciiTheme="minorHAnsi" w:hAnsiTheme="minorHAnsi"/>
          <w:color w:val="000000" w:themeColor="text1"/>
        </w:rPr>
        <w:t xml:space="preserve">I lub Wynik Prac Etapu II </w:t>
      </w:r>
      <w:r w:rsidRPr="00DF45F7">
        <w:rPr>
          <w:rFonts w:asciiTheme="minorHAnsi" w:hAnsiTheme="minorHAnsi"/>
          <w:color w:val="000000" w:themeColor="text1"/>
        </w:rPr>
        <w:t xml:space="preserve">dotknięty naruszeniem w postaci przekroczenia w zakresie dowolnego parametru dozwolonej dla niego Granicy Błędu oznacza </w:t>
      </w:r>
      <w:bookmarkStart w:id="197" w:name="_Hlk58841038"/>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00DC66DE" w:rsidRPr="00DF45F7">
        <w:rPr>
          <w:rFonts w:asciiTheme="minorHAnsi" w:hAnsiTheme="minorHAnsi"/>
          <w:color w:val="000000" w:themeColor="text1"/>
        </w:rPr>
        <w:t xml:space="preserve"> do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_Ref58838417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bookmarkEnd w:id="197"/>
      <w:r w:rsidRPr="00DF45F7">
        <w:rPr>
          <w:rFonts w:asciiTheme="minorHAnsi" w:hAnsiTheme="minorHAnsi"/>
          <w:color w:val="000000" w:themeColor="text1"/>
        </w:rPr>
        <w:t>niewykonanie przedmiotu Umowy w zakresie danego Wyniku Prac Etapu i skutkuje Wynikiem Negatywnym dla takiego Wyniku Prac Etapu.</w:t>
      </w:r>
    </w:p>
    <w:bookmarkEnd w:id="196"/>
    <w:p w14:paraId="5EC2FC7F" w14:textId="669B32F0" w:rsidR="007C0A6E" w:rsidRPr="00DF45F7" w:rsidRDefault="007C0A6E" w:rsidP="00B11AA8">
      <w:pPr>
        <w:pStyle w:val="Akapitzlist"/>
        <w:numPr>
          <w:ilvl w:val="0"/>
          <w:numId w:val="19"/>
        </w:numPr>
        <w:spacing w:before="60" w:after="60"/>
        <w:ind w:left="426" w:hanging="426"/>
        <w:jc w:val="both"/>
        <w:rPr>
          <w:rFonts w:asciiTheme="minorHAnsi" w:hAnsiTheme="minorHAnsi"/>
          <w:i/>
          <w:iCs/>
          <w:color w:val="000000" w:themeColor="text1"/>
        </w:rPr>
      </w:pPr>
      <w:r w:rsidRPr="00DF45F7">
        <w:rPr>
          <w:rFonts w:asciiTheme="minorHAnsi" w:hAnsiTheme="minorHAnsi"/>
          <w:b/>
          <w:bCs/>
          <w:i/>
          <w:iCs/>
          <w:color w:val="000000" w:themeColor="text1"/>
        </w:rPr>
        <w:t xml:space="preserve">[Komponenty] </w:t>
      </w:r>
      <w:r w:rsidRPr="00DF45F7">
        <w:rPr>
          <w:rFonts w:asciiTheme="minorHAnsi" w:hAnsiTheme="minorHAnsi"/>
          <w:i/>
          <w:iCs/>
          <w:color w:val="000000" w:themeColor="text1"/>
        </w:rPr>
        <w:t xml:space="preserve">Postanowienia </w:t>
      </w:r>
      <w:r w:rsidR="001C743A">
        <w:rPr>
          <w:rFonts w:asciiTheme="minorHAnsi" w:hAnsiTheme="minorHAnsi"/>
          <w:i/>
          <w:iCs/>
          <w:color w:val="000000" w:themeColor="text1"/>
        </w:rPr>
        <w:t xml:space="preserve">Umowy </w:t>
      </w:r>
      <w:r w:rsidRPr="00DF45F7">
        <w:rPr>
          <w:rFonts w:asciiTheme="minorHAnsi" w:hAnsiTheme="minorHAnsi"/>
          <w:i/>
          <w:iCs/>
          <w:color w:val="000000" w:themeColor="text1"/>
        </w:rPr>
        <w:t>dotyczące Wyników Prac Etapu i Wyników Prac B+R dla Rozwiązania składającego się z Komponentu Procesowego i Komponentu Technologicznego, mają jednolite zastosowanie do obu Komponentów, z zastrzeżeniem postanowień dotyczących wynagrodzenia (</w:t>
      </w:r>
      <w:r w:rsidRPr="00DF45F7">
        <w:rPr>
          <w:rFonts w:asciiTheme="minorHAnsi" w:hAnsiTheme="minorHAnsi"/>
          <w:i/>
          <w:iCs/>
          <w:color w:val="000000" w:themeColor="text1"/>
        </w:rPr>
        <w:fldChar w:fldCharType="begin"/>
      </w:r>
      <w:r w:rsidRPr="00DF45F7">
        <w:rPr>
          <w:rFonts w:asciiTheme="minorHAnsi" w:hAnsiTheme="minorHAnsi"/>
          <w:i/>
          <w:iCs/>
          <w:color w:val="000000" w:themeColor="text1"/>
        </w:rPr>
        <w:instrText xml:space="preserve"> REF _Ref479976521 \n \h </w:instrText>
      </w:r>
      <w:r w:rsidR="00D12353" w:rsidRPr="00DF45F7">
        <w:rPr>
          <w:rFonts w:asciiTheme="minorHAnsi" w:hAnsiTheme="minorHAnsi"/>
          <w:i/>
          <w:iCs/>
          <w:color w:val="000000" w:themeColor="text1"/>
        </w:rPr>
        <w:instrText xml:space="preserve"> \* MERGEFORMAT </w:instrText>
      </w:r>
      <w:r w:rsidRPr="00DF45F7">
        <w:rPr>
          <w:rFonts w:asciiTheme="minorHAnsi" w:hAnsiTheme="minorHAnsi"/>
          <w:i/>
          <w:iCs/>
          <w:color w:val="000000" w:themeColor="text1"/>
        </w:rPr>
      </w:r>
      <w:r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ART. 23</w:t>
      </w:r>
      <w:r w:rsidRPr="00DF45F7">
        <w:rPr>
          <w:rFonts w:asciiTheme="minorHAnsi" w:hAnsiTheme="minorHAnsi"/>
          <w:i/>
          <w:iCs/>
          <w:color w:val="000000" w:themeColor="text1"/>
        </w:rPr>
        <w:fldChar w:fldCharType="end"/>
      </w:r>
      <w:r w:rsidRPr="00DF45F7">
        <w:rPr>
          <w:rFonts w:asciiTheme="minorHAnsi" w:hAnsiTheme="minorHAnsi"/>
          <w:i/>
          <w:iCs/>
          <w:color w:val="000000" w:themeColor="text1"/>
        </w:rPr>
        <w:t>) oraz własności intelektualnej (</w:t>
      </w:r>
      <w:r w:rsidRPr="00DF45F7">
        <w:rPr>
          <w:rFonts w:asciiTheme="minorHAnsi" w:hAnsiTheme="minorHAnsi"/>
          <w:i/>
          <w:iCs/>
          <w:color w:val="000000" w:themeColor="text1"/>
        </w:rPr>
        <w:fldChar w:fldCharType="begin"/>
      </w:r>
      <w:r w:rsidRPr="00DF45F7">
        <w:rPr>
          <w:rFonts w:asciiTheme="minorHAnsi" w:hAnsiTheme="minorHAnsi"/>
          <w:i/>
          <w:iCs/>
          <w:color w:val="000000" w:themeColor="text1"/>
        </w:rPr>
        <w:instrText xml:space="preserve"> REF _Ref69058078 \n \h </w:instrText>
      </w:r>
      <w:r w:rsidR="00D12353" w:rsidRPr="00DF45F7">
        <w:rPr>
          <w:rFonts w:asciiTheme="minorHAnsi" w:hAnsiTheme="minorHAnsi"/>
          <w:i/>
          <w:iCs/>
          <w:color w:val="000000" w:themeColor="text1"/>
        </w:rPr>
        <w:instrText xml:space="preserve"> \* MERGEFORMAT </w:instrText>
      </w:r>
      <w:r w:rsidRPr="00DF45F7">
        <w:rPr>
          <w:rFonts w:asciiTheme="minorHAnsi" w:hAnsiTheme="minorHAnsi"/>
          <w:i/>
          <w:iCs/>
          <w:color w:val="000000" w:themeColor="text1"/>
        </w:rPr>
      </w:r>
      <w:r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 xml:space="preserve">ROZDZIAŁ VII. </w:t>
      </w:r>
      <w:r w:rsidRPr="00DF45F7">
        <w:rPr>
          <w:rFonts w:asciiTheme="minorHAnsi" w:hAnsiTheme="minorHAnsi"/>
          <w:i/>
          <w:iCs/>
          <w:color w:val="000000" w:themeColor="text1"/>
        </w:rPr>
        <w:fldChar w:fldCharType="end"/>
      </w:r>
      <w:r w:rsidRPr="00DF45F7">
        <w:rPr>
          <w:rFonts w:asciiTheme="minorHAnsi" w:hAnsiTheme="minorHAnsi"/>
          <w:i/>
          <w:iCs/>
          <w:color w:val="000000" w:themeColor="text1"/>
        </w:rPr>
        <w:t>).</w:t>
      </w:r>
      <w:r w:rsidR="00123EC2" w:rsidRPr="00DF45F7">
        <w:rPr>
          <w:rFonts w:asciiTheme="minorHAnsi" w:hAnsiTheme="minorHAnsi"/>
          <w:i/>
          <w:iCs/>
          <w:color w:val="000000" w:themeColor="text1"/>
        </w:rPr>
        <w:t xml:space="preserve"> W szczególności zdanie poprzedzające ma zastosowanie do Terminów Doręczenia Wyników Prac Etapu oraz do jednolitej oceny Rozwiązania, niezależnie od tego do którego Komponentu przyporządkowane są jego elementy. </w:t>
      </w:r>
      <w:r w:rsidR="00D12353" w:rsidRPr="00DF45F7">
        <w:rPr>
          <w:rFonts w:asciiTheme="minorHAnsi" w:hAnsiTheme="minorHAnsi"/>
          <w:i/>
          <w:iCs/>
          <w:color w:val="000000" w:themeColor="text1"/>
        </w:rPr>
        <w:t>*</w:t>
      </w:r>
    </w:p>
    <w:p w14:paraId="564DB8DD" w14:textId="62B89898" w:rsidR="0022033B" w:rsidRPr="00DF45F7" w:rsidRDefault="0022033B" w:rsidP="00B11AA8">
      <w:pPr>
        <w:pStyle w:val="Akapitzlist"/>
        <w:numPr>
          <w:ilvl w:val="0"/>
          <w:numId w:val="19"/>
        </w:numPr>
        <w:spacing w:before="60" w:after="60"/>
        <w:ind w:left="426" w:hanging="426"/>
        <w:jc w:val="both"/>
        <w:rPr>
          <w:rFonts w:asciiTheme="minorHAnsi" w:hAnsiTheme="minorHAnsi"/>
          <w:i/>
          <w:iCs/>
          <w:color w:val="000000" w:themeColor="text1"/>
        </w:rPr>
      </w:pPr>
      <w:r w:rsidRPr="00DF45F7">
        <w:rPr>
          <w:rFonts w:asciiTheme="minorHAnsi" w:hAnsiTheme="minorHAnsi"/>
          <w:i/>
          <w:iCs/>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r w:rsidR="007C0A6E" w:rsidRPr="00DF45F7">
        <w:rPr>
          <w:rFonts w:asciiTheme="minorHAnsi" w:hAnsiTheme="minorHAnsi"/>
          <w:i/>
          <w:iCs/>
          <w:color w:val="000000" w:themeColor="text1"/>
        </w:rPr>
        <w:t xml:space="preserve"> w zakresie Komponentu Technologicznego</w:t>
      </w:r>
      <w:r w:rsidRPr="00DF45F7">
        <w:rPr>
          <w:rFonts w:asciiTheme="minorHAnsi" w:hAnsiTheme="minorHAnsi"/>
          <w:i/>
          <w:iCs/>
          <w:color w:val="000000" w:themeColor="text1"/>
        </w:rPr>
        <w:t>.</w:t>
      </w:r>
      <w:r w:rsidR="007C0A6E" w:rsidRPr="00DF45F7">
        <w:rPr>
          <w:rFonts w:asciiTheme="minorHAnsi" w:hAnsiTheme="minorHAnsi"/>
          <w:i/>
          <w:iCs/>
          <w:color w:val="000000" w:themeColor="text1"/>
        </w:rPr>
        <w:t>*</w:t>
      </w:r>
    </w:p>
    <w:p w14:paraId="0FDCAD9B" w14:textId="494B8B92" w:rsidR="007C0A6E" w:rsidRPr="00DF45F7" w:rsidRDefault="007C0A6E" w:rsidP="00B11AA8">
      <w:pPr>
        <w:spacing w:before="60" w:after="60"/>
        <w:ind w:left="426"/>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 xml:space="preserve">treść </w:t>
      </w:r>
      <w:r w:rsidRPr="00DF45F7">
        <w:rPr>
          <w:rFonts w:asciiTheme="minorHAnsi" w:hAnsiTheme="minorHAnsi" w:cstheme="minorHAnsi"/>
          <w:i/>
          <w:iCs/>
          <w:color w:val="000000" w:themeColor="text1"/>
        </w:rPr>
        <w:t>§§4-</w:t>
      </w:r>
      <w:r w:rsidRPr="00DF45F7">
        <w:rPr>
          <w:rFonts w:asciiTheme="minorHAnsi" w:hAnsiTheme="minorHAnsi"/>
          <w:i/>
          <w:iCs/>
          <w:color w:val="000000" w:themeColor="text1"/>
        </w:rPr>
        <w:t xml:space="preserve">5 </w:t>
      </w:r>
      <w:r w:rsidR="00AC2F16" w:rsidRPr="00DF45F7">
        <w:rPr>
          <w:rFonts w:asciiTheme="minorHAnsi" w:hAnsiTheme="minorHAnsi"/>
          <w:i/>
          <w:iCs/>
          <w:color w:val="000000" w:themeColor="text1"/>
        </w:rPr>
        <w:t>zostaje zastąpiona oznaczeniem „celowo pusty”</w:t>
      </w:r>
      <w:r w:rsidRPr="00DF45F7">
        <w:rPr>
          <w:rFonts w:asciiTheme="minorHAnsi" w:hAnsiTheme="minorHAnsi"/>
          <w:i/>
          <w:iCs/>
          <w:color w:val="000000" w:themeColor="text1"/>
        </w:rPr>
        <w:t>]</w:t>
      </w:r>
    </w:p>
    <w:p w14:paraId="2381D58B" w14:textId="4576A50D" w:rsidR="00317EE8" w:rsidRPr="00DF45F7" w:rsidRDefault="0064154D" w:rsidP="00B11AA8">
      <w:pPr>
        <w:pStyle w:val="Akapitzlist"/>
        <w:numPr>
          <w:ilvl w:val="0"/>
          <w:numId w:val="19"/>
        </w:numPr>
        <w:spacing w:before="60" w:after="60"/>
        <w:ind w:left="426" w:hanging="426"/>
        <w:jc w:val="both"/>
        <w:rPr>
          <w:rFonts w:asciiTheme="minorHAnsi" w:hAnsiTheme="minorHAnsi"/>
          <w:color w:val="000000" w:themeColor="text1"/>
        </w:rPr>
      </w:pPr>
      <w:bookmarkStart w:id="198" w:name="_Ref59569027"/>
      <w:bookmarkStart w:id="199" w:name="_Ref59569373"/>
      <w:r w:rsidRPr="00DF45F7">
        <w:rPr>
          <w:rFonts w:asciiTheme="minorHAnsi" w:hAnsiTheme="minorHAnsi"/>
          <w:color w:val="000000" w:themeColor="text1"/>
        </w:rPr>
        <w:t>Wykonawca d</w:t>
      </w:r>
      <w:r w:rsidR="00661FE0" w:rsidRPr="00DF45F7">
        <w:rPr>
          <w:rFonts w:asciiTheme="minorHAnsi" w:hAnsiTheme="minorHAnsi"/>
          <w:color w:val="000000" w:themeColor="text1"/>
        </w:rPr>
        <w:t>oręcza NCBR Wyniki Prac dane</w:t>
      </w:r>
      <w:r w:rsidR="007A5607" w:rsidRPr="00DF45F7">
        <w:rPr>
          <w:rFonts w:asciiTheme="minorHAnsi" w:hAnsiTheme="minorHAnsi"/>
          <w:color w:val="000000" w:themeColor="text1"/>
        </w:rPr>
        <w:t>go</w:t>
      </w:r>
      <w:r w:rsidR="00661FE0" w:rsidRPr="00DF45F7">
        <w:rPr>
          <w:rFonts w:asciiTheme="minorHAnsi" w:hAnsiTheme="minorHAnsi"/>
          <w:color w:val="000000" w:themeColor="text1"/>
        </w:rPr>
        <w:t xml:space="preserve"> </w:t>
      </w:r>
      <w:r w:rsidR="007A5607" w:rsidRPr="00DF45F7">
        <w:rPr>
          <w:rFonts w:asciiTheme="minorHAnsi" w:hAnsiTheme="minorHAnsi"/>
          <w:color w:val="000000" w:themeColor="text1"/>
        </w:rPr>
        <w:t xml:space="preserve">Etapu </w:t>
      </w:r>
      <w:r w:rsidRPr="00DF45F7">
        <w:rPr>
          <w:rFonts w:asciiTheme="minorHAnsi" w:hAnsiTheme="minorHAnsi"/>
          <w:color w:val="000000" w:themeColor="text1"/>
        </w:rPr>
        <w:t>w terminach wskazanych w</w:t>
      </w:r>
      <w:r w:rsidR="007A5607" w:rsidRPr="00DF45F7">
        <w:rPr>
          <w:rFonts w:asciiTheme="minorHAnsi" w:hAnsiTheme="minorHAnsi"/>
          <w:color w:val="000000" w:themeColor="text1"/>
        </w:rPr>
        <w:t> </w:t>
      </w:r>
      <w:r w:rsidRPr="00DF45F7">
        <w:rPr>
          <w:rFonts w:asciiTheme="minorHAnsi" w:hAnsiTheme="minorHAnsi"/>
          <w:color w:val="000000" w:themeColor="text1"/>
        </w:rPr>
        <w:t>Harmonogramie</w:t>
      </w:r>
      <w:r w:rsidR="00041770"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B54B98" w:rsidRPr="00DF45F7">
        <w:rPr>
          <w:rFonts w:asciiTheme="minorHAnsi" w:hAnsiTheme="minorHAnsi"/>
          <w:color w:val="000000" w:themeColor="text1"/>
        </w:rPr>
        <w:t>, zgodnie z Umową</w:t>
      </w:r>
      <w:r w:rsidRPr="00DF45F7">
        <w:rPr>
          <w:rFonts w:asciiTheme="minorHAnsi" w:hAnsiTheme="minorHAnsi"/>
          <w:color w:val="000000" w:themeColor="text1"/>
        </w:rPr>
        <w:t>.</w:t>
      </w:r>
      <w:r w:rsidR="00F374A8" w:rsidRPr="00DF45F7">
        <w:rPr>
          <w:rFonts w:asciiTheme="minorHAnsi" w:hAnsiTheme="minorHAnsi"/>
          <w:color w:val="000000" w:themeColor="text1"/>
        </w:rPr>
        <w:t xml:space="preserve"> </w:t>
      </w:r>
      <w:bookmarkStart w:id="200" w:name="_Hlk59569303"/>
      <w:r w:rsidR="7E0C01E8" w:rsidRPr="00DF45F7">
        <w:rPr>
          <w:rFonts w:ascii="Calibri" w:hAnsi="Calibri"/>
          <w:color w:val="000000" w:themeColor="text1"/>
        </w:rPr>
        <w:t>W ramach Wyniku Prac Etapu Wykonawca dokonuje aktualizacji Oferty</w:t>
      </w:r>
      <w:r w:rsidR="00D37AF6" w:rsidRPr="00DF45F7">
        <w:rPr>
          <w:rFonts w:ascii="Calibri" w:hAnsi="Calibri"/>
          <w:color w:val="000000" w:themeColor="text1"/>
        </w:rPr>
        <w:t xml:space="preserve"> (Wniosku)</w:t>
      </w:r>
      <w:r w:rsidR="7E0C01E8" w:rsidRPr="00DF45F7">
        <w:rPr>
          <w:rFonts w:ascii="Calibri" w:hAnsi="Calibri"/>
          <w:color w:val="000000" w:themeColor="text1"/>
        </w:rPr>
        <w:t>, poprzez uzupełnienie treści przekazanej uprzednio NCBR we Wniosku i wcześniejszych Wynikach Prac Etapu</w:t>
      </w:r>
      <w:r w:rsidR="6D0C7315" w:rsidRPr="00DF45F7">
        <w:rPr>
          <w:rFonts w:ascii="Calibri" w:hAnsi="Calibri"/>
          <w:color w:val="000000" w:themeColor="text1"/>
        </w:rPr>
        <w:t xml:space="preserve"> w części „D” i kolejnych</w:t>
      </w:r>
      <w:r w:rsidR="7E0C01E8" w:rsidRPr="00DF45F7">
        <w:rPr>
          <w:rFonts w:ascii="Calibri" w:hAnsi="Calibri"/>
          <w:color w:val="000000" w:themeColor="text1"/>
        </w:rPr>
        <w:t>, pozostawiając jednocześnie ich dotychczasową treść lub wskazuje, że w danym zakresie nie wprowadził zmian.</w:t>
      </w:r>
      <w:r w:rsidR="00317EE8" w:rsidRPr="00DF45F7">
        <w:rPr>
          <w:rFonts w:ascii="Calibri" w:hAnsi="Calibri"/>
          <w:color w:val="000000" w:themeColor="text1"/>
        </w:rPr>
        <w:t xml:space="preserve"> </w:t>
      </w:r>
      <w:r w:rsidR="00317EE8" w:rsidRPr="00DF45F7">
        <w:rPr>
          <w:rFonts w:asciiTheme="minorHAnsi" w:hAnsiTheme="minorHAnsi"/>
          <w:color w:val="000000" w:themeColor="text1"/>
        </w:rPr>
        <w:t>W ramach Wyniku Prac Etapu Wykonawca dokonuje aktualizacji Oferty, poprzez uzupełnienie treści przekazanej uprzednio NCBR we Wniosku i wcześniejszych Wynikach Prac Etapu w części „D” i kolejnych, pozostawiając jednocześnie ich dotychczasową treść lub wskazuje, że w danym zakresie nie wprowadził zmian. Aktualizacja Oferty nie może prowadzić</w:t>
      </w:r>
      <w:bookmarkEnd w:id="198"/>
      <w:r w:rsidR="00317EE8" w:rsidRPr="00DF45F7">
        <w:rPr>
          <w:rFonts w:asciiTheme="minorHAnsi" w:hAnsiTheme="minorHAnsi"/>
          <w:color w:val="000000" w:themeColor="text1"/>
        </w:rPr>
        <w:t xml:space="preserve"> do:</w:t>
      </w:r>
      <w:bookmarkEnd w:id="199"/>
    </w:p>
    <w:p w14:paraId="46E9F02A" w14:textId="77777777" w:rsidR="00317EE8" w:rsidRPr="00DF45F7" w:rsidRDefault="00317EE8"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braku spełniania przez Wynik Prac Etapu Wymagania Obligatoryjnego,</w:t>
      </w:r>
    </w:p>
    <w:p w14:paraId="35A687EA" w14:textId="6AE02FB2" w:rsidR="00317EE8" w:rsidRPr="00DF45F7" w:rsidRDefault="00317EE8"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lastRenderedPageBreak/>
        <w:t>pogorszenia parametrów Wymagania Konkursowego</w:t>
      </w:r>
      <w:r w:rsidR="00220369" w:rsidRPr="00DF45F7">
        <w:rPr>
          <w:rFonts w:asciiTheme="minorHAnsi" w:hAnsiTheme="minorHAnsi"/>
          <w:color w:val="000000" w:themeColor="text1"/>
        </w:rPr>
        <w:t xml:space="preserve"> lub</w:t>
      </w:r>
      <w:r w:rsidRPr="00DF45F7">
        <w:rPr>
          <w:rFonts w:asciiTheme="minorHAnsi" w:hAnsiTheme="minorHAnsi"/>
          <w:color w:val="000000" w:themeColor="text1"/>
        </w:rPr>
        <w:t xml:space="preserve"> Jakościowego, </w:t>
      </w:r>
      <w:bookmarkStart w:id="201" w:name="_Hlk59589994"/>
      <w:r w:rsidR="00CD37E1" w:rsidRPr="00DF45F7">
        <w:rPr>
          <w:rFonts w:asciiTheme="minorHAnsi" w:hAnsiTheme="minorHAnsi"/>
          <w:color w:val="000000" w:themeColor="text1"/>
        </w:rPr>
        <w:t>rozumianych jako</w:t>
      </w:r>
      <w:bookmarkEnd w:id="201"/>
      <w:r w:rsidR="00CD37E1" w:rsidRPr="00DF45F7">
        <w:rPr>
          <w:rFonts w:asciiTheme="minorHAnsi" w:hAnsiTheme="minorHAnsi"/>
          <w:color w:val="000000" w:themeColor="text1"/>
        </w:rPr>
        <w:t xml:space="preserve"> </w:t>
      </w:r>
      <w:r w:rsidRPr="00DF45F7">
        <w:rPr>
          <w:rFonts w:asciiTheme="minorHAnsi" w:hAnsiTheme="minorHAnsi"/>
          <w:color w:val="000000" w:themeColor="text1"/>
        </w:rPr>
        <w:t>podstawa do wyliczenia punktów dla tego zakresu</w:t>
      </w:r>
      <w:r w:rsidR="00A7570E" w:rsidRPr="00DF45F7">
        <w:rPr>
          <w:rFonts w:asciiTheme="minorHAnsi" w:hAnsiTheme="minorHAnsi"/>
          <w:color w:val="000000" w:themeColor="text1"/>
        </w:rPr>
        <w:t xml:space="preserve"> </w:t>
      </w:r>
      <w:r w:rsidRPr="00DF45F7">
        <w:rPr>
          <w:rFonts w:asciiTheme="minorHAnsi" w:hAnsiTheme="minorHAnsi"/>
          <w:color w:val="000000" w:themeColor="text1"/>
        </w:rPr>
        <w:t>gorsza niż wskazana we Wniosku,</w:t>
      </w:r>
    </w:p>
    <w:p w14:paraId="27686206" w14:textId="620367B6" w:rsidR="009F6FBB" w:rsidRPr="00DF45F7" w:rsidRDefault="009F6FBB"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wprowadzenia do Rozwiązania Komponentu Technologicznego, jeśli nie był w ogóle przewidziany we Wniosku,</w:t>
      </w:r>
    </w:p>
    <w:p w14:paraId="7E06A878" w14:textId="2E61AC49" w:rsidR="005D1EF0" w:rsidRPr="00DF45F7" w:rsidRDefault="00D37AF6" w:rsidP="00B11AA8">
      <w:pPr>
        <w:pStyle w:val="Akapitzlist"/>
        <w:numPr>
          <w:ilvl w:val="1"/>
          <w:numId w:val="19"/>
        </w:numPr>
        <w:spacing w:before="60" w:after="60"/>
        <w:ind w:left="993"/>
        <w:jc w:val="both"/>
        <w:rPr>
          <w:rFonts w:asciiTheme="minorHAnsi" w:hAnsiTheme="minorHAnsi"/>
          <w:color w:val="000000" w:themeColor="text1"/>
        </w:rPr>
      </w:pPr>
      <w:r w:rsidRPr="22C8AE70">
        <w:rPr>
          <w:rFonts w:asciiTheme="minorHAnsi" w:hAnsiTheme="minorHAnsi"/>
          <w:color w:val="000000" w:themeColor="text1"/>
        </w:rPr>
        <w:t xml:space="preserve">rozszerzenia zakresu Komponentu Technologicznego kosztem Komponentu Procesowego, przy czym rozszerzenie Komponentu Technologicznego w innym przypadku jest </w:t>
      </w:r>
      <w:r w:rsidR="4479F359" w:rsidRPr="22C8AE70">
        <w:rPr>
          <w:rFonts w:asciiTheme="minorHAnsi" w:hAnsiTheme="minorHAnsi"/>
          <w:color w:val="000000" w:themeColor="text1"/>
        </w:rPr>
        <w:t>dozwolone</w:t>
      </w:r>
      <w:r w:rsidRPr="22C8AE70">
        <w:rPr>
          <w:rFonts w:asciiTheme="minorHAnsi" w:hAnsiTheme="minorHAnsi"/>
          <w:color w:val="000000" w:themeColor="text1"/>
        </w:rPr>
        <w:t>,</w:t>
      </w:r>
    </w:p>
    <w:p w14:paraId="3E04FD27" w14:textId="77777777" w:rsidR="00C35241" w:rsidRDefault="00317EE8"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zmiany podstawowych założeń koncepcji Technologii przedstawionych we Wniosku</w:t>
      </w:r>
      <w:bookmarkEnd w:id="200"/>
      <w:r w:rsidR="00C35241">
        <w:rPr>
          <w:rFonts w:asciiTheme="minorHAnsi" w:hAnsiTheme="minorHAnsi"/>
          <w:color w:val="000000" w:themeColor="text1"/>
        </w:rPr>
        <w:t>,</w:t>
      </w:r>
    </w:p>
    <w:p w14:paraId="7EB9D584" w14:textId="2CABC24C" w:rsidR="0064154D" w:rsidRPr="00DF45F7" w:rsidRDefault="00C35241" w:rsidP="00B11AA8">
      <w:pPr>
        <w:pStyle w:val="Akapitzlist"/>
        <w:numPr>
          <w:ilvl w:val="1"/>
          <w:numId w:val="19"/>
        </w:numPr>
        <w:spacing w:before="60" w:after="60"/>
        <w:ind w:left="993"/>
        <w:jc w:val="both"/>
        <w:rPr>
          <w:rFonts w:asciiTheme="minorHAnsi" w:hAnsiTheme="minorHAnsi"/>
          <w:color w:val="000000" w:themeColor="text1"/>
        </w:rPr>
      </w:pPr>
      <w:r>
        <w:rPr>
          <w:rFonts w:asciiTheme="minorHAnsi" w:hAnsiTheme="minorHAnsi"/>
          <w:color w:val="000000" w:themeColor="text1"/>
        </w:rPr>
        <w:t xml:space="preserve">zwiększenia wynagrodzenia Wykonawcy za Etap II, z zastrzeżeniem </w:t>
      </w:r>
      <w:r>
        <w:rPr>
          <w:rFonts w:asciiTheme="minorHAnsi" w:hAnsiTheme="minorHAnsi"/>
          <w:color w:val="000000" w:themeColor="text1"/>
        </w:rPr>
        <w:fldChar w:fldCharType="begin"/>
      </w:r>
      <w:r>
        <w:rPr>
          <w:rFonts w:asciiTheme="minorHAnsi" w:hAnsiTheme="minorHAnsi"/>
          <w:color w:val="000000" w:themeColor="text1"/>
        </w:rPr>
        <w:instrText xml:space="preserve"> REF _Ref69395556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ART. 3</w:t>
      </w:r>
      <w:r>
        <w:rPr>
          <w:rFonts w:asciiTheme="minorHAnsi" w:hAnsiTheme="minorHAnsi"/>
          <w:color w:val="000000" w:themeColor="text1"/>
        </w:rPr>
        <w:fldChar w:fldCharType="end"/>
      </w:r>
      <w:r>
        <w:rPr>
          <w:rFonts w:asciiTheme="minorHAnsi" w:hAnsiTheme="minorHAnsi"/>
          <w:color w:val="000000" w:themeColor="text1"/>
        </w:rPr>
        <w:fldChar w:fldCharType="begin"/>
      </w:r>
      <w:r>
        <w:rPr>
          <w:rFonts w:asciiTheme="minorHAnsi" w:hAnsiTheme="minorHAnsi"/>
          <w:color w:val="000000" w:themeColor="text1"/>
        </w:rPr>
        <w:instrText xml:space="preserve"> REF _Ref69070352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§12</w:t>
      </w:r>
      <w:r>
        <w:rPr>
          <w:rFonts w:asciiTheme="minorHAnsi" w:hAnsiTheme="minorHAnsi"/>
          <w:color w:val="000000" w:themeColor="text1"/>
        </w:rPr>
        <w:fldChar w:fldCharType="end"/>
      </w:r>
      <w:r w:rsidR="00317EE8" w:rsidRPr="00DF45F7">
        <w:rPr>
          <w:rFonts w:asciiTheme="minorHAnsi" w:hAnsiTheme="minorHAnsi"/>
          <w:color w:val="000000" w:themeColor="text1"/>
        </w:rPr>
        <w:t>.</w:t>
      </w:r>
    </w:p>
    <w:p w14:paraId="5540AB0E" w14:textId="77777777" w:rsidR="00B3667A" w:rsidRDefault="000D3DDD" w:rsidP="00B11AA8">
      <w:pPr>
        <w:spacing w:before="60" w:after="60"/>
        <w:ind w:left="426"/>
        <w:jc w:val="both"/>
        <w:rPr>
          <w:rFonts w:asciiTheme="minorHAnsi" w:hAnsiTheme="minorHAnsi"/>
          <w:i/>
          <w:iCs/>
          <w:color w:val="000000" w:themeColor="text1"/>
        </w:rPr>
      </w:pPr>
      <w:r w:rsidRPr="00DF45F7">
        <w:rPr>
          <w:rFonts w:asciiTheme="minorHAnsi" w:hAnsiTheme="minorHAnsi"/>
          <w:i/>
          <w:iCs/>
          <w:color w:val="000000" w:themeColor="text1"/>
        </w:rPr>
        <w:t xml:space="preserve">W ramach </w:t>
      </w:r>
      <w:r w:rsidRPr="00DF45F7">
        <w:rPr>
          <w:rFonts w:ascii="Calibri" w:hAnsi="Calibri"/>
          <w:i/>
          <w:iCs/>
          <w:color w:val="000000" w:themeColor="text1"/>
        </w:rPr>
        <w:t>aktualizacji Oferty</w:t>
      </w:r>
      <w:r w:rsidRPr="00DF45F7">
        <w:rPr>
          <w:rFonts w:asciiTheme="minorHAnsi" w:hAnsiTheme="minorHAnsi"/>
          <w:i/>
          <w:iCs/>
          <w:color w:val="000000" w:themeColor="text1"/>
        </w:rPr>
        <w:t xml:space="preserve"> </w:t>
      </w:r>
      <w:r w:rsidR="00D37AF6" w:rsidRPr="00DF45F7">
        <w:rPr>
          <w:rFonts w:asciiTheme="minorHAnsi" w:hAnsiTheme="minorHAnsi"/>
          <w:i/>
          <w:iCs/>
          <w:color w:val="000000" w:themeColor="text1"/>
        </w:rPr>
        <w:t>Wykonawca może podjąć decyzję o przeniesieniu określonego zakresu Rozwiązania dotych</w:t>
      </w:r>
      <w:r w:rsidRPr="00DF45F7">
        <w:rPr>
          <w:rFonts w:asciiTheme="minorHAnsi" w:hAnsiTheme="minorHAnsi"/>
          <w:i/>
          <w:iCs/>
          <w:color w:val="000000" w:themeColor="text1"/>
        </w:rPr>
        <w:t>cz</w:t>
      </w:r>
      <w:r w:rsidR="00D37AF6" w:rsidRPr="00DF45F7">
        <w:rPr>
          <w:rFonts w:asciiTheme="minorHAnsi" w:hAnsiTheme="minorHAnsi"/>
          <w:i/>
          <w:iCs/>
          <w:color w:val="000000" w:themeColor="text1"/>
        </w:rPr>
        <w:t>as ujmowanego jako Komponent Technologiczny i włączeniu go do Komponentu Procesowego.*</w:t>
      </w:r>
      <w:r w:rsidRPr="00DF45F7">
        <w:rPr>
          <w:rFonts w:asciiTheme="minorHAnsi" w:hAnsiTheme="minorHAnsi"/>
          <w:i/>
          <w:iCs/>
          <w:color w:val="000000" w:themeColor="text1"/>
        </w:rPr>
        <w:t xml:space="preserve"> </w:t>
      </w:r>
    </w:p>
    <w:p w14:paraId="3E8D0FB9" w14:textId="2CEF24BC" w:rsidR="000D3DDD" w:rsidRPr="00DF45F7" w:rsidRDefault="000D3DDD" w:rsidP="00B11AA8">
      <w:pPr>
        <w:spacing w:before="60" w:after="60"/>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to ostatnie zdanie tego paragrafu wykreśla się]</w:t>
      </w:r>
    </w:p>
    <w:p w14:paraId="3A4123FC" w14:textId="5EB24520" w:rsidR="0064154D" w:rsidRPr="00DF45F7" w:rsidRDefault="0064154D" w:rsidP="00B11AA8">
      <w:pPr>
        <w:pStyle w:val="Akapitzlist"/>
        <w:numPr>
          <w:ilvl w:val="0"/>
          <w:numId w:val="19"/>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zakończenia </w:t>
      </w:r>
      <w:r w:rsidR="007A5607" w:rsidRPr="00DF45F7">
        <w:rPr>
          <w:rFonts w:asciiTheme="minorHAnsi" w:hAnsiTheme="minorHAnsi"/>
          <w:color w:val="000000" w:themeColor="text1"/>
        </w:rPr>
        <w:t>Etapu I</w:t>
      </w:r>
      <w:r w:rsidR="00CC3694" w:rsidRPr="00DF45F7">
        <w:rPr>
          <w:rFonts w:asciiTheme="minorHAnsi" w:hAnsiTheme="minorHAnsi"/>
          <w:color w:val="000000" w:themeColor="text1"/>
        </w:rPr>
        <w:t xml:space="preserve"> </w:t>
      </w:r>
      <w:r w:rsidRPr="00DF45F7">
        <w:rPr>
          <w:rFonts w:asciiTheme="minorHAnsi" w:hAnsiTheme="minorHAnsi"/>
          <w:color w:val="000000" w:themeColor="text1"/>
        </w:rPr>
        <w:t>następuje</w:t>
      </w:r>
      <w:r w:rsidR="0020223E" w:rsidRPr="00DF45F7">
        <w:rPr>
          <w:rFonts w:asciiTheme="minorHAnsi" w:hAnsiTheme="minorHAnsi"/>
          <w:color w:val="000000" w:themeColor="text1"/>
        </w:rPr>
        <w:t xml:space="preserve"> </w:t>
      </w:r>
      <w:r w:rsidRPr="00DF45F7">
        <w:rPr>
          <w:rFonts w:asciiTheme="minorHAnsi" w:hAnsiTheme="minorHAnsi"/>
          <w:color w:val="000000" w:themeColor="text1"/>
        </w:rPr>
        <w:t xml:space="preserve">Selekcja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celu wyłonienia najlepszych Wyników Prac </w:t>
      </w:r>
      <w:r w:rsidR="007A5607" w:rsidRPr="00DF45F7">
        <w:rPr>
          <w:rFonts w:asciiTheme="minorHAnsi" w:hAnsiTheme="minorHAnsi"/>
          <w:color w:val="000000" w:themeColor="text1"/>
        </w:rPr>
        <w:t>Etapu</w:t>
      </w:r>
      <w:r w:rsidRPr="00DF45F7">
        <w:rPr>
          <w:rFonts w:asciiTheme="minorHAnsi" w:hAnsiTheme="minorHAnsi"/>
          <w:color w:val="000000" w:themeColor="text1"/>
        </w:rPr>
        <w:t xml:space="preserve">, poprzez zestawienie Wyników Prac </w:t>
      </w:r>
      <w:r w:rsidR="007A5607"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Wykonawcy i </w:t>
      </w:r>
      <w:r w:rsidR="002657C0" w:rsidRPr="00DF45F7">
        <w:rPr>
          <w:rFonts w:asciiTheme="minorHAnsi" w:hAnsiTheme="minorHAnsi"/>
          <w:color w:val="000000" w:themeColor="text1"/>
        </w:rPr>
        <w:t>Konkurentów Wykonawcy</w:t>
      </w:r>
      <w:r w:rsidRPr="00DF45F7">
        <w:rPr>
          <w:rFonts w:asciiTheme="minorHAnsi" w:hAnsiTheme="minorHAnsi"/>
          <w:color w:val="000000" w:themeColor="text1"/>
        </w:rPr>
        <w:t xml:space="preserve"> z </w:t>
      </w:r>
      <w:r w:rsidR="2680243E" w:rsidRPr="00DF45F7">
        <w:rPr>
          <w:rFonts w:asciiTheme="minorHAnsi" w:hAnsiTheme="minorHAnsi"/>
          <w:color w:val="000000" w:themeColor="text1"/>
        </w:rPr>
        <w:t>Wymaganiami</w:t>
      </w:r>
      <w:r w:rsidRPr="00DF45F7">
        <w:rPr>
          <w:rFonts w:asciiTheme="minorHAnsi" w:hAnsiTheme="minorHAnsi"/>
          <w:color w:val="000000" w:themeColor="text1"/>
        </w:rPr>
        <w:t xml:space="preserve"> Umowy i sobą nawzajem.</w:t>
      </w:r>
    </w:p>
    <w:p w14:paraId="700E5E46" w14:textId="141F7967" w:rsidR="00754C72" w:rsidRPr="00DF45F7" w:rsidRDefault="00754C72" w:rsidP="00B11AA8">
      <w:pPr>
        <w:pStyle w:val="Akapitzlist"/>
        <w:numPr>
          <w:ilvl w:val="0"/>
          <w:numId w:val="19"/>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DF45F7">
        <w:rPr>
          <w:rFonts w:asciiTheme="minorHAnsi" w:hAnsiTheme="minorHAnsi"/>
          <w:color w:val="000000" w:themeColor="text1"/>
        </w:rPr>
        <w:t>Rozwiązania</w:t>
      </w:r>
      <w:r w:rsidRPr="00DF45F7">
        <w:rPr>
          <w:rFonts w:asciiTheme="minorHAnsi" w:hAnsiTheme="minorHAnsi"/>
          <w:color w:val="000000" w:themeColor="text1"/>
        </w:rPr>
        <w:t>, względem rozwiązania przedstawionego w</w:t>
      </w:r>
      <w:r w:rsidR="00C17491" w:rsidRPr="00DF45F7">
        <w:rPr>
          <w:rFonts w:asciiTheme="minorHAnsi" w:hAnsiTheme="minorHAnsi"/>
          <w:color w:val="000000" w:themeColor="text1"/>
        </w:rPr>
        <w:t>e Wniosku</w:t>
      </w:r>
      <w:r w:rsidRPr="00DF45F7">
        <w:rPr>
          <w:rFonts w:asciiTheme="minorHAnsi" w:hAnsiTheme="minorHAnsi"/>
          <w:color w:val="000000" w:themeColor="text1"/>
        </w:rPr>
        <w:t>.</w:t>
      </w:r>
      <w:r w:rsidR="00E63C06" w:rsidRPr="00DF45F7">
        <w:rPr>
          <w:rFonts w:asciiTheme="minorHAnsi" w:hAnsiTheme="minorHAnsi"/>
          <w:color w:val="000000" w:themeColor="text1"/>
        </w:rPr>
        <w:t xml:space="preserve"> </w:t>
      </w:r>
      <w:r w:rsidR="004F78A5" w:rsidRPr="00DF45F7">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1DAF3AD0" w:rsidR="0022033B" w:rsidRPr="00DF45F7" w:rsidRDefault="00D34EA6" w:rsidP="00B11AA8">
      <w:pPr>
        <w:pStyle w:val="Akapitzlist"/>
        <w:numPr>
          <w:ilvl w:val="0"/>
          <w:numId w:val="19"/>
        </w:numPr>
        <w:spacing w:before="60" w:after="60"/>
        <w:ind w:left="426" w:hanging="426"/>
        <w:jc w:val="both"/>
        <w:rPr>
          <w:rFonts w:asciiTheme="minorHAnsi" w:hAnsiTheme="minorHAnsi"/>
          <w:color w:val="000000" w:themeColor="text1"/>
        </w:rPr>
      </w:pPr>
      <w:bookmarkStart w:id="202" w:name="_Ref69124446"/>
      <w:r w:rsidRPr="00DF45F7">
        <w:rPr>
          <w:rFonts w:asciiTheme="minorHAnsi" w:hAnsiTheme="minorHAnsi"/>
          <w:color w:val="000000" w:themeColor="text1"/>
        </w:rPr>
        <w:t>Wykonawca, na potrzeby Selekcji</w:t>
      </w:r>
      <w:r w:rsidR="0022033B" w:rsidRPr="00DF45F7">
        <w:rPr>
          <w:rFonts w:asciiTheme="minorHAnsi" w:hAnsiTheme="minorHAnsi"/>
          <w:color w:val="000000" w:themeColor="text1"/>
        </w:rPr>
        <w:t xml:space="preserve"> Etapu I </w:t>
      </w:r>
      <w:r w:rsidRPr="00DF45F7">
        <w:rPr>
          <w:rFonts w:asciiTheme="minorHAnsi" w:hAnsiTheme="minorHAnsi"/>
          <w:color w:val="000000" w:themeColor="text1"/>
        </w:rPr>
        <w:t>może w</w:t>
      </w:r>
      <w:r w:rsidR="0022033B" w:rsidRPr="00DF45F7">
        <w:rPr>
          <w:rFonts w:asciiTheme="minorHAnsi" w:hAnsiTheme="minorHAnsi"/>
          <w:color w:val="000000" w:themeColor="text1"/>
        </w:rPr>
        <w:t>raz z Wynikiem</w:t>
      </w:r>
      <w:r w:rsidRPr="00DF45F7">
        <w:rPr>
          <w:rFonts w:asciiTheme="minorHAnsi" w:hAnsiTheme="minorHAnsi"/>
          <w:color w:val="000000" w:themeColor="text1"/>
        </w:rPr>
        <w:t xml:space="preserve"> Prac</w:t>
      </w:r>
      <w:r w:rsidR="00EC07B9" w:rsidRPr="00DF45F7">
        <w:rPr>
          <w:rFonts w:asciiTheme="minorHAnsi" w:hAnsiTheme="minorHAnsi"/>
          <w:color w:val="000000" w:themeColor="text1"/>
        </w:rPr>
        <w:t xml:space="preserve"> </w:t>
      </w:r>
      <w:r w:rsidRPr="00DF45F7">
        <w:rPr>
          <w:rFonts w:asciiTheme="minorHAnsi" w:hAnsiTheme="minorHAnsi"/>
          <w:color w:val="000000" w:themeColor="text1"/>
        </w:rPr>
        <w:t xml:space="preserve">Etapu </w:t>
      </w:r>
      <w:r w:rsidR="00874142" w:rsidRPr="00DF45F7">
        <w:rPr>
          <w:rFonts w:asciiTheme="minorHAnsi" w:hAnsiTheme="minorHAnsi"/>
          <w:color w:val="000000" w:themeColor="text1"/>
        </w:rPr>
        <w:t>I</w:t>
      </w:r>
      <w:r w:rsidRPr="00DF45F7">
        <w:rPr>
          <w:rFonts w:asciiTheme="minorHAnsi" w:hAnsiTheme="minorHAnsi"/>
          <w:color w:val="000000" w:themeColor="text1"/>
        </w:rPr>
        <w:t xml:space="preserve"> </w:t>
      </w:r>
      <w:r w:rsidR="0022033B" w:rsidRPr="00DF45F7">
        <w:rPr>
          <w:rFonts w:asciiTheme="minorHAnsi" w:hAnsiTheme="minorHAnsi"/>
          <w:color w:val="000000" w:themeColor="text1"/>
        </w:rPr>
        <w:t xml:space="preserve">przedstawić </w:t>
      </w:r>
      <w:r w:rsidR="003C0C29" w:rsidRPr="00DF45F7">
        <w:rPr>
          <w:rFonts w:asciiTheme="minorHAnsi" w:hAnsiTheme="minorHAnsi"/>
          <w:color w:val="000000" w:themeColor="text1"/>
        </w:rPr>
        <w:t>w ramach zaktualizowanej Oferty Postąpienie</w:t>
      </w:r>
      <w:r w:rsidR="00CB3A04" w:rsidRPr="00DF45F7">
        <w:rPr>
          <w:rFonts w:asciiTheme="minorHAnsi" w:hAnsiTheme="minorHAnsi"/>
          <w:color w:val="000000" w:themeColor="text1"/>
        </w:rPr>
        <w:t xml:space="preserve">, zawierające polepszenie z perspektywy NCBR parametrów w ramach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Obligatoryjnych,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Konkursowych,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Jakościowych, wynagrodzenia za realizację następn</w:t>
      </w:r>
      <w:r w:rsidR="007D526C" w:rsidRPr="00DF45F7">
        <w:rPr>
          <w:rFonts w:asciiTheme="minorHAnsi" w:hAnsiTheme="minorHAnsi"/>
          <w:color w:val="000000" w:themeColor="text1"/>
        </w:rPr>
        <w:t xml:space="preserve">ych </w:t>
      </w:r>
      <w:r w:rsidR="00CB3A04" w:rsidRPr="00DF45F7">
        <w:rPr>
          <w:rFonts w:asciiTheme="minorHAnsi" w:hAnsiTheme="minorHAnsi"/>
          <w:color w:val="000000" w:themeColor="text1"/>
        </w:rPr>
        <w:t>Etap</w:t>
      </w:r>
      <w:r w:rsidR="007D526C" w:rsidRPr="00DF45F7">
        <w:rPr>
          <w:rFonts w:asciiTheme="minorHAnsi" w:hAnsiTheme="minorHAnsi"/>
          <w:color w:val="000000" w:themeColor="text1"/>
        </w:rPr>
        <w:t>ów</w:t>
      </w:r>
      <w:r w:rsidR="00CB3A04" w:rsidRPr="00DF45F7">
        <w:rPr>
          <w:rFonts w:asciiTheme="minorHAnsi" w:hAnsiTheme="minorHAnsi"/>
          <w:color w:val="000000" w:themeColor="text1"/>
        </w:rPr>
        <w:t xml:space="preserve">, </w:t>
      </w:r>
      <w:r w:rsidR="00CB3A04" w:rsidRPr="00DF45F7">
        <w:rPr>
          <w:rFonts w:asciiTheme="minorHAnsi" w:hAnsiTheme="minorHAnsi"/>
          <w:i/>
          <w:iCs/>
          <w:color w:val="000000" w:themeColor="text1"/>
        </w:rPr>
        <w:t>przyznawanego NCBR udziału w Przychodzie z Komercjalizacji Wyników Prac B+R lub Przychodzie z Komercjalizacji Technologii Zależnych</w:t>
      </w:r>
      <w:r w:rsidR="009F6FBB" w:rsidRPr="00DF45F7">
        <w:rPr>
          <w:rFonts w:asciiTheme="minorHAnsi" w:hAnsiTheme="minorHAnsi"/>
          <w:i/>
          <w:iCs/>
          <w:color w:val="000000" w:themeColor="text1"/>
        </w:rPr>
        <w:t xml:space="preserve"> w zakresie Komponentu Technologicznego</w:t>
      </w:r>
      <w:r w:rsidR="009F6FBB" w:rsidRPr="00DF45F7">
        <w:rPr>
          <w:rFonts w:asciiTheme="minorHAnsi" w:hAnsiTheme="minorHAnsi"/>
          <w:color w:val="000000" w:themeColor="text1"/>
        </w:rPr>
        <w:t>*</w:t>
      </w:r>
      <w:r w:rsidR="00E06102" w:rsidRPr="00DF45F7">
        <w:rPr>
          <w:rFonts w:asciiTheme="minorHAnsi" w:hAnsiTheme="minorHAnsi"/>
          <w:color w:val="000000" w:themeColor="text1"/>
        </w:rPr>
        <w:t>, względem odpowiednich danych wskazanych we Wniosku</w:t>
      </w:r>
      <w:r w:rsidRPr="00DF45F7">
        <w:rPr>
          <w:rFonts w:asciiTheme="minorHAnsi" w:hAnsiTheme="minorHAnsi"/>
          <w:color w:val="000000" w:themeColor="text1"/>
        </w:rPr>
        <w:t xml:space="preserve">. </w:t>
      </w:r>
      <w:r w:rsidR="00833A19" w:rsidRPr="00DF45F7">
        <w:rPr>
          <w:rFonts w:asciiTheme="minorHAnsi" w:hAnsiTheme="minorHAnsi"/>
          <w:color w:val="000000" w:themeColor="text1"/>
        </w:rPr>
        <w:t xml:space="preserve">Postąpienie nie obejmuje </w:t>
      </w:r>
      <w:r w:rsidR="009F6FBB" w:rsidRPr="00DF45F7">
        <w:rPr>
          <w:rFonts w:asciiTheme="minorHAnsi" w:hAnsiTheme="minorHAnsi"/>
          <w:color w:val="000000" w:themeColor="text1"/>
        </w:rPr>
        <w:t>możliwości wyróżnienia w Rozwiązaniu Komponentu Technologicznego, jeśli nie był on w ogóle ujęty we Wniosku.</w:t>
      </w:r>
      <w:bookmarkEnd w:id="202"/>
    </w:p>
    <w:p w14:paraId="73C2A69E" w14:textId="2F6142FD" w:rsidR="009F6FBB" w:rsidRPr="00DF45F7" w:rsidRDefault="009F6FBB" w:rsidP="00B11AA8">
      <w:pPr>
        <w:pStyle w:val="Akapitzlist"/>
        <w:spacing w:before="60" w:after="60"/>
        <w:ind w:left="426"/>
        <w:jc w:val="both"/>
        <w:rPr>
          <w:rFonts w:asciiTheme="minorHAnsi" w:hAnsiTheme="minorHAnsi"/>
          <w:color w:val="000000" w:themeColor="text1"/>
        </w:rPr>
      </w:pPr>
      <w:r w:rsidRPr="00DF45F7">
        <w:rPr>
          <w:rFonts w:asciiTheme="minorHAnsi" w:hAnsiTheme="minorHAnsi"/>
          <w:i/>
          <w:iCs/>
          <w:color w:val="000000" w:themeColor="text1"/>
        </w:rPr>
        <w:t>[jeśli Rozwiązanie składa się tylko z Komponentu Procesowego, to fragment zaznaczony kursywą podlega wykreśleniu]</w:t>
      </w:r>
    </w:p>
    <w:p w14:paraId="1F7C9D3D" w14:textId="4B70703D" w:rsidR="00A957E0" w:rsidRPr="00DF45F7" w:rsidRDefault="00A957E0" w:rsidP="00B11AA8">
      <w:pPr>
        <w:pStyle w:val="Akapitzlist"/>
        <w:numPr>
          <w:ilvl w:val="0"/>
          <w:numId w:val="19"/>
        </w:numPr>
        <w:spacing w:before="60" w:after="60"/>
        <w:ind w:left="426" w:hanging="426"/>
        <w:jc w:val="both"/>
        <w:rPr>
          <w:rFonts w:asciiTheme="minorHAnsi" w:hAnsiTheme="minorHAnsi"/>
          <w:color w:val="000000" w:themeColor="text1"/>
        </w:rPr>
      </w:pPr>
      <w:bookmarkStart w:id="203" w:name="_Ref58838413"/>
      <w:bookmarkStart w:id="204" w:name="_Ref58832314"/>
      <w:bookmarkStart w:id="205" w:name="_Ref58840965"/>
      <w:r w:rsidRPr="00DF45F7">
        <w:rPr>
          <w:rFonts w:asciiTheme="minorHAnsi" w:hAnsiTheme="minorHAnsi"/>
          <w:color w:val="000000" w:themeColor="text1"/>
        </w:rPr>
        <w:t>[</w:t>
      </w:r>
      <w:r w:rsidRPr="00DF45F7">
        <w:rPr>
          <w:rFonts w:asciiTheme="minorHAnsi" w:hAnsiTheme="minorHAnsi"/>
          <w:b/>
          <w:bCs/>
          <w:color w:val="000000" w:themeColor="text1"/>
        </w:rPr>
        <w:t>Dodatkowa ocena zgodności Prac B+R ze sztuką</w:t>
      </w:r>
      <w:r w:rsidRPr="00DF45F7">
        <w:rPr>
          <w:rFonts w:asciiTheme="minorHAnsi" w:hAnsiTheme="minorHAnsi"/>
          <w:color w:val="000000" w:themeColor="text1"/>
        </w:rPr>
        <w:t>] Jeśli Wykonawcy nie udało się zrealizować Wyniku Prac Etapu lub części Prac B+R zgodnie z Wnioskiem i wymogami Umowy (pomimo dopuszczaln</w:t>
      </w:r>
      <w:r w:rsidR="00FB5628" w:rsidRPr="00DF45F7">
        <w:rPr>
          <w:rFonts w:asciiTheme="minorHAnsi" w:hAnsiTheme="minorHAnsi"/>
          <w:color w:val="000000" w:themeColor="text1"/>
        </w:rPr>
        <w:t>ej</w:t>
      </w:r>
      <w:r w:rsidRPr="00DF45F7">
        <w:rPr>
          <w:rFonts w:asciiTheme="minorHAnsi" w:hAnsiTheme="minorHAnsi"/>
          <w:color w:val="000000" w:themeColor="text1"/>
        </w:rPr>
        <w:t xml:space="preserve"> przez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_Ref54791691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Granicy Błędu) w wyniku okoliczności:</w:t>
      </w:r>
      <w:bookmarkEnd w:id="203"/>
    </w:p>
    <w:p w14:paraId="0AA8F4A5" w14:textId="77777777" w:rsidR="00A957E0" w:rsidRPr="00DF45F7" w:rsidRDefault="00A957E0" w:rsidP="00B11AA8">
      <w:pPr>
        <w:pStyle w:val="Akapitzlist"/>
        <w:numPr>
          <w:ilvl w:val="1"/>
          <w:numId w:val="19"/>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których z zachowaniem należytej staranności oczekiwanej od podmiotu prowadzącego usługi badawczo-rozwojowe Wykonawca nie mógł w momencie przygotowania Wniosku przewidzieć lub </w:t>
      </w:r>
    </w:p>
    <w:p w14:paraId="0EBE1C5C" w14:textId="77777777" w:rsidR="00A957E0" w:rsidRPr="00DF45F7" w:rsidRDefault="00A957E0" w:rsidP="00B11AA8">
      <w:pPr>
        <w:pStyle w:val="Akapitzlist"/>
        <w:numPr>
          <w:ilvl w:val="1"/>
          <w:numId w:val="19"/>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które są bezpośrednio związane ze stanem wiedzy lub techniki ustalonym przez Wykonawcę w wyniku Prac B+R i których przewidzenie w momencie przygotowania Wniosku nie było możliwe zgodnie z ustalonym w ramach danej dziedziny stanem wiedzy i techniki,</w:t>
      </w:r>
    </w:p>
    <w:p w14:paraId="2E52B4AA" w14:textId="0AFA679E" w:rsidR="00A957E0" w:rsidRPr="00DF45F7" w:rsidRDefault="00A957E0"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t>może wystąpić do NCBR z wnioskiem o dokonanie dodatkowej oceny zgodności Prac B+R ze sztuką</w:t>
      </w:r>
      <w:r w:rsidR="00FB5628" w:rsidRPr="00DF45F7">
        <w:rPr>
          <w:rFonts w:asciiTheme="minorHAnsi" w:hAnsiTheme="minorHAnsi"/>
          <w:color w:val="000000" w:themeColor="text1"/>
        </w:rPr>
        <w:t>,</w:t>
      </w:r>
      <w:r w:rsidRPr="00DF45F7">
        <w:rPr>
          <w:rFonts w:asciiTheme="minorHAnsi" w:hAnsiTheme="minorHAnsi"/>
          <w:color w:val="000000" w:themeColor="text1"/>
        </w:rPr>
        <w:t xml:space="preserve"> w celu dokonania Odbioru Etapu z Uwagami pomimo podstaw do przyznania Wyniku Negatywnego, zgodnie z poniższymi zasadami.</w:t>
      </w:r>
    </w:p>
    <w:bookmarkEnd w:id="204"/>
    <w:p w14:paraId="35E99CEC" w14:textId="27B6EEFD" w:rsidR="00A957E0" w:rsidRPr="00DF45F7" w:rsidRDefault="00A957E0" w:rsidP="00B11AA8">
      <w:pPr>
        <w:pStyle w:val="Akapitzlist"/>
        <w:numPr>
          <w:ilvl w:val="0"/>
          <w:numId w:val="19"/>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Wniosek Wykonawcy wskazany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zawiera uzasadnienie opisujące szczegółowo okoliczności, na podstawie których Wykonawca występuje z wnioskiem o dokonanie oceny zgodności Prac B+R ze sztuką.</w:t>
      </w:r>
    </w:p>
    <w:p w14:paraId="5E35E84B" w14:textId="166A9FF2" w:rsidR="00A957E0" w:rsidRPr="00DF45F7" w:rsidRDefault="00A957E0" w:rsidP="00B11AA8">
      <w:pPr>
        <w:pStyle w:val="Akapitzlist"/>
        <w:numPr>
          <w:ilvl w:val="0"/>
          <w:numId w:val="19"/>
        </w:numPr>
        <w:spacing w:before="60" w:after="60"/>
        <w:ind w:left="426" w:hanging="426"/>
        <w:jc w:val="both"/>
        <w:rPr>
          <w:rFonts w:asciiTheme="minorHAnsi" w:hAnsiTheme="minorHAnsi"/>
          <w:color w:val="000000" w:themeColor="text1"/>
        </w:rPr>
      </w:pPr>
      <w:bookmarkStart w:id="206" w:name="_Ref58838417"/>
      <w:r w:rsidRPr="00DF45F7">
        <w:rPr>
          <w:rFonts w:asciiTheme="minorHAnsi" w:hAnsiTheme="minorHAnsi"/>
          <w:color w:val="000000" w:themeColor="text1"/>
        </w:rPr>
        <w:lastRenderedPageBreak/>
        <w:t xml:space="preserve">NCBR przeprowadzając ocenę Wyniku Prac Etapu w ramach Selekcji, ocenia okoliczności wskazane przez Wykonawcę we wniosku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dokonuje analizy realizacji prac w zakresie określonym w Harmonogramie Rzeczowo-Finansowym, w szczególności poprzez ocenę sposobu realizacji Kamieni Milowych. Jeśli NCBR – wedle własnej oceny ustali, że:</w:t>
      </w:r>
      <w:bookmarkEnd w:id="206"/>
    </w:p>
    <w:p w14:paraId="551D67ED" w14:textId="77777777" w:rsidR="00A957E0" w:rsidRPr="00DF45F7" w:rsidRDefault="00A957E0" w:rsidP="00B11AA8">
      <w:pPr>
        <w:pStyle w:val="Akapitzlist"/>
        <w:numPr>
          <w:ilvl w:val="1"/>
          <w:numId w:val="19"/>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 ocenie NCBR okoliczności wskazane przez Wykonawcę zaistniały w rzeczywistości oraz</w:t>
      </w:r>
    </w:p>
    <w:p w14:paraId="6428D167" w14:textId="77777777" w:rsidR="00A957E0" w:rsidRPr="00DF45F7" w:rsidRDefault="00A957E0" w:rsidP="00B11AA8">
      <w:pPr>
        <w:pStyle w:val="Akapitzlist"/>
        <w:numPr>
          <w:ilvl w:val="1"/>
          <w:numId w:val="19"/>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Prace B+R prowadzone przez Wykonawcę były prowadzone w całości lub w części zgodnie ze sztuką i z należytą starannością,</w:t>
      </w:r>
    </w:p>
    <w:p w14:paraId="7A78FD1F" w14:textId="78648F51" w:rsidR="00014FF5" w:rsidRDefault="00A957E0"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t xml:space="preserve">NCBR może </w:t>
      </w:r>
      <w:bookmarkStart w:id="207" w:name="_Hlk59590216"/>
      <w:r w:rsidR="00A823DC" w:rsidRPr="00DF45F7">
        <w:rPr>
          <w:rFonts w:asciiTheme="minorHAnsi" w:hAnsiTheme="minorHAnsi"/>
          <w:color w:val="000000" w:themeColor="text1"/>
        </w:rPr>
        <w:t xml:space="preserve">– wedle swojego uznania – </w:t>
      </w:r>
      <w:bookmarkEnd w:id="207"/>
      <w:r w:rsidRPr="00DF45F7">
        <w:rPr>
          <w:rFonts w:asciiTheme="minorHAnsi" w:hAnsiTheme="minorHAnsi"/>
          <w:color w:val="000000" w:themeColor="text1"/>
        </w:rPr>
        <w:t xml:space="preserve">w ramach współdzielenia ryzyka badawczego pomimo przyznania Wykonawcy Wyniku Negatywnego za dany Etap i częściowego niewykonania Umowy, podjąć decyzję o dokonaniu Odbioru Etapu z Uwagami zgodnie z </w:t>
      </w:r>
      <w:r w:rsidR="00FD51D3" w:rsidRPr="00DF45F7">
        <w:rPr>
          <w:rFonts w:asciiTheme="minorHAnsi" w:hAnsiTheme="minorHAnsi"/>
          <w:color w:val="000000" w:themeColor="text1"/>
        </w:rPr>
        <w:fldChar w:fldCharType="begin"/>
      </w:r>
      <w:r w:rsidR="00FD51D3" w:rsidRPr="00DF45F7">
        <w:rPr>
          <w:rFonts w:asciiTheme="minorHAnsi" w:hAnsiTheme="minorHAnsi"/>
          <w:color w:val="000000" w:themeColor="text1"/>
        </w:rPr>
        <w:instrText xml:space="preserve"> REF _Ref52735442 \n \h </w:instrText>
      </w:r>
      <w:r w:rsidR="0005325C" w:rsidRPr="00DF45F7">
        <w:rPr>
          <w:rFonts w:asciiTheme="minorHAnsi" w:hAnsiTheme="minorHAnsi"/>
          <w:color w:val="000000" w:themeColor="text1"/>
        </w:rPr>
        <w:instrText xml:space="preserve"> \* MERGEFORMAT </w:instrText>
      </w:r>
      <w:r w:rsidR="00FD51D3" w:rsidRPr="00DF45F7">
        <w:rPr>
          <w:rFonts w:asciiTheme="minorHAnsi" w:hAnsiTheme="minorHAnsi"/>
          <w:color w:val="000000" w:themeColor="text1"/>
        </w:rPr>
      </w:r>
      <w:r w:rsidR="00FD51D3"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FD51D3" w:rsidRPr="00DF45F7">
        <w:rPr>
          <w:rFonts w:asciiTheme="minorHAnsi" w:hAnsiTheme="minorHAnsi"/>
          <w:color w:val="000000" w:themeColor="text1"/>
        </w:rPr>
        <w:fldChar w:fldCharType="end"/>
      </w:r>
      <w:r w:rsidR="00FB5628" w:rsidRPr="00DF45F7">
        <w:rPr>
          <w:rFonts w:asciiTheme="minorHAnsi" w:hAnsiTheme="minorHAnsi"/>
          <w:color w:val="000000" w:themeColor="text1"/>
        </w:rPr>
        <w:t xml:space="preserve"> </w:t>
      </w:r>
      <w:r w:rsidR="00FD51D3" w:rsidRPr="00DF45F7">
        <w:rPr>
          <w:rFonts w:asciiTheme="minorHAnsi" w:hAnsiTheme="minorHAnsi"/>
          <w:color w:val="000000" w:themeColor="text1"/>
        </w:rPr>
        <w:fldChar w:fldCharType="begin"/>
      </w:r>
      <w:r w:rsidR="00FD51D3" w:rsidRPr="00DF45F7">
        <w:rPr>
          <w:rFonts w:asciiTheme="minorHAnsi" w:hAnsiTheme="minorHAnsi"/>
          <w:color w:val="000000" w:themeColor="text1"/>
        </w:rPr>
        <w:instrText xml:space="preserve"> REF _Ref58842095 \n \h </w:instrText>
      </w:r>
      <w:r w:rsidR="0005325C" w:rsidRPr="00DF45F7">
        <w:rPr>
          <w:rFonts w:asciiTheme="minorHAnsi" w:hAnsiTheme="minorHAnsi"/>
          <w:color w:val="000000" w:themeColor="text1"/>
        </w:rPr>
        <w:instrText xml:space="preserve"> \* MERGEFORMAT </w:instrText>
      </w:r>
      <w:r w:rsidR="00FD51D3" w:rsidRPr="00DF45F7">
        <w:rPr>
          <w:rFonts w:asciiTheme="minorHAnsi" w:hAnsiTheme="minorHAnsi"/>
          <w:color w:val="000000" w:themeColor="text1"/>
        </w:rPr>
      </w:r>
      <w:r w:rsidR="00FD51D3"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FD51D3"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p>
    <w:p w14:paraId="3E3DB16A" w14:textId="76A7F97F" w:rsidR="009A7BC1" w:rsidRPr="009A7BC1" w:rsidRDefault="009A7BC1" w:rsidP="00B11AA8">
      <w:pPr>
        <w:pStyle w:val="Akapitzlist"/>
        <w:numPr>
          <w:ilvl w:val="0"/>
          <w:numId w:val="19"/>
        </w:numPr>
        <w:spacing w:before="60" w:after="60"/>
        <w:ind w:left="426" w:hanging="426"/>
        <w:jc w:val="both"/>
        <w:rPr>
          <w:rFonts w:asciiTheme="minorHAnsi" w:hAnsiTheme="minorHAnsi"/>
          <w:color w:val="000000" w:themeColor="text1"/>
        </w:rPr>
      </w:pPr>
      <w:r w:rsidRPr="009A7BC1">
        <w:rPr>
          <w:rFonts w:asciiTheme="minorHAnsi" w:hAnsiTheme="minorHAnsi"/>
          <w:color w:val="000000" w:themeColor="text1"/>
        </w:rPr>
        <w:t>Wymaganie Obligatoryjne nr 3</w:t>
      </w:r>
      <w:r w:rsidR="00AE65C7">
        <w:rPr>
          <w:rFonts w:asciiTheme="minorHAnsi" w:hAnsiTheme="minorHAnsi"/>
          <w:color w:val="000000" w:themeColor="text1"/>
        </w:rPr>
        <w:t>8</w:t>
      </w:r>
      <w:r w:rsidRPr="009A7BC1">
        <w:rPr>
          <w:rFonts w:asciiTheme="minorHAnsi" w:hAnsiTheme="minorHAnsi"/>
          <w:color w:val="000000" w:themeColor="text1"/>
        </w:rPr>
        <w:t xml:space="preserve"> jest badane przez NCBR w oparciu o Harmonogram Rzeczowo-Finansowy przedstawiony przez Wykonawcę. W przypadku jeśli NCBR powzięło wątpliwość co do tego, czy wartość </w:t>
      </w:r>
      <w:r w:rsidR="00C96C5D">
        <w:rPr>
          <w:rFonts w:asciiTheme="minorHAnsi" w:hAnsiTheme="minorHAnsi"/>
          <w:color w:val="000000" w:themeColor="text1"/>
        </w:rPr>
        <w:t>wykorzystnaia innych środków niż wynagrodzenie NCBR przekracza dopuszczalny limit</w:t>
      </w:r>
      <w:r w:rsidRPr="009A7BC1">
        <w:rPr>
          <w:rFonts w:asciiTheme="minorHAnsi" w:hAnsiTheme="minorHAnsi"/>
          <w:color w:val="000000" w:themeColor="text1"/>
        </w:rPr>
        <w:t xml:space="preserve">, może, po ewentualnym wystąpieniu do Wnioskodawcy o wyjaśnienia, wykonać własną ocenę wartości </w:t>
      </w:r>
      <w:r w:rsidR="00EB1AD7">
        <w:rPr>
          <w:rFonts w:asciiTheme="minorHAnsi" w:hAnsiTheme="minorHAnsi"/>
          <w:color w:val="000000" w:themeColor="text1"/>
        </w:rPr>
        <w:t>elementów wyszczególnionych w Harmonogramie Rzeczowo-Finansowym</w:t>
      </w:r>
      <w:r w:rsidRPr="009A7BC1">
        <w:rPr>
          <w:rFonts w:asciiTheme="minorHAnsi" w:hAnsiTheme="minorHAnsi"/>
          <w:color w:val="000000" w:themeColor="text1"/>
        </w:rPr>
        <w:t xml:space="preserve">. Centrum może to zrobić w szczególności, jeśli ze zaktualizowanego Wniosku wynika zbyt niska, w normalnych uwarunkowaniach rynkowych, wartość instalacji i urządzeń, względem ich liczby, wydajności lub innych parametrów wpływających na ogólny wynik Rozwiązania w zakresie dotyczącym Wymagań Konkursowych. W przypadku jeśli wskazana wartość </w:t>
      </w:r>
      <w:r w:rsidR="00F54E1D">
        <w:rPr>
          <w:rFonts w:asciiTheme="minorHAnsi" w:hAnsiTheme="minorHAnsi"/>
          <w:color w:val="000000" w:themeColor="text1"/>
        </w:rPr>
        <w:t>elementów wskazanych w Harmonogramie Rzeczowo-Finansowym</w:t>
      </w:r>
      <w:r w:rsidRPr="009A7BC1">
        <w:rPr>
          <w:rFonts w:asciiTheme="minorHAnsi" w:hAnsiTheme="minorHAnsi"/>
          <w:color w:val="000000" w:themeColor="text1"/>
        </w:rPr>
        <w:t xml:space="preserve">, o których mowa w zdaniu drugim, nie odpowiada wartości rynkowej, Centrum może: </w:t>
      </w:r>
    </w:p>
    <w:p w14:paraId="5D7F3A15" w14:textId="77777777" w:rsidR="009A7BC1" w:rsidRDefault="009A7BC1" w:rsidP="00B11AA8">
      <w:pPr>
        <w:pStyle w:val="Akapitzlist"/>
        <w:numPr>
          <w:ilvl w:val="2"/>
          <w:numId w:val="14"/>
        </w:numPr>
        <w:spacing w:before="60" w:after="60"/>
        <w:ind w:left="851"/>
        <w:jc w:val="both"/>
        <w:rPr>
          <w:rFonts w:asciiTheme="minorHAnsi" w:hAnsiTheme="minorHAnsi"/>
          <w:color w:val="000000" w:themeColor="text1"/>
        </w:rPr>
      </w:pPr>
      <w:r>
        <w:rPr>
          <w:rFonts w:asciiTheme="minorHAnsi" w:hAnsiTheme="minorHAnsi"/>
          <w:color w:val="000000" w:themeColor="text1"/>
        </w:rPr>
        <w:t xml:space="preserve"> </w:t>
      </w:r>
      <w:r w:rsidRPr="009A7BC1">
        <w:rPr>
          <w:rFonts w:asciiTheme="minorHAnsi" w:hAnsiTheme="minorHAnsi"/>
          <w:color w:val="000000" w:themeColor="text1"/>
        </w:rPr>
        <w:t xml:space="preserve">jeśli możliwe jest w oparciu o powszechnie dostępne dane i wiedzę ustalenie, w jakim stopniu nadmiarowe instalacje lub urządzenia wpływają na parametry brane pod uwagę na potrzebę Wymagań Konkursowych – obniżyć wskazane parametry o proporcję odpowiadającą takim nadmiarowym instalacjom lub urządzeniom względem całego Rozwiązania, </w:t>
      </w:r>
    </w:p>
    <w:p w14:paraId="7E4DF1F9" w14:textId="7F049621" w:rsidR="004E4E7F" w:rsidRPr="004E4E7F" w:rsidRDefault="009A7BC1" w:rsidP="00B11AA8">
      <w:pPr>
        <w:pStyle w:val="Akapitzlist"/>
        <w:numPr>
          <w:ilvl w:val="2"/>
          <w:numId w:val="14"/>
        </w:numPr>
        <w:spacing w:before="60" w:after="60"/>
        <w:ind w:left="851"/>
        <w:jc w:val="both"/>
        <w:rPr>
          <w:rFonts w:asciiTheme="minorHAnsi" w:hAnsiTheme="minorHAnsi"/>
          <w:color w:val="000000" w:themeColor="text1"/>
        </w:rPr>
      </w:pPr>
      <w:r>
        <w:rPr>
          <w:rFonts w:asciiTheme="minorHAnsi" w:hAnsiTheme="minorHAnsi"/>
          <w:color w:val="000000" w:themeColor="text1"/>
        </w:rPr>
        <w:t xml:space="preserve"> </w:t>
      </w:r>
      <w:r w:rsidRPr="009A7BC1">
        <w:rPr>
          <w:rFonts w:asciiTheme="minorHAnsi" w:hAnsiTheme="minorHAnsi"/>
          <w:color w:val="000000" w:themeColor="text1"/>
        </w:rPr>
        <w:t>w innych przypadkach – przyznać Wyniki Negatywny z powodu niespełniania wskazanego Wymagania Obligatoryjnego.</w:t>
      </w:r>
    </w:p>
    <w:p w14:paraId="1D5A541E" w14:textId="09B9908C" w:rsidR="00661FE0" w:rsidRPr="00DF45F7" w:rsidRDefault="00661FE0" w:rsidP="00B11AA8">
      <w:pPr>
        <w:pStyle w:val="Nagwek2"/>
      </w:pPr>
      <w:bookmarkStart w:id="208" w:name="_Ref493306264"/>
      <w:bookmarkStart w:id="209" w:name="_Ref496524717"/>
      <w:bookmarkStart w:id="210" w:name="_Toc499643673"/>
      <w:bookmarkStart w:id="211" w:name="_Toc511371195"/>
      <w:bookmarkStart w:id="212" w:name="_Toc52897095"/>
      <w:bookmarkStart w:id="213" w:name="_Toc53793043"/>
      <w:bookmarkStart w:id="214" w:name="_Toc54830220"/>
      <w:bookmarkStart w:id="215" w:name="_Toc54798302"/>
      <w:bookmarkStart w:id="216" w:name="_Toc54835730"/>
      <w:bookmarkStart w:id="217" w:name="_Toc72595031"/>
      <w:bookmarkStart w:id="218" w:name="_Ref479950189"/>
      <w:bookmarkEnd w:id="205"/>
      <w:r w:rsidRPr="00DF45F7">
        <w:t>[</w:t>
      </w:r>
      <w:r w:rsidR="005661F3" w:rsidRPr="00DF45F7">
        <w:t xml:space="preserve">OGÓLNE </w:t>
      </w:r>
      <w:r w:rsidRPr="00DF45F7">
        <w:t xml:space="preserve">ZASADY </w:t>
      </w:r>
      <w:r w:rsidR="00A97E78" w:rsidRPr="00DF45F7">
        <w:t xml:space="preserve">SELEKCJI </w:t>
      </w:r>
      <w:r w:rsidR="003B16AE" w:rsidRPr="00DF45F7">
        <w:t xml:space="preserve">W RAMACH ETAPU </w:t>
      </w:r>
      <w:r w:rsidR="00A97E78" w:rsidRPr="00DF45F7">
        <w:t>I OCENY KOŃCOWEJ</w:t>
      </w:r>
      <w:r w:rsidR="00BE73D6">
        <w:t xml:space="preserve"> PRAC B+R</w:t>
      </w:r>
      <w:r w:rsidRPr="00DF45F7">
        <w:t>]</w:t>
      </w:r>
      <w:bookmarkEnd w:id="208"/>
      <w:bookmarkEnd w:id="209"/>
      <w:bookmarkEnd w:id="210"/>
      <w:bookmarkEnd w:id="211"/>
      <w:bookmarkEnd w:id="212"/>
      <w:bookmarkEnd w:id="213"/>
      <w:bookmarkEnd w:id="214"/>
      <w:bookmarkEnd w:id="215"/>
      <w:bookmarkEnd w:id="216"/>
      <w:bookmarkEnd w:id="217"/>
    </w:p>
    <w:p w14:paraId="687C529A" w14:textId="2063193E" w:rsidR="00C17491" w:rsidRPr="00DF45F7" w:rsidRDefault="00C17491" w:rsidP="00B11AA8">
      <w:pPr>
        <w:pStyle w:val="Akapitzlist"/>
        <w:numPr>
          <w:ilvl w:val="0"/>
          <w:numId w:val="30"/>
        </w:numPr>
        <w:spacing w:before="60" w:after="60"/>
        <w:ind w:left="426" w:hanging="426"/>
        <w:jc w:val="both"/>
        <w:rPr>
          <w:rFonts w:asciiTheme="minorHAnsi" w:hAnsiTheme="minorHAnsi"/>
          <w:color w:val="000000" w:themeColor="text1"/>
        </w:rPr>
      </w:pPr>
      <w:bookmarkStart w:id="219" w:name="_Hlk494990231"/>
      <w:r w:rsidRPr="00DF45F7">
        <w:rPr>
          <w:rFonts w:asciiTheme="minorHAnsi" w:hAnsiTheme="minorHAnsi"/>
          <w:color w:val="000000" w:themeColor="text1"/>
        </w:rPr>
        <w:t>Selekcja</w:t>
      </w:r>
      <w:r w:rsidR="00A97E78" w:rsidRPr="00DF45F7">
        <w:rPr>
          <w:rFonts w:asciiTheme="minorHAnsi" w:hAnsiTheme="minorHAnsi"/>
          <w:color w:val="000000" w:themeColor="text1"/>
        </w:rPr>
        <w:t xml:space="preserve"> i Ocena Końcowa</w:t>
      </w:r>
      <w:r w:rsidRPr="00DF45F7">
        <w:rPr>
          <w:rFonts w:asciiTheme="minorHAnsi" w:hAnsiTheme="minorHAnsi"/>
          <w:color w:val="000000" w:themeColor="text1"/>
        </w:rPr>
        <w:t xml:space="preserve"> </w:t>
      </w:r>
      <w:r w:rsidR="00092C64">
        <w:rPr>
          <w:rFonts w:asciiTheme="minorHAnsi" w:hAnsiTheme="minorHAnsi"/>
          <w:color w:val="000000" w:themeColor="text1"/>
        </w:rPr>
        <w:t xml:space="preserve">Prac B+R </w:t>
      </w:r>
      <w:r w:rsidR="00A97E78" w:rsidRPr="00DF45F7">
        <w:rPr>
          <w:rFonts w:asciiTheme="minorHAnsi" w:hAnsiTheme="minorHAnsi"/>
          <w:color w:val="000000" w:themeColor="text1"/>
        </w:rPr>
        <w:t xml:space="preserve">są dokonywane </w:t>
      </w:r>
      <w:r w:rsidRPr="00DF45F7">
        <w:rPr>
          <w:rFonts w:asciiTheme="minorHAnsi" w:hAnsiTheme="minorHAnsi"/>
          <w:color w:val="000000" w:themeColor="text1"/>
        </w:rPr>
        <w:t xml:space="preserve">na szczegółowych zasadach i z uwzględnieniem </w:t>
      </w:r>
      <w:r w:rsidR="669DF4EA" w:rsidRPr="00DF45F7">
        <w:rPr>
          <w:rFonts w:asciiTheme="minorHAnsi" w:hAnsiTheme="minorHAnsi"/>
          <w:color w:val="000000" w:themeColor="text1"/>
        </w:rPr>
        <w:t>Wymagań</w:t>
      </w:r>
      <w:r w:rsidR="004F78A5" w:rsidRPr="00DF45F7">
        <w:rPr>
          <w:rFonts w:asciiTheme="minorHAnsi" w:hAnsiTheme="minorHAnsi"/>
          <w:color w:val="000000" w:themeColor="text1"/>
        </w:rPr>
        <w:t xml:space="preserve"> określonych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8A5" w:rsidRPr="00DF45F7">
        <w:rPr>
          <w:rFonts w:asciiTheme="minorHAnsi" w:hAnsiTheme="minorHAnsi"/>
          <w:color w:val="000000" w:themeColor="text1"/>
        </w:rPr>
        <w:t xml:space="preserve"> nr 1 do Regulaminu</w:t>
      </w:r>
      <w:r w:rsidR="00FB5628" w:rsidRPr="00DF45F7">
        <w:rPr>
          <w:rFonts w:asciiTheme="minorHAnsi" w:hAnsiTheme="minorHAnsi"/>
          <w:color w:val="000000" w:themeColor="text1"/>
        </w:rPr>
        <w:t>, zasad określonych w Załączniku nr 4</w:t>
      </w:r>
      <w:r w:rsidR="004F78A5" w:rsidRPr="00DF45F7">
        <w:rPr>
          <w:rFonts w:asciiTheme="minorHAnsi" w:hAnsiTheme="minorHAnsi"/>
          <w:color w:val="000000" w:themeColor="text1"/>
        </w:rPr>
        <w:t xml:space="preserve"> </w:t>
      </w:r>
      <w:r w:rsidR="00FB5628" w:rsidRPr="00DF45F7">
        <w:rPr>
          <w:rFonts w:asciiTheme="minorHAnsi" w:hAnsiTheme="minorHAnsi"/>
          <w:color w:val="000000" w:themeColor="text1"/>
        </w:rPr>
        <w:t xml:space="preserve">do Regulaminu </w:t>
      </w:r>
      <w:r w:rsidR="004F78A5" w:rsidRPr="00DF45F7">
        <w:rPr>
          <w:rFonts w:asciiTheme="minorHAnsi" w:hAnsiTheme="minorHAnsi"/>
          <w:color w:val="000000" w:themeColor="text1"/>
        </w:rPr>
        <w:t xml:space="preserve">oraz zasad oceny i </w:t>
      </w:r>
      <w:r w:rsidRPr="00DF45F7">
        <w:rPr>
          <w:rFonts w:asciiTheme="minorHAnsi" w:hAnsiTheme="minorHAnsi"/>
          <w:color w:val="000000" w:themeColor="text1"/>
        </w:rPr>
        <w:t xml:space="preserve">Kryteriów określonych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4F78A5" w:rsidRPr="00DF45F7">
        <w:rPr>
          <w:rFonts w:asciiTheme="minorHAnsi" w:hAnsiTheme="minorHAnsi"/>
          <w:color w:val="000000" w:themeColor="text1"/>
        </w:rPr>
        <w:t xml:space="preserve">5 </w:t>
      </w:r>
      <w:r w:rsidRPr="00DF45F7">
        <w:rPr>
          <w:rFonts w:asciiTheme="minorHAnsi" w:hAnsiTheme="minorHAnsi"/>
          <w:color w:val="000000" w:themeColor="text1"/>
        </w:rPr>
        <w:t>do Regulaminu.</w:t>
      </w:r>
    </w:p>
    <w:p w14:paraId="0479C93F" w14:textId="3AB2FEBA" w:rsidR="00661FE0" w:rsidRPr="00DF45F7" w:rsidRDefault="00661FE0" w:rsidP="00B11AA8">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oceny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i przygotowania Listy </w:t>
      </w:r>
      <w:r w:rsidR="001F4D70" w:rsidRPr="00DF45F7">
        <w:rPr>
          <w:rFonts w:asciiTheme="minorHAnsi" w:hAnsiTheme="minorHAnsi"/>
          <w:color w:val="000000" w:themeColor="text1"/>
        </w:rPr>
        <w:t>Rankingowej</w:t>
      </w:r>
      <w:r w:rsidR="00E5567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xml:space="preserve">, w ramach </w:t>
      </w:r>
      <w:r w:rsidR="0031392B" w:rsidRPr="00DF45F7">
        <w:rPr>
          <w:rFonts w:asciiTheme="minorHAnsi" w:hAnsiTheme="minorHAnsi"/>
          <w:color w:val="000000" w:themeColor="text1"/>
        </w:rPr>
        <w:t>każde</w:t>
      </w:r>
      <w:r w:rsidR="00BE0789" w:rsidRPr="00DF45F7">
        <w:rPr>
          <w:rFonts w:asciiTheme="minorHAnsi" w:hAnsiTheme="minorHAnsi"/>
          <w:color w:val="000000" w:themeColor="text1"/>
        </w:rPr>
        <w:t>go</w:t>
      </w:r>
      <w:r w:rsidR="0031392B" w:rsidRPr="00DF45F7">
        <w:rPr>
          <w:rFonts w:asciiTheme="minorHAnsi" w:hAnsiTheme="minorHAnsi"/>
          <w:color w:val="000000" w:themeColor="text1"/>
        </w:rPr>
        <w:t xml:space="preserve"> </w:t>
      </w:r>
      <w:r w:rsidR="00BE0789" w:rsidRPr="00DF45F7">
        <w:rPr>
          <w:rFonts w:asciiTheme="minorHAnsi" w:hAnsiTheme="minorHAnsi"/>
          <w:color w:val="000000" w:themeColor="text1"/>
        </w:rPr>
        <w:t>Etapu</w:t>
      </w:r>
      <w:r w:rsidR="0031392B" w:rsidRPr="00DF45F7">
        <w:rPr>
          <w:rFonts w:asciiTheme="minorHAnsi" w:hAnsiTheme="minorHAnsi"/>
          <w:color w:val="000000" w:themeColor="text1"/>
        </w:rPr>
        <w:t>,</w:t>
      </w:r>
      <w:r w:rsidRPr="00DF45F7">
        <w:rPr>
          <w:rFonts w:asciiTheme="minorHAnsi" w:hAnsiTheme="minorHAnsi"/>
          <w:color w:val="000000" w:themeColor="text1"/>
        </w:rPr>
        <w:t xml:space="preserve"> </w:t>
      </w:r>
      <w:r w:rsidR="005F1553" w:rsidRPr="00DF45F7">
        <w:rPr>
          <w:rFonts w:asciiTheme="minorHAnsi" w:hAnsiTheme="minorHAnsi"/>
          <w:color w:val="000000" w:themeColor="text1"/>
        </w:rPr>
        <w:t xml:space="preserve">Zespół Oceniający </w:t>
      </w:r>
      <w:r w:rsidRPr="00DF45F7">
        <w:rPr>
          <w:rFonts w:asciiTheme="minorHAnsi" w:hAnsiTheme="minorHAnsi"/>
          <w:color w:val="000000" w:themeColor="text1"/>
        </w:rPr>
        <w:t>stosuje poniższe zasady</w:t>
      </w:r>
      <w:r w:rsidR="00C17491" w:rsidRPr="00DF45F7">
        <w:rPr>
          <w:rFonts w:asciiTheme="minorHAnsi" w:hAnsiTheme="minorHAnsi"/>
          <w:color w:val="000000" w:themeColor="text1"/>
        </w:rPr>
        <w:t xml:space="preserve"> ogólne</w:t>
      </w:r>
      <w:r w:rsidR="00BB0640" w:rsidRPr="00DF45F7">
        <w:rPr>
          <w:rFonts w:asciiTheme="minorHAnsi" w:hAnsiTheme="minorHAnsi"/>
          <w:color w:val="000000" w:themeColor="text1"/>
        </w:rPr>
        <w:t xml:space="preserve">, uszczegółowione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w:t>
      </w:r>
      <w:r w:rsidR="00FB5628" w:rsidRPr="00DF45F7">
        <w:rPr>
          <w:rFonts w:asciiTheme="minorHAnsi" w:hAnsiTheme="minorHAnsi"/>
          <w:color w:val="000000" w:themeColor="text1"/>
        </w:rPr>
        <w:t>ach nr 4 i</w:t>
      </w:r>
      <w:r w:rsidR="00BB0640" w:rsidRPr="00DF45F7">
        <w:rPr>
          <w:rFonts w:asciiTheme="minorHAnsi" w:hAnsiTheme="minorHAnsi"/>
          <w:color w:val="000000" w:themeColor="text1"/>
        </w:rPr>
        <w:t xml:space="preserve"> nr 5 do Regulaminu</w:t>
      </w:r>
      <w:r w:rsidRPr="00DF45F7">
        <w:rPr>
          <w:rFonts w:asciiTheme="minorHAnsi" w:hAnsiTheme="minorHAnsi"/>
          <w:color w:val="000000" w:themeColor="text1"/>
        </w:rPr>
        <w:t>.</w:t>
      </w:r>
    </w:p>
    <w:p w14:paraId="4F2A2D8F" w14:textId="11ED36B6" w:rsidR="00661FE0" w:rsidRPr="00DF45F7" w:rsidRDefault="005F1553" w:rsidP="00B11AA8">
      <w:pPr>
        <w:pStyle w:val="Akapitzlist"/>
        <w:numPr>
          <w:ilvl w:val="0"/>
          <w:numId w:val="30"/>
        </w:numPr>
        <w:spacing w:before="60" w:after="60"/>
        <w:ind w:left="426" w:hanging="426"/>
        <w:jc w:val="both"/>
        <w:rPr>
          <w:rFonts w:asciiTheme="minorHAnsi" w:hAnsiTheme="minorHAnsi"/>
          <w:color w:val="000000" w:themeColor="text1"/>
        </w:rPr>
      </w:pPr>
      <w:bookmarkStart w:id="220" w:name="_Ref54784681"/>
      <w:bookmarkEnd w:id="219"/>
      <w:r w:rsidRPr="00DF45F7">
        <w:rPr>
          <w:rFonts w:asciiTheme="minorHAnsi" w:hAnsiTheme="minorHAnsi"/>
          <w:color w:val="000000" w:themeColor="text1"/>
        </w:rPr>
        <w:t xml:space="preserve">Zespół Oceniający </w:t>
      </w:r>
      <w:r w:rsidR="00661FE0" w:rsidRPr="00DF45F7">
        <w:rPr>
          <w:rFonts w:asciiTheme="minorHAnsi" w:hAnsiTheme="minorHAnsi"/>
          <w:color w:val="000000" w:themeColor="text1"/>
        </w:rPr>
        <w:t xml:space="preserve">dokonuje oceny Wyników Prac </w:t>
      </w:r>
      <w:r w:rsidR="00BE0789" w:rsidRPr="00DF45F7">
        <w:rPr>
          <w:rFonts w:asciiTheme="minorHAnsi" w:hAnsiTheme="minorHAnsi"/>
          <w:color w:val="000000" w:themeColor="text1"/>
        </w:rPr>
        <w:t xml:space="preserve">Etapu </w:t>
      </w:r>
      <w:r w:rsidR="00661FE0" w:rsidRPr="00DF45F7">
        <w:rPr>
          <w:rFonts w:asciiTheme="minorHAnsi" w:hAnsiTheme="minorHAnsi"/>
          <w:color w:val="000000" w:themeColor="text1"/>
        </w:rPr>
        <w:t xml:space="preserve">Uczestników </w:t>
      </w:r>
      <w:r w:rsidR="008F52D2" w:rsidRPr="00DF45F7">
        <w:rPr>
          <w:rFonts w:asciiTheme="minorHAnsi" w:hAnsiTheme="minorHAnsi"/>
          <w:color w:val="000000" w:themeColor="text1"/>
        </w:rPr>
        <w:t>Przedsięwzięcia</w:t>
      </w:r>
      <w:r w:rsidR="00CD1854" w:rsidRPr="00DF45F7">
        <w:rPr>
          <w:rFonts w:asciiTheme="minorHAnsi" w:hAnsiTheme="minorHAnsi"/>
          <w:color w:val="000000" w:themeColor="text1"/>
        </w:rPr>
        <w:t xml:space="preserve"> </w:t>
      </w:r>
      <w:r w:rsidR="00661FE0" w:rsidRPr="00DF45F7">
        <w:rPr>
          <w:rFonts w:asciiTheme="minorHAnsi" w:hAnsiTheme="minorHAnsi"/>
          <w:color w:val="000000" w:themeColor="text1"/>
        </w:rPr>
        <w:t xml:space="preserve">w </w:t>
      </w:r>
      <w:r w:rsidR="001474AE" w:rsidRPr="00DF45F7">
        <w:rPr>
          <w:rFonts w:asciiTheme="minorHAnsi" w:hAnsiTheme="minorHAnsi"/>
          <w:color w:val="000000" w:themeColor="text1"/>
        </w:rPr>
        <w:t xml:space="preserve">ramach Selekcji </w:t>
      </w:r>
      <w:r w:rsidR="00E06102" w:rsidRPr="00DF45F7">
        <w:rPr>
          <w:rFonts w:asciiTheme="minorHAnsi" w:hAnsiTheme="minorHAnsi"/>
          <w:color w:val="000000" w:themeColor="text1"/>
        </w:rPr>
        <w:t xml:space="preserve">w </w:t>
      </w:r>
      <w:r w:rsidR="00F1322B" w:rsidRPr="00DF45F7">
        <w:rPr>
          <w:rFonts w:asciiTheme="minorHAnsi" w:hAnsiTheme="minorHAnsi"/>
          <w:color w:val="000000" w:themeColor="text1"/>
        </w:rPr>
        <w:t>czterech</w:t>
      </w:r>
      <w:r w:rsidR="00E06102" w:rsidRPr="00DF45F7">
        <w:rPr>
          <w:rFonts w:asciiTheme="minorHAnsi" w:hAnsiTheme="minorHAnsi"/>
          <w:color w:val="000000" w:themeColor="text1"/>
        </w:rPr>
        <w:t xml:space="preserve"> obszarach</w:t>
      </w:r>
      <w:r w:rsidR="00661FE0" w:rsidRPr="00DF45F7">
        <w:rPr>
          <w:rFonts w:asciiTheme="minorHAnsi" w:hAnsiTheme="minorHAnsi"/>
          <w:color w:val="000000" w:themeColor="text1"/>
        </w:rPr>
        <w:t>:</w:t>
      </w:r>
      <w:bookmarkEnd w:id="220"/>
    </w:p>
    <w:p w14:paraId="20229F38" w14:textId="7D589D3B" w:rsidR="00661FE0" w:rsidRPr="00DF45F7" w:rsidRDefault="00661FE0" w:rsidP="00B11AA8">
      <w:pPr>
        <w:pStyle w:val="Akapitzlist"/>
        <w:numPr>
          <w:ilvl w:val="0"/>
          <w:numId w:val="31"/>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pod względem formalnym, </w:t>
      </w:r>
    </w:p>
    <w:p w14:paraId="40851D3A" w14:textId="32C570E5" w:rsidR="00F1322B" w:rsidRPr="00DF45F7" w:rsidRDefault="004F78A5" w:rsidP="00B11AA8">
      <w:pPr>
        <w:pStyle w:val="Akapitzlist"/>
        <w:numPr>
          <w:ilvl w:val="0"/>
          <w:numId w:val="31"/>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ocen</w:t>
      </w:r>
      <w:r w:rsidR="00E06102" w:rsidRPr="00DF45F7">
        <w:rPr>
          <w:rFonts w:asciiTheme="minorHAnsi" w:hAnsiTheme="minorHAnsi"/>
          <w:color w:val="000000" w:themeColor="text1"/>
        </w:rPr>
        <w:t xml:space="preserve">y </w:t>
      </w:r>
      <w:r w:rsidRPr="00DF45F7">
        <w:rPr>
          <w:rFonts w:asciiTheme="minorHAnsi" w:hAnsiTheme="minorHAnsi"/>
          <w:color w:val="000000" w:themeColor="text1"/>
        </w:rPr>
        <w:t xml:space="preserve">spełnienia przez Wyniki Prac Etapu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p>
    <w:p w14:paraId="4C87167B" w14:textId="1D17766A" w:rsidR="004F78A5" w:rsidRPr="00DF45F7" w:rsidRDefault="002B3851" w:rsidP="00B11AA8">
      <w:pPr>
        <w:pStyle w:val="Akapitzlist"/>
        <w:numPr>
          <w:ilvl w:val="0"/>
          <w:numId w:val="31"/>
        </w:numPr>
        <w:spacing w:before="60" w:after="60"/>
        <w:ind w:left="851"/>
        <w:jc w:val="both"/>
        <w:rPr>
          <w:rFonts w:asciiTheme="minorHAnsi" w:hAnsiTheme="minorHAnsi"/>
          <w:color w:val="000000" w:themeColor="text1"/>
        </w:rPr>
      </w:pPr>
      <w:r>
        <w:rPr>
          <w:rFonts w:asciiTheme="minorHAnsi" w:hAnsiTheme="minorHAnsi"/>
          <w:color w:val="000000" w:themeColor="text1"/>
        </w:rPr>
        <w:t>weryfikacji</w:t>
      </w:r>
      <w:r w:rsidRPr="00DF45F7">
        <w:rPr>
          <w:rFonts w:asciiTheme="minorHAnsi" w:hAnsiTheme="minorHAnsi"/>
          <w:color w:val="000000" w:themeColor="text1"/>
        </w:rPr>
        <w:t xml:space="preserve"> </w:t>
      </w:r>
      <w:r w:rsidR="00F1322B" w:rsidRPr="00DF45F7">
        <w:rPr>
          <w:rFonts w:asciiTheme="minorHAnsi" w:hAnsiTheme="minorHAnsi"/>
          <w:color w:val="000000" w:themeColor="text1"/>
        </w:rPr>
        <w:t xml:space="preserve">Wyników Prac Etapu zgodnie z </w:t>
      </w:r>
      <w:r w:rsidR="2421E7AE" w:rsidRPr="00DF45F7">
        <w:rPr>
          <w:rFonts w:asciiTheme="minorHAnsi" w:hAnsiTheme="minorHAnsi"/>
          <w:color w:val="000000" w:themeColor="text1"/>
        </w:rPr>
        <w:t>Załączni</w:t>
      </w:r>
      <w:r w:rsidR="00F1322B" w:rsidRPr="00DF45F7">
        <w:rPr>
          <w:rFonts w:asciiTheme="minorHAnsi" w:hAnsiTheme="minorHAnsi"/>
          <w:color w:val="000000" w:themeColor="text1"/>
        </w:rPr>
        <w:t>kiem nr 4 do Regulaminu</w:t>
      </w:r>
      <w:r w:rsidR="00720E53" w:rsidRPr="00DF45F7">
        <w:rPr>
          <w:rFonts w:asciiTheme="minorHAnsi" w:hAnsiTheme="minorHAnsi"/>
          <w:color w:val="000000" w:themeColor="text1"/>
        </w:rPr>
        <w:t>,</w:t>
      </w:r>
      <w:r w:rsidR="004F78A5" w:rsidRPr="00DF45F7">
        <w:rPr>
          <w:rFonts w:asciiTheme="minorHAnsi" w:hAnsiTheme="minorHAnsi"/>
          <w:color w:val="000000" w:themeColor="text1"/>
        </w:rPr>
        <w:t xml:space="preserve"> </w:t>
      </w:r>
    </w:p>
    <w:p w14:paraId="6B42D9C5" w14:textId="4B83F65D" w:rsidR="00661FE0" w:rsidRPr="00DF45F7" w:rsidRDefault="00661FE0" w:rsidP="00B11AA8">
      <w:pPr>
        <w:pStyle w:val="Akapitzlist"/>
        <w:numPr>
          <w:ilvl w:val="0"/>
          <w:numId w:val="31"/>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pod względem merytorycznym</w:t>
      </w:r>
      <w:r w:rsidR="000D311C" w:rsidRPr="00DF45F7">
        <w:rPr>
          <w:rFonts w:asciiTheme="minorHAnsi" w:hAnsiTheme="minorHAnsi"/>
          <w:color w:val="000000" w:themeColor="text1"/>
        </w:rPr>
        <w:t xml:space="preserve"> </w:t>
      </w:r>
      <w:r w:rsidR="004F78A5" w:rsidRPr="00DF45F7">
        <w:rPr>
          <w:rFonts w:asciiTheme="minorHAnsi" w:hAnsiTheme="minorHAnsi"/>
          <w:color w:val="000000" w:themeColor="text1"/>
        </w:rPr>
        <w:t xml:space="preserve">w zakresie </w:t>
      </w:r>
      <w:r w:rsidR="669DF4EA" w:rsidRPr="00DF45F7">
        <w:rPr>
          <w:rFonts w:asciiTheme="minorHAnsi" w:hAnsiTheme="minorHAnsi"/>
          <w:color w:val="000000" w:themeColor="text1"/>
        </w:rPr>
        <w:t>Wymagań</w:t>
      </w:r>
      <w:r w:rsidR="004F78A5" w:rsidRPr="00DF45F7">
        <w:rPr>
          <w:rFonts w:asciiTheme="minorHAnsi" w:hAnsiTheme="minorHAnsi"/>
          <w:color w:val="000000" w:themeColor="text1"/>
        </w:rPr>
        <w:t xml:space="preserve"> </w:t>
      </w:r>
      <w:r w:rsidR="000D311C" w:rsidRPr="00DF45F7">
        <w:rPr>
          <w:rFonts w:asciiTheme="minorHAnsi" w:hAnsiTheme="minorHAnsi"/>
          <w:color w:val="000000" w:themeColor="text1"/>
        </w:rPr>
        <w:t>Konkursowych</w:t>
      </w:r>
      <w:r w:rsidR="00220369" w:rsidRPr="00DF45F7">
        <w:rPr>
          <w:rFonts w:asciiTheme="minorHAnsi" w:hAnsiTheme="minorHAnsi"/>
          <w:color w:val="000000" w:themeColor="text1"/>
        </w:rPr>
        <w:t xml:space="preserve"> i</w:t>
      </w:r>
      <w:r w:rsidR="004F78A5"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004F78A5" w:rsidRPr="00DF45F7">
        <w:rPr>
          <w:rFonts w:asciiTheme="minorHAnsi" w:hAnsiTheme="minorHAnsi"/>
          <w:color w:val="000000" w:themeColor="text1"/>
        </w:rPr>
        <w:t xml:space="preserve"> Jakościowych</w:t>
      </w:r>
      <w:r w:rsidRPr="00DF45F7">
        <w:rPr>
          <w:rFonts w:asciiTheme="minorHAnsi" w:hAnsiTheme="minorHAnsi"/>
          <w:color w:val="000000" w:themeColor="text1"/>
        </w:rPr>
        <w:t>.</w:t>
      </w:r>
    </w:p>
    <w:p w14:paraId="1E1004F9" w14:textId="7333D7A8" w:rsidR="008C14B4" w:rsidRPr="00DF45F7" w:rsidRDefault="008C14B4" w:rsidP="00B11AA8">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NCBR ma swobodę w zakresie ustalenia kolejności oceny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_Ref54784681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podjęcia decyzji o prowadzeniu tej oceny równolegle, zarówno w przypadku Wykonawcy jak i innych Uczestników Przedsięwzięcia.</w:t>
      </w:r>
    </w:p>
    <w:p w14:paraId="7EA93DC5" w14:textId="2328E7C7" w:rsidR="00C1619C" w:rsidRPr="00DF45F7" w:rsidRDefault="00661FE0" w:rsidP="00B11AA8">
      <w:pPr>
        <w:pStyle w:val="Akapitzlist"/>
        <w:numPr>
          <w:ilvl w:val="0"/>
          <w:numId w:val="30"/>
        </w:numPr>
        <w:spacing w:before="60" w:after="60"/>
        <w:ind w:left="426" w:hanging="426"/>
        <w:jc w:val="both"/>
        <w:rPr>
          <w:rFonts w:asciiTheme="minorHAnsi" w:hAnsiTheme="minorHAnsi"/>
          <w:color w:val="000000" w:themeColor="text1"/>
        </w:rPr>
      </w:pPr>
      <w:bookmarkStart w:id="221" w:name="_Ref511200675"/>
      <w:bookmarkStart w:id="222" w:name="_Ref496524722"/>
      <w:r w:rsidRPr="00DF45F7">
        <w:rPr>
          <w:rFonts w:asciiTheme="minorHAnsi" w:hAnsiTheme="minorHAnsi"/>
          <w:color w:val="000000" w:themeColor="text1"/>
        </w:rPr>
        <w:lastRenderedPageBreak/>
        <w:t xml:space="preserve">Ocena formalna polega na weryfikacji, czy </w:t>
      </w:r>
      <w:r w:rsidR="00DA3717" w:rsidRPr="00DF45F7">
        <w:rPr>
          <w:rFonts w:asciiTheme="minorHAnsi" w:hAnsiTheme="minorHAnsi"/>
          <w:color w:val="000000" w:themeColor="text1"/>
        </w:rPr>
        <w:t>(</w:t>
      </w:r>
      <w:r w:rsidR="3E2DB6F2" w:rsidRPr="00DF45F7">
        <w:rPr>
          <w:rFonts w:asciiTheme="minorHAnsi" w:hAnsiTheme="minorHAnsi"/>
          <w:color w:val="000000" w:themeColor="text1"/>
        </w:rPr>
        <w:t>Wymagania</w:t>
      </w:r>
      <w:r w:rsidR="00DA3717" w:rsidRPr="00DF45F7">
        <w:rPr>
          <w:rFonts w:asciiTheme="minorHAnsi" w:hAnsiTheme="minorHAnsi"/>
          <w:color w:val="000000" w:themeColor="text1"/>
        </w:rPr>
        <w:t xml:space="preserve"> Formalne)</w:t>
      </w:r>
      <w:r w:rsidR="00C1619C" w:rsidRPr="00DF45F7">
        <w:rPr>
          <w:rFonts w:asciiTheme="minorHAnsi" w:hAnsiTheme="minorHAnsi"/>
          <w:color w:val="000000" w:themeColor="text1"/>
        </w:rPr>
        <w:t>:</w:t>
      </w:r>
      <w:bookmarkEnd w:id="221"/>
    </w:p>
    <w:p w14:paraId="3DB39B4A" w14:textId="73507603" w:rsidR="0031392B" w:rsidRPr="00DF45F7" w:rsidRDefault="00622ED9" w:rsidP="00B11AA8">
      <w:pPr>
        <w:pStyle w:val="Akapitzlist"/>
        <w:numPr>
          <w:ilvl w:val="1"/>
          <w:numId w:val="5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Wynik Prac Etapu Uczestnika Przedsięwzięcia </w:t>
      </w:r>
      <w:r w:rsidR="00C1619C" w:rsidRPr="00DF45F7">
        <w:rPr>
          <w:rFonts w:asciiTheme="minorHAnsi" w:hAnsiTheme="minorHAnsi"/>
          <w:color w:val="000000" w:themeColor="text1"/>
        </w:rPr>
        <w:t>został przekazany w terminie</w:t>
      </w:r>
      <w:r w:rsidR="001B72F0" w:rsidRPr="00DF45F7">
        <w:rPr>
          <w:rFonts w:asciiTheme="minorHAnsi" w:hAnsiTheme="minorHAnsi"/>
          <w:color w:val="000000" w:themeColor="text1"/>
        </w:rPr>
        <w:t>;</w:t>
      </w:r>
    </w:p>
    <w:p w14:paraId="2E592EF0" w14:textId="70CC3E2F" w:rsidR="00C1619C" w:rsidRPr="00DF45F7" w:rsidRDefault="00622ED9" w:rsidP="00B11AA8">
      <w:pPr>
        <w:pStyle w:val="Akapitzlist"/>
        <w:numPr>
          <w:ilvl w:val="1"/>
          <w:numId w:val="57"/>
        </w:numPr>
        <w:spacing w:before="60" w:after="60"/>
        <w:ind w:left="709"/>
        <w:jc w:val="both"/>
        <w:rPr>
          <w:rFonts w:asciiTheme="minorHAnsi" w:hAnsiTheme="minorHAnsi"/>
          <w:color w:val="000000" w:themeColor="text1"/>
        </w:rPr>
      </w:pPr>
      <w:bookmarkStart w:id="223" w:name="_Ref511202390"/>
      <w:r w:rsidRPr="00DF45F7">
        <w:rPr>
          <w:rFonts w:asciiTheme="minorHAnsi" w:hAnsiTheme="minorHAnsi"/>
          <w:color w:val="000000" w:themeColor="text1"/>
        </w:rPr>
        <w:t xml:space="preserve">Wynik Prac Etapu Uczestnika Przedsięwzięcia </w:t>
      </w:r>
      <w:r w:rsidR="0031392B" w:rsidRPr="00DF45F7">
        <w:rPr>
          <w:rFonts w:asciiTheme="minorHAnsi" w:hAnsiTheme="minorHAnsi"/>
          <w:color w:val="000000" w:themeColor="text1"/>
        </w:rPr>
        <w:t xml:space="preserve">został przekazany w formie </w:t>
      </w:r>
      <w:r w:rsidR="00A86180" w:rsidRPr="00DF45F7">
        <w:rPr>
          <w:rFonts w:asciiTheme="minorHAnsi" w:hAnsiTheme="minorHAnsi"/>
          <w:color w:val="000000" w:themeColor="text1"/>
        </w:rPr>
        <w:t xml:space="preserve">określonej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86180" w:rsidRPr="00DF45F7">
        <w:rPr>
          <w:rFonts w:asciiTheme="minorHAnsi" w:hAnsiTheme="minorHAnsi"/>
          <w:color w:val="000000" w:themeColor="text1"/>
        </w:rPr>
        <w:t xml:space="preserve"> nr 4 do Regulaminu </w:t>
      </w:r>
      <w:r w:rsidR="0031392B" w:rsidRPr="00DF45F7">
        <w:rPr>
          <w:rFonts w:asciiTheme="minorHAnsi" w:hAnsiTheme="minorHAnsi"/>
          <w:color w:val="000000" w:themeColor="text1"/>
        </w:rPr>
        <w:t xml:space="preserve">oraz w sposób </w:t>
      </w:r>
      <w:r w:rsidR="009C6DAD" w:rsidRPr="00DF45F7">
        <w:rPr>
          <w:rFonts w:asciiTheme="minorHAnsi" w:hAnsiTheme="minorHAnsi"/>
          <w:color w:val="000000" w:themeColor="text1"/>
        </w:rPr>
        <w:t>zgodn</w:t>
      </w:r>
      <w:r w:rsidR="0031392B" w:rsidRPr="00DF45F7">
        <w:rPr>
          <w:rFonts w:asciiTheme="minorHAnsi" w:hAnsiTheme="minorHAnsi"/>
          <w:color w:val="000000" w:themeColor="text1"/>
        </w:rPr>
        <w:t>y</w:t>
      </w:r>
      <w:r w:rsidR="009C6DAD" w:rsidRPr="00DF45F7">
        <w:rPr>
          <w:rFonts w:asciiTheme="minorHAnsi" w:hAnsiTheme="minorHAnsi"/>
          <w:color w:val="000000" w:themeColor="text1"/>
        </w:rPr>
        <w:t xml:space="preserve"> z Umową</w:t>
      </w:r>
      <w:r w:rsidR="001B72F0" w:rsidRPr="00DF45F7">
        <w:rPr>
          <w:rFonts w:asciiTheme="minorHAnsi" w:hAnsiTheme="minorHAnsi"/>
          <w:color w:val="000000" w:themeColor="text1"/>
        </w:rPr>
        <w:t>;</w:t>
      </w:r>
      <w:bookmarkEnd w:id="223"/>
    </w:p>
    <w:p w14:paraId="75696622" w14:textId="667A7CE5" w:rsidR="0041697A" w:rsidRPr="00DF45F7" w:rsidRDefault="00622ED9" w:rsidP="00B11AA8">
      <w:pPr>
        <w:pStyle w:val="Akapitzlist"/>
        <w:numPr>
          <w:ilvl w:val="1"/>
          <w:numId w:val="57"/>
        </w:numPr>
        <w:spacing w:before="60" w:after="60"/>
        <w:ind w:left="709"/>
        <w:jc w:val="both"/>
        <w:rPr>
          <w:rFonts w:asciiTheme="minorHAnsi" w:hAnsiTheme="minorHAnsi"/>
          <w:color w:val="000000" w:themeColor="text1"/>
        </w:rPr>
      </w:pPr>
      <w:bookmarkStart w:id="224" w:name="_Ref511202392"/>
      <w:r w:rsidRPr="00DF45F7">
        <w:rPr>
          <w:rFonts w:asciiTheme="minorHAnsi" w:hAnsiTheme="minorHAnsi"/>
          <w:color w:val="000000" w:themeColor="text1"/>
        </w:rPr>
        <w:t xml:space="preserve">Wynik Prac Etapu Uczestnika Przedsięwzięcia </w:t>
      </w:r>
      <w:r w:rsidR="00A86180" w:rsidRPr="00DF45F7">
        <w:rPr>
          <w:rFonts w:asciiTheme="minorHAnsi" w:hAnsiTheme="minorHAnsi"/>
          <w:color w:val="000000" w:themeColor="text1"/>
        </w:rPr>
        <w:t xml:space="preserve">zawiera zakres określony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86180" w:rsidRPr="00DF45F7">
        <w:rPr>
          <w:rFonts w:asciiTheme="minorHAnsi" w:hAnsiTheme="minorHAnsi"/>
          <w:color w:val="000000" w:themeColor="text1"/>
        </w:rPr>
        <w:t xml:space="preserve"> nr 4 do Regulaminu</w:t>
      </w:r>
      <w:r w:rsidR="0041697A" w:rsidRPr="00DF45F7">
        <w:rPr>
          <w:rFonts w:asciiTheme="minorHAnsi" w:hAnsiTheme="minorHAnsi"/>
          <w:color w:val="000000" w:themeColor="text1"/>
        </w:rPr>
        <w:t>;</w:t>
      </w:r>
    </w:p>
    <w:p w14:paraId="54685D04" w14:textId="023C9725" w:rsidR="00622ED9" w:rsidRPr="00DF45F7" w:rsidRDefault="00622ED9" w:rsidP="00B11AA8">
      <w:pPr>
        <w:pStyle w:val="Akapitzlist"/>
        <w:numPr>
          <w:ilvl w:val="1"/>
          <w:numId w:val="57"/>
        </w:numPr>
        <w:spacing w:before="60" w:after="60"/>
        <w:ind w:left="709"/>
        <w:jc w:val="both"/>
        <w:rPr>
          <w:rFonts w:asciiTheme="minorHAnsi" w:hAnsiTheme="minorHAnsi"/>
          <w:color w:val="000000" w:themeColor="text1"/>
        </w:rPr>
      </w:pPr>
      <w:bookmarkStart w:id="225" w:name="_Hlk59569353"/>
      <w:bookmarkStart w:id="226" w:name="_Ref59569389"/>
      <w:bookmarkStart w:id="227" w:name="_Ref59569136"/>
      <w:r w:rsidRPr="00DF45F7">
        <w:rPr>
          <w:rFonts w:asciiTheme="minorHAnsi" w:hAnsiTheme="minorHAnsi"/>
          <w:color w:val="000000" w:themeColor="text1"/>
        </w:rPr>
        <w:t xml:space="preserve">Wynik Prac Etapu Uczestnika Przedsięwzięcia </w:t>
      </w:r>
      <w:r w:rsidR="0041697A" w:rsidRPr="00DF45F7">
        <w:rPr>
          <w:rFonts w:asciiTheme="minorHAnsi" w:hAnsiTheme="minorHAnsi"/>
          <w:color w:val="000000" w:themeColor="text1"/>
        </w:rPr>
        <w:t xml:space="preserve">nie zawiera zmian Oferty w ramach jej aktualizacji, które są niedozwolone zgodnie z </w:t>
      </w:r>
      <w:bookmarkEnd w:id="225"/>
      <w:r w:rsidR="0041697A" w:rsidRPr="00DF45F7">
        <w:rPr>
          <w:rFonts w:asciiTheme="minorHAnsi" w:hAnsiTheme="minorHAnsi"/>
          <w:color w:val="000000" w:themeColor="text1"/>
        </w:rPr>
        <w:fldChar w:fldCharType="begin"/>
      </w:r>
      <w:r w:rsidR="0041697A" w:rsidRPr="00DF45F7">
        <w:rPr>
          <w:rFonts w:asciiTheme="minorHAnsi" w:hAnsiTheme="minorHAnsi"/>
          <w:color w:val="000000" w:themeColor="text1"/>
        </w:rPr>
        <w:instrText xml:space="preserve"> REF _Ref493944799 \w \h </w:instrText>
      </w:r>
      <w:r w:rsidR="0005325C" w:rsidRPr="00DF45F7">
        <w:rPr>
          <w:rFonts w:asciiTheme="minorHAnsi" w:hAnsiTheme="minorHAnsi"/>
          <w:color w:val="000000" w:themeColor="text1"/>
        </w:rPr>
        <w:instrText xml:space="preserve"> \* MERGEFORMAT </w:instrText>
      </w:r>
      <w:r w:rsidR="0041697A" w:rsidRPr="00DF45F7">
        <w:rPr>
          <w:rFonts w:asciiTheme="minorHAnsi" w:hAnsiTheme="minorHAnsi"/>
          <w:color w:val="000000" w:themeColor="text1"/>
        </w:rPr>
      </w:r>
      <w:r w:rsidR="0041697A"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41697A" w:rsidRPr="00DF45F7">
        <w:rPr>
          <w:rFonts w:asciiTheme="minorHAnsi" w:hAnsiTheme="minorHAnsi"/>
          <w:color w:val="000000" w:themeColor="text1"/>
        </w:rPr>
        <w:fldChar w:fldCharType="end"/>
      </w:r>
      <w:r w:rsidR="0041697A" w:rsidRPr="00DF45F7">
        <w:rPr>
          <w:rFonts w:asciiTheme="minorHAnsi" w:hAnsiTheme="minorHAnsi"/>
          <w:color w:val="000000" w:themeColor="text1"/>
        </w:rPr>
        <w:t xml:space="preserve"> </w:t>
      </w:r>
      <w:r w:rsidR="0041697A" w:rsidRPr="00DF45F7">
        <w:rPr>
          <w:rFonts w:asciiTheme="minorHAnsi" w:hAnsiTheme="minorHAnsi"/>
          <w:color w:val="000000" w:themeColor="text1"/>
        </w:rPr>
        <w:fldChar w:fldCharType="begin"/>
      </w:r>
      <w:r w:rsidR="0041697A" w:rsidRPr="00DF45F7">
        <w:rPr>
          <w:rFonts w:asciiTheme="minorHAnsi" w:hAnsiTheme="minorHAnsi"/>
          <w:color w:val="000000" w:themeColor="text1"/>
        </w:rPr>
        <w:instrText xml:space="preserve"> REF _Ref59569373 \w \h </w:instrText>
      </w:r>
      <w:r w:rsidR="0005325C" w:rsidRPr="00DF45F7">
        <w:rPr>
          <w:rFonts w:asciiTheme="minorHAnsi" w:hAnsiTheme="minorHAnsi"/>
          <w:color w:val="000000" w:themeColor="text1"/>
        </w:rPr>
        <w:instrText xml:space="preserve"> \* MERGEFORMAT </w:instrText>
      </w:r>
      <w:r w:rsidR="0041697A" w:rsidRPr="00DF45F7">
        <w:rPr>
          <w:rFonts w:asciiTheme="minorHAnsi" w:hAnsiTheme="minorHAnsi"/>
          <w:color w:val="000000" w:themeColor="text1"/>
        </w:rPr>
      </w:r>
      <w:r w:rsidR="0041697A"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41697A"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2E6A8AD9" w14:textId="6440D5AC" w:rsidR="00661FE0" w:rsidRPr="00DF45F7" w:rsidRDefault="00622ED9" w:rsidP="00B11AA8">
      <w:pPr>
        <w:pStyle w:val="Akapitzlist"/>
        <w:numPr>
          <w:ilvl w:val="1"/>
          <w:numId w:val="57"/>
        </w:numPr>
        <w:spacing w:before="60" w:after="60"/>
        <w:ind w:left="709"/>
        <w:jc w:val="both"/>
        <w:rPr>
          <w:rFonts w:asciiTheme="minorHAnsi" w:hAnsiTheme="minorHAnsi"/>
          <w:color w:val="000000" w:themeColor="text1"/>
        </w:rPr>
      </w:pPr>
      <w:bookmarkStart w:id="228" w:name="_Ref69147671"/>
      <w:r w:rsidRPr="00DF45F7">
        <w:rPr>
          <w:rFonts w:asciiTheme="minorHAnsi" w:hAnsiTheme="minorHAnsi"/>
          <w:color w:val="000000" w:themeColor="text1"/>
        </w:rPr>
        <w:t xml:space="preserve">Uczestnik Przedsięwzięcia przekazał NCBR umowę z Użytkownikiem wskazaną w </w:t>
      </w:r>
      <w:r w:rsidR="0083617C" w:rsidRPr="00DF45F7">
        <w:rPr>
          <w:rFonts w:asciiTheme="minorHAnsi" w:hAnsiTheme="minorHAnsi"/>
          <w:color w:val="000000" w:themeColor="text1"/>
        </w:rPr>
        <w:fldChar w:fldCharType="begin"/>
      </w:r>
      <w:r w:rsidR="0083617C" w:rsidRPr="00DF45F7">
        <w:rPr>
          <w:rFonts w:asciiTheme="minorHAnsi" w:hAnsiTheme="minorHAnsi"/>
          <w:color w:val="000000" w:themeColor="text1"/>
        </w:rPr>
        <w:instrText xml:space="preserve"> REF _Ref69066346 \n \h </w:instrText>
      </w:r>
      <w:r w:rsidR="00DF45F7">
        <w:rPr>
          <w:rFonts w:asciiTheme="minorHAnsi" w:hAnsiTheme="minorHAnsi"/>
          <w:color w:val="000000" w:themeColor="text1"/>
        </w:rPr>
        <w:instrText xml:space="preserve"> \* MERGEFORMAT </w:instrText>
      </w:r>
      <w:r w:rsidR="0083617C" w:rsidRPr="00DF45F7">
        <w:rPr>
          <w:rFonts w:asciiTheme="minorHAnsi" w:hAnsiTheme="minorHAnsi"/>
          <w:color w:val="000000" w:themeColor="text1"/>
        </w:rPr>
      </w:r>
      <w:r w:rsidR="0083617C" w:rsidRPr="00DF45F7">
        <w:rPr>
          <w:rFonts w:asciiTheme="minorHAnsi" w:hAnsiTheme="minorHAnsi"/>
          <w:color w:val="000000" w:themeColor="text1"/>
        </w:rPr>
        <w:fldChar w:fldCharType="separate"/>
      </w:r>
      <w:r w:rsidR="004921E9">
        <w:rPr>
          <w:rFonts w:asciiTheme="minorHAnsi" w:hAnsiTheme="minorHAnsi"/>
          <w:color w:val="000000" w:themeColor="text1"/>
        </w:rPr>
        <w:t>ART. 16</w:t>
      </w:r>
      <w:r w:rsidR="0083617C" w:rsidRPr="00DF45F7">
        <w:rPr>
          <w:rFonts w:asciiTheme="minorHAnsi" w:hAnsiTheme="minorHAnsi"/>
          <w:color w:val="000000" w:themeColor="text1"/>
        </w:rPr>
        <w:fldChar w:fldCharType="end"/>
      </w:r>
      <w:r w:rsidR="0083617C" w:rsidRPr="00DF45F7">
        <w:rPr>
          <w:rFonts w:asciiTheme="minorHAnsi" w:hAnsiTheme="minorHAnsi"/>
          <w:color w:val="000000" w:themeColor="text1"/>
        </w:rPr>
        <w:t xml:space="preserve"> </w:t>
      </w:r>
      <w:r w:rsidR="0083617C" w:rsidRPr="00DF45F7">
        <w:rPr>
          <w:rFonts w:asciiTheme="minorHAnsi" w:hAnsiTheme="minorHAnsi"/>
          <w:color w:val="000000" w:themeColor="text1"/>
        </w:rPr>
        <w:fldChar w:fldCharType="begin"/>
      </w:r>
      <w:r w:rsidR="0083617C" w:rsidRPr="00DF45F7">
        <w:rPr>
          <w:rFonts w:asciiTheme="minorHAnsi" w:hAnsiTheme="minorHAnsi"/>
          <w:color w:val="000000" w:themeColor="text1"/>
        </w:rPr>
        <w:instrText xml:space="preserve"> REF _Ref69065727 \n \h </w:instrText>
      </w:r>
      <w:r w:rsidR="00DF45F7">
        <w:rPr>
          <w:rFonts w:asciiTheme="minorHAnsi" w:hAnsiTheme="minorHAnsi"/>
          <w:color w:val="000000" w:themeColor="text1"/>
        </w:rPr>
        <w:instrText xml:space="preserve"> \* MERGEFORMAT </w:instrText>
      </w:r>
      <w:r w:rsidR="0083617C" w:rsidRPr="00DF45F7">
        <w:rPr>
          <w:rFonts w:asciiTheme="minorHAnsi" w:hAnsiTheme="minorHAnsi"/>
          <w:color w:val="000000" w:themeColor="text1"/>
        </w:rPr>
      </w:r>
      <w:r w:rsidR="0083617C"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83617C" w:rsidRPr="00DF45F7">
        <w:rPr>
          <w:rFonts w:asciiTheme="minorHAnsi" w:hAnsiTheme="minorHAnsi"/>
          <w:color w:val="000000" w:themeColor="text1"/>
        </w:rPr>
        <w:fldChar w:fldCharType="end"/>
      </w:r>
      <w:r w:rsidR="0083617C" w:rsidRPr="00DF45F7">
        <w:rPr>
          <w:rFonts w:asciiTheme="minorHAnsi" w:hAnsiTheme="minorHAnsi"/>
          <w:color w:val="000000" w:themeColor="text1"/>
        </w:rPr>
        <w:t xml:space="preserve"> pkt </w:t>
      </w:r>
      <w:r w:rsidR="0083617C" w:rsidRPr="00DF45F7">
        <w:rPr>
          <w:rFonts w:asciiTheme="minorHAnsi" w:hAnsiTheme="minorHAnsi"/>
          <w:color w:val="000000" w:themeColor="text1"/>
        </w:rPr>
        <w:fldChar w:fldCharType="begin"/>
      </w:r>
      <w:r w:rsidR="0083617C" w:rsidRPr="00DF45F7">
        <w:rPr>
          <w:rFonts w:asciiTheme="minorHAnsi" w:hAnsiTheme="minorHAnsi"/>
          <w:color w:val="000000" w:themeColor="text1"/>
        </w:rPr>
        <w:instrText xml:space="preserve"> REF _Ref69065729 \n \h </w:instrText>
      </w:r>
      <w:r w:rsidR="00DF45F7">
        <w:rPr>
          <w:rFonts w:asciiTheme="minorHAnsi" w:hAnsiTheme="minorHAnsi"/>
          <w:color w:val="000000" w:themeColor="text1"/>
        </w:rPr>
        <w:instrText xml:space="preserve"> \* MERGEFORMAT </w:instrText>
      </w:r>
      <w:r w:rsidR="0083617C" w:rsidRPr="00DF45F7">
        <w:rPr>
          <w:rFonts w:asciiTheme="minorHAnsi" w:hAnsiTheme="minorHAnsi"/>
          <w:color w:val="000000" w:themeColor="text1"/>
        </w:rPr>
      </w:r>
      <w:r w:rsidR="0083617C"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83617C" w:rsidRPr="00DF45F7">
        <w:rPr>
          <w:rFonts w:asciiTheme="minorHAnsi" w:hAnsiTheme="minorHAnsi"/>
          <w:color w:val="000000" w:themeColor="text1"/>
        </w:rPr>
        <w:fldChar w:fldCharType="end"/>
      </w:r>
      <w:r w:rsidR="0029019C">
        <w:rPr>
          <w:rFonts w:asciiTheme="minorHAnsi" w:hAnsiTheme="minorHAnsi"/>
          <w:color w:val="000000" w:themeColor="text1"/>
        </w:rPr>
        <w:t>, jeśli taka umowa jest przez Umowę wymagana</w:t>
      </w:r>
      <w:r w:rsidR="00C1619C" w:rsidRPr="00DF45F7">
        <w:rPr>
          <w:rFonts w:asciiTheme="minorHAnsi" w:hAnsiTheme="minorHAnsi"/>
          <w:color w:val="000000" w:themeColor="text1"/>
        </w:rPr>
        <w:t>.</w:t>
      </w:r>
      <w:bookmarkEnd w:id="226"/>
      <w:bookmarkEnd w:id="227"/>
      <w:bookmarkEnd w:id="228"/>
      <w:r w:rsidR="00661FE0" w:rsidRPr="00DF45F7">
        <w:rPr>
          <w:rFonts w:asciiTheme="minorHAnsi" w:hAnsiTheme="minorHAnsi"/>
          <w:color w:val="000000" w:themeColor="text1"/>
        </w:rPr>
        <w:t xml:space="preserve"> </w:t>
      </w:r>
      <w:bookmarkEnd w:id="224"/>
    </w:p>
    <w:p w14:paraId="485D829E" w14:textId="77777777" w:rsidR="004B30DD" w:rsidRPr="00DF45F7" w:rsidRDefault="004B30DD" w:rsidP="00B11AA8">
      <w:pPr>
        <w:pStyle w:val="Akapitzlist"/>
        <w:numPr>
          <w:ilvl w:val="0"/>
          <w:numId w:val="30"/>
        </w:numPr>
        <w:spacing w:before="60" w:after="60"/>
        <w:ind w:left="426" w:hanging="426"/>
        <w:jc w:val="both"/>
        <w:rPr>
          <w:rFonts w:asciiTheme="minorHAnsi" w:hAnsiTheme="minorHAnsi"/>
          <w:color w:val="000000" w:themeColor="text1"/>
        </w:rPr>
      </w:pPr>
      <w:bookmarkStart w:id="229" w:name="_Ref511202742"/>
      <w:r w:rsidRPr="00DF45F7">
        <w:rPr>
          <w:rFonts w:asciiTheme="minorHAnsi" w:hAnsiTheme="minorHAnsi"/>
          <w:color w:val="000000" w:themeColor="text1"/>
        </w:rPr>
        <w:t xml:space="preserve">Przy ocenie formalnej Wyników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Zespół Oceniający może korzystać z pomocy pracowników </w:t>
      </w:r>
      <w:r w:rsidR="00D932E4" w:rsidRPr="00DF45F7">
        <w:rPr>
          <w:rFonts w:asciiTheme="minorHAnsi" w:hAnsiTheme="minorHAnsi"/>
          <w:color w:val="000000" w:themeColor="text1"/>
        </w:rPr>
        <w:t xml:space="preserve">i współpracowników </w:t>
      </w:r>
      <w:r w:rsidRPr="00DF45F7">
        <w:rPr>
          <w:rFonts w:asciiTheme="minorHAnsi" w:hAnsiTheme="minorHAnsi"/>
          <w:color w:val="000000" w:themeColor="text1"/>
        </w:rPr>
        <w:t>NCBR.</w:t>
      </w:r>
    </w:p>
    <w:p w14:paraId="4668D4CB" w14:textId="09248FA8" w:rsidR="00AB4FC4" w:rsidRPr="00DF45F7" w:rsidRDefault="00AB4FC4" w:rsidP="00B11AA8">
      <w:pPr>
        <w:pStyle w:val="Akapitzlist"/>
        <w:numPr>
          <w:ilvl w:val="0"/>
          <w:numId w:val="30"/>
        </w:numPr>
        <w:spacing w:before="60" w:after="60"/>
        <w:ind w:left="426" w:hanging="426"/>
        <w:jc w:val="both"/>
        <w:rPr>
          <w:rFonts w:asciiTheme="minorHAnsi" w:hAnsiTheme="minorHAnsi"/>
          <w:color w:val="000000" w:themeColor="text1"/>
        </w:rPr>
      </w:pPr>
      <w:bookmarkStart w:id="230" w:name="_Ref511658431"/>
      <w:r w:rsidRPr="00DF45F7">
        <w:rPr>
          <w:rFonts w:asciiTheme="minorHAnsi" w:hAnsiTheme="minorHAnsi"/>
          <w:color w:val="000000" w:themeColor="text1"/>
        </w:rPr>
        <w:t xml:space="preserve">W razie stwierdzenia braków w zakresie </w:t>
      </w:r>
      <w:r w:rsidR="0031392B" w:rsidRPr="00DF45F7">
        <w:rPr>
          <w:rFonts w:asciiTheme="minorHAnsi" w:hAnsiTheme="minorHAnsi"/>
          <w:color w:val="000000" w:themeColor="text1"/>
        </w:rPr>
        <w:t xml:space="preserve">warunków formalnych w Wynikach Prac </w:t>
      </w:r>
      <w:r w:rsidR="00BE0789" w:rsidRPr="00DF45F7">
        <w:rPr>
          <w:rFonts w:asciiTheme="minorHAnsi" w:hAnsiTheme="minorHAnsi"/>
          <w:color w:val="000000" w:themeColor="text1"/>
        </w:rPr>
        <w:t>Etapu</w:t>
      </w:r>
      <w:r w:rsidR="00CA1A04">
        <w:rPr>
          <w:rFonts w:asciiTheme="minorHAnsi" w:hAnsiTheme="minorHAnsi"/>
          <w:color w:val="000000" w:themeColor="text1"/>
        </w:rPr>
        <w:t xml:space="preserve"> </w:t>
      </w:r>
      <w:r w:rsidR="004B30DD" w:rsidRPr="00DF45F7">
        <w:rPr>
          <w:rFonts w:asciiTheme="minorHAnsi" w:hAnsiTheme="minorHAnsi"/>
          <w:color w:val="000000" w:themeColor="text1"/>
        </w:rPr>
        <w:t>w zakresie wskazanym w</w:t>
      </w:r>
      <w:r w:rsidR="000D311C" w:rsidRPr="00DF45F7">
        <w:rPr>
          <w:rFonts w:asciiTheme="minorHAnsi" w:hAnsiTheme="minorHAnsi"/>
          <w:color w:val="000000" w:themeColor="text1"/>
        </w:rPr>
        <w:t xml:space="preserve"> </w:t>
      </w:r>
      <w:r w:rsidR="000D311C" w:rsidRPr="00DF45F7">
        <w:rPr>
          <w:rFonts w:asciiTheme="minorHAnsi" w:hAnsiTheme="minorHAnsi"/>
          <w:color w:val="000000" w:themeColor="text1"/>
        </w:rPr>
        <w:fldChar w:fldCharType="begin"/>
      </w:r>
      <w:r w:rsidR="000D311C" w:rsidRPr="00DF45F7">
        <w:rPr>
          <w:rFonts w:asciiTheme="minorHAnsi" w:hAnsiTheme="minorHAnsi"/>
          <w:color w:val="000000" w:themeColor="text1"/>
        </w:rPr>
        <w:instrText xml:space="preserve"> REF _Ref511200675 \r \h </w:instrText>
      </w:r>
      <w:r w:rsidR="00862665" w:rsidRPr="00DF45F7">
        <w:rPr>
          <w:rFonts w:asciiTheme="minorHAnsi" w:hAnsiTheme="minorHAnsi"/>
          <w:color w:val="000000" w:themeColor="text1"/>
        </w:rPr>
        <w:instrText xml:space="preserve"> \* MERGEFORMAT </w:instrText>
      </w:r>
      <w:r w:rsidR="000D311C" w:rsidRPr="00DF45F7">
        <w:rPr>
          <w:rFonts w:asciiTheme="minorHAnsi" w:hAnsiTheme="minorHAnsi"/>
          <w:color w:val="000000" w:themeColor="text1"/>
        </w:rPr>
      </w:r>
      <w:r w:rsidR="000D311C"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0D311C" w:rsidRPr="00DF45F7">
        <w:rPr>
          <w:rFonts w:asciiTheme="minorHAnsi" w:hAnsiTheme="minorHAnsi"/>
          <w:color w:val="000000" w:themeColor="text1"/>
        </w:rPr>
        <w:fldChar w:fldCharType="end"/>
      </w:r>
      <w:r w:rsidR="000D311C" w:rsidRPr="00DF45F7">
        <w:rPr>
          <w:rFonts w:asciiTheme="minorHAnsi" w:hAnsiTheme="minorHAnsi"/>
          <w:color w:val="000000" w:themeColor="text1"/>
        </w:rPr>
        <w:t xml:space="preserve"> </w:t>
      </w:r>
      <w:r w:rsidR="004B30DD" w:rsidRPr="00DF45F7">
        <w:rPr>
          <w:rFonts w:asciiTheme="minorHAnsi" w:hAnsiTheme="minorHAnsi"/>
          <w:color w:val="000000" w:themeColor="text1"/>
        </w:rPr>
        <w:t xml:space="preserve">pkt </w:t>
      </w:r>
      <w:r w:rsidR="004B30DD" w:rsidRPr="00DF45F7">
        <w:rPr>
          <w:rFonts w:asciiTheme="minorHAnsi" w:hAnsiTheme="minorHAnsi"/>
          <w:color w:val="000000" w:themeColor="text1"/>
        </w:rPr>
        <w:fldChar w:fldCharType="begin"/>
      </w:r>
      <w:r w:rsidR="004B30DD" w:rsidRPr="00DF45F7">
        <w:rPr>
          <w:rFonts w:asciiTheme="minorHAnsi" w:hAnsiTheme="minorHAnsi"/>
          <w:color w:val="000000" w:themeColor="text1"/>
        </w:rPr>
        <w:instrText xml:space="preserve"> REF _Ref511202390 \n \h </w:instrText>
      </w:r>
      <w:r w:rsidR="006713B6" w:rsidRPr="00DF45F7">
        <w:rPr>
          <w:rFonts w:asciiTheme="minorHAnsi" w:hAnsiTheme="minorHAnsi"/>
          <w:color w:val="000000" w:themeColor="text1"/>
        </w:rPr>
        <w:instrText xml:space="preserve"> \* MERGEFORMAT </w:instrText>
      </w:r>
      <w:r w:rsidR="004B30DD" w:rsidRPr="00DF45F7">
        <w:rPr>
          <w:rFonts w:asciiTheme="minorHAnsi" w:hAnsiTheme="minorHAnsi"/>
          <w:color w:val="000000" w:themeColor="text1"/>
        </w:rPr>
      </w:r>
      <w:r w:rsidR="004B30DD"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4B30DD" w:rsidRPr="00DF45F7">
        <w:rPr>
          <w:rFonts w:asciiTheme="minorHAnsi" w:hAnsiTheme="minorHAnsi"/>
          <w:color w:val="000000" w:themeColor="text1"/>
        </w:rPr>
        <w:fldChar w:fldCharType="end"/>
      </w:r>
      <w:r w:rsidR="004B30DD" w:rsidRPr="00DF45F7">
        <w:rPr>
          <w:rFonts w:asciiTheme="minorHAnsi" w:hAnsiTheme="minorHAnsi"/>
          <w:color w:val="000000" w:themeColor="text1"/>
        </w:rPr>
        <w:t xml:space="preserve"> lub </w:t>
      </w:r>
      <w:r w:rsidR="004B30DD" w:rsidRPr="00DF45F7">
        <w:rPr>
          <w:rFonts w:asciiTheme="minorHAnsi" w:hAnsiTheme="minorHAnsi"/>
          <w:color w:val="000000" w:themeColor="text1"/>
        </w:rPr>
        <w:fldChar w:fldCharType="begin"/>
      </w:r>
      <w:r w:rsidR="004B30DD" w:rsidRPr="00DF45F7">
        <w:rPr>
          <w:rFonts w:asciiTheme="minorHAnsi" w:hAnsiTheme="minorHAnsi"/>
          <w:color w:val="000000" w:themeColor="text1"/>
        </w:rPr>
        <w:instrText xml:space="preserve"> REF _Ref511202392 \n \h </w:instrText>
      </w:r>
      <w:r w:rsidR="006713B6" w:rsidRPr="00DF45F7">
        <w:rPr>
          <w:rFonts w:asciiTheme="minorHAnsi" w:hAnsiTheme="minorHAnsi"/>
          <w:color w:val="000000" w:themeColor="text1"/>
        </w:rPr>
        <w:instrText xml:space="preserve"> \* MERGEFORMAT </w:instrText>
      </w:r>
      <w:r w:rsidR="004B30DD" w:rsidRPr="00DF45F7">
        <w:rPr>
          <w:rFonts w:asciiTheme="minorHAnsi" w:hAnsiTheme="minorHAnsi"/>
          <w:color w:val="000000" w:themeColor="text1"/>
        </w:rPr>
      </w:r>
      <w:r w:rsidR="004B30DD"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B30DD" w:rsidRPr="00DF45F7">
        <w:rPr>
          <w:rFonts w:asciiTheme="minorHAnsi" w:hAnsiTheme="minorHAnsi"/>
          <w:color w:val="000000" w:themeColor="text1"/>
        </w:rPr>
        <w:fldChar w:fldCharType="end"/>
      </w:r>
      <w:r w:rsidR="0041697A" w:rsidRPr="00DF45F7">
        <w:rPr>
          <w:rFonts w:asciiTheme="minorHAnsi" w:hAnsiTheme="minorHAnsi"/>
          <w:color w:val="000000" w:themeColor="text1"/>
        </w:rPr>
        <w:t xml:space="preserve"> lub </w:t>
      </w:r>
      <w:r w:rsidR="0041697A" w:rsidRPr="00DF45F7">
        <w:rPr>
          <w:rFonts w:asciiTheme="minorHAnsi" w:hAnsiTheme="minorHAnsi"/>
          <w:color w:val="000000" w:themeColor="text1"/>
        </w:rPr>
        <w:fldChar w:fldCharType="begin"/>
      </w:r>
      <w:r w:rsidR="0041697A" w:rsidRPr="00DF45F7">
        <w:rPr>
          <w:rFonts w:asciiTheme="minorHAnsi" w:hAnsiTheme="minorHAnsi"/>
          <w:color w:val="000000" w:themeColor="text1"/>
        </w:rPr>
        <w:instrText xml:space="preserve"> REF _Ref59569389 \n \h </w:instrText>
      </w:r>
      <w:r w:rsidR="0005325C" w:rsidRPr="00DF45F7">
        <w:rPr>
          <w:rFonts w:asciiTheme="minorHAnsi" w:hAnsiTheme="minorHAnsi"/>
          <w:color w:val="000000" w:themeColor="text1"/>
        </w:rPr>
        <w:instrText xml:space="preserve"> \* MERGEFORMAT </w:instrText>
      </w:r>
      <w:r w:rsidR="0041697A" w:rsidRPr="00DF45F7">
        <w:rPr>
          <w:rFonts w:asciiTheme="minorHAnsi" w:hAnsiTheme="minorHAnsi"/>
          <w:color w:val="000000" w:themeColor="text1"/>
        </w:rPr>
      </w:r>
      <w:r w:rsidR="0041697A"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41697A" w:rsidRPr="00DF45F7">
        <w:rPr>
          <w:rFonts w:asciiTheme="minorHAnsi" w:hAnsiTheme="minorHAnsi"/>
          <w:color w:val="000000" w:themeColor="text1"/>
        </w:rPr>
        <w:fldChar w:fldCharType="end"/>
      </w:r>
      <w:r w:rsidR="002B3851">
        <w:rPr>
          <w:rFonts w:asciiTheme="minorHAnsi" w:hAnsiTheme="minorHAnsi"/>
          <w:color w:val="000000" w:themeColor="text1"/>
        </w:rPr>
        <w:t xml:space="preserve"> lub </w:t>
      </w:r>
      <w:r w:rsidR="002B3851">
        <w:rPr>
          <w:rFonts w:asciiTheme="minorHAnsi" w:hAnsiTheme="minorHAnsi"/>
          <w:color w:val="000000" w:themeColor="text1"/>
        </w:rPr>
        <w:fldChar w:fldCharType="begin"/>
      </w:r>
      <w:r w:rsidR="002B3851">
        <w:rPr>
          <w:rFonts w:asciiTheme="minorHAnsi" w:hAnsiTheme="minorHAnsi"/>
          <w:color w:val="000000" w:themeColor="text1"/>
        </w:rPr>
        <w:instrText xml:space="preserve"> REF _Ref69147671 \n \h </w:instrText>
      </w:r>
      <w:r w:rsidR="002B3851">
        <w:rPr>
          <w:rFonts w:asciiTheme="minorHAnsi" w:hAnsiTheme="minorHAnsi"/>
          <w:color w:val="000000" w:themeColor="text1"/>
        </w:rPr>
      </w:r>
      <w:r w:rsidR="002B3851">
        <w:rPr>
          <w:rFonts w:asciiTheme="minorHAnsi" w:hAnsiTheme="minorHAnsi"/>
          <w:color w:val="000000" w:themeColor="text1"/>
        </w:rPr>
        <w:fldChar w:fldCharType="separate"/>
      </w:r>
      <w:r w:rsidR="004921E9">
        <w:rPr>
          <w:rFonts w:asciiTheme="minorHAnsi" w:hAnsiTheme="minorHAnsi"/>
          <w:color w:val="000000" w:themeColor="text1"/>
        </w:rPr>
        <w:t>5)</w:t>
      </w:r>
      <w:r w:rsidR="002B3851">
        <w:rPr>
          <w:rFonts w:asciiTheme="minorHAnsi" w:hAnsiTheme="minorHAnsi"/>
          <w:color w:val="000000" w:themeColor="text1"/>
        </w:rPr>
        <w:fldChar w:fldCharType="end"/>
      </w:r>
      <w:r w:rsidR="004B30DD" w:rsidRPr="00DF45F7">
        <w:rPr>
          <w:rFonts w:asciiTheme="minorHAnsi" w:hAnsiTheme="minorHAnsi"/>
          <w:color w:val="000000" w:themeColor="text1"/>
        </w:rPr>
        <w:t xml:space="preserve">, </w:t>
      </w:r>
      <w:r w:rsidRPr="00DF45F7">
        <w:rPr>
          <w:rFonts w:asciiTheme="minorHAnsi" w:hAnsiTheme="minorHAnsi"/>
          <w:color w:val="000000" w:themeColor="text1"/>
        </w:rPr>
        <w:t xml:space="preserve">NCBR wzywa </w:t>
      </w:r>
      <w:r w:rsidR="0031392B" w:rsidRPr="00DF45F7">
        <w:rPr>
          <w:rFonts w:asciiTheme="minorHAnsi" w:hAnsiTheme="minorHAnsi"/>
          <w:color w:val="000000" w:themeColor="text1"/>
        </w:rPr>
        <w:t xml:space="preserve">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uzupełnienia </w:t>
      </w:r>
      <w:r w:rsidR="004B30DD" w:rsidRPr="00DF45F7">
        <w:rPr>
          <w:rFonts w:asciiTheme="minorHAnsi" w:hAnsiTheme="minorHAnsi"/>
          <w:color w:val="000000" w:themeColor="text1"/>
        </w:rPr>
        <w:t xml:space="preserve">lub poprawienia </w:t>
      </w:r>
      <w:r w:rsidR="0031392B" w:rsidRPr="00DF45F7">
        <w:rPr>
          <w:rFonts w:asciiTheme="minorHAnsi" w:hAnsiTheme="minorHAnsi"/>
          <w:color w:val="000000" w:themeColor="text1"/>
        </w:rPr>
        <w:t xml:space="preserve">Wyników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w terminie 7 dni, pod rygorem </w:t>
      </w:r>
      <w:r w:rsidR="004B30DD" w:rsidRPr="00DF45F7">
        <w:rPr>
          <w:rFonts w:asciiTheme="minorHAnsi" w:hAnsiTheme="minorHAnsi"/>
          <w:color w:val="000000" w:themeColor="text1"/>
        </w:rPr>
        <w:t>przyznania</w:t>
      </w:r>
      <w:r w:rsidRPr="00DF45F7">
        <w:rPr>
          <w:rFonts w:asciiTheme="minorHAnsi" w:hAnsiTheme="minorHAnsi"/>
          <w:color w:val="000000" w:themeColor="text1"/>
        </w:rPr>
        <w:t xml:space="preserve"> Uczestnik</w:t>
      </w:r>
      <w:r w:rsidR="004B30DD" w:rsidRPr="00DF45F7">
        <w:rPr>
          <w:rFonts w:asciiTheme="minorHAnsi" w:hAnsiTheme="minorHAnsi"/>
          <w:color w:val="000000" w:themeColor="text1"/>
        </w:rPr>
        <w:t>owi</w:t>
      </w:r>
      <w:r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004B30DD" w:rsidRPr="00DF45F7">
        <w:rPr>
          <w:rFonts w:asciiTheme="minorHAnsi" w:hAnsiTheme="minorHAnsi"/>
          <w:color w:val="000000" w:themeColor="text1"/>
        </w:rPr>
        <w:t xml:space="preserve">w ramach </w:t>
      </w:r>
      <w:r w:rsidR="00A27AEA" w:rsidRPr="00DF45F7">
        <w:rPr>
          <w:rFonts w:asciiTheme="minorHAnsi" w:hAnsiTheme="minorHAnsi"/>
          <w:color w:val="000000" w:themeColor="text1"/>
        </w:rPr>
        <w:t>oceny formalnej</w:t>
      </w:r>
      <w:r w:rsidRPr="00DF45F7">
        <w:rPr>
          <w:rFonts w:asciiTheme="minorHAnsi" w:hAnsiTheme="minorHAnsi"/>
          <w:color w:val="000000" w:themeColor="text1"/>
        </w:rPr>
        <w:t xml:space="preserve"> Wyniku Negatywnego.</w:t>
      </w:r>
      <w:bookmarkEnd w:id="229"/>
      <w:bookmarkEnd w:id="230"/>
    </w:p>
    <w:p w14:paraId="3EB85114" w14:textId="3A13C0FE" w:rsidR="004B30DD" w:rsidRPr="00DF45F7" w:rsidRDefault="004B30DD" w:rsidP="00B11AA8">
      <w:pPr>
        <w:pStyle w:val="Akapitzlist"/>
        <w:numPr>
          <w:ilvl w:val="0"/>
          <w:numId w:val="30"/>
        </w:numPr>
        <w:spacing w:before="60" w:after="60"/>
        <w:ind w:left="426" w:hanging="426"/>
        <w:jc w:val="both"/>
        <w:rPr>
          <w:rFonts w:asciiTheme="minorHAnsi" w:hAnsiTheme="minorHAnsi"/>
          <w:color w:val="000000" w:themeColor="text1"/>
        </w:rPr>
      </w:pPr>
      <w:bookmarkStart w:id="231" w:name="_Ref52732970"/>
      <w:r w:rsidRPr="00DF45F7">
        <w:rPr>
          <w:rFonts w:asciiTheme="minorHAnsi" w:hAnsiTheme="minorHAnsi"/>
          <w:color w:val="000000" w:themeColor="text1"/>
        </w:rPr>
        <w:t xml:space="preserve">Przyznanie Wyniku Negatywnego w ramach </w:t>
      </w:r>
      <w:r w:rsidR="00990D0D" w:rsidRPr="00DF45F7">
        <w:rPr>
          <w:rFonts w:asciiTheme="minorHAnsi" w:hAnsiTheme="minorHAnsi"/>
          <w:color w:val="000000" w:themeColor="text1"/>
        </w:rPr>
        <w:t xml:space="preserve">Listy Rankingowej w zakresie </w:t>
      </w:r>
      <w:r w:rsidRPr="00DF45F7">
        <w:rPr>
          <w:rFonts w:asciiTheme="minorHAnsi" w:hAnsiTheme="minorHAnsi"/>
          <w:color w:val="000000" w:themeColor="text1"/>
        </w:rPr>
        <w:t xml:space="preserve">oceny formalnej </w:t>
      </w:r>
      <w:r w:rsidR="00DE20EE" w:rsidRPr="00DF45F7">
        <w:rPr>
          <w:rFonts w:asciiTheme="minorHAnsi" w:hAnsiTheme="minorHAnsi"/>
          <w:color w:val="000000" w:themeColor="text1"/>
        </w:rPr>
        <w:t xml:space="preserve">w ramach Selekcji </w:t>
      </w:r>
      <w:r w:rsidRPr="00DF45F7">
        <w:rPr>
          <w:rFonts w:asciiTheme="minorHAnsi" w:hAnsiTheme="minorHAnsi"/>
          <w:color w:val="000000" w:themeColor="text1"/>
        </w:rPr>
        <w:t>następuje w razie:</w:t>
      </w:r>
      <w:bookmarkEnd w:id="231"/>
    </w:p>
    <w:p w14:paraId="400B443B" w14:textId="710E4F0E" w:rsidR="004B30DD" w:rsidRPr="00DF45F7" w:rsidRDefault="00DA3717" w:rsidP="00B11AA8">
      <w:pPr>
        <w:pStyle w:val="Akapitzlist"/>
        <w:numPr>
          <w:ilvl w:val="0"/>
          <w:numId w:val="6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nieprzekazania </w:t>
      </w:r>
      <w:r w:rsidR="00A823DC" w:rsidRPr="00DF45F7">
        <w:rPr>
          <w:rFonts w:asciiTheme="minorHAnsi" w:hAnsiTheme="minorHAnsi"/>
          <w:color w:val="000000" w:themeColor="text1"/>
        </w:rPr>
        <w:t xml:space="preserve">w Terminie Doręczenia Wyników Prac danego Etapu </w:t>
      </w:r>
      <w:r w:rsidRPr="00DF45F7">
        <w:rPr>
          <w:rFonts w:asciiTheme="minorHAnsi" w:hAnsiTheme="minorHAnsi"/>
          <w:color w:val="000000" w:themeColor="text1"/>
        </w:rPr>
        <w:t xml:space="preserve">albo </w:t>
      </w:r>
      <w:r w:rsidR="004B30DD" w:rsidRPr="00DF45F7">
        <w:rPr>
          <w:rFonts w:asciiTheme="minorHAnsi" w:hAnsiTheme="minorHAnsi"/>
          <w:color w:val="000000" w:themeColor="text1"/>
        </w:rPr>
        <w:t xml:space="preserve">przekazania Wyników Prac </w:t>
      </w:r>
      <w:r w:rsidR="00BE0789" w:rsidRPr="00DF45F7">
        <w:rPr>
          <w:rFonts w:asciiTheme="minorHAnsi" w:hAnsiTheme="minorHAnsi"/>
          <w:color w:val="000000" w:themeColor="text1"/>
        </w:rPr>
        <w:t xml:space="preserve">Etapu </w:t>
      </w:r>
      <w:r w:rsidR="004B30DD" w:rsidRPr="00DF45F7">
        <w:rPr>
          <w:rFonts w:asciiTheme="minorHAnsi" w:hAnsiTheme="minorHAnsi"/>
          <w:color w:val="000000" w:themeColor="text1"/>
        </w:rPr>
        <w:t xml:space="preserve">po </w:t>
      </w:r>
      <w:r w:rsidR="00A823DC" w:rsidRPr="00DF45F7">
        <w:rPr>
          <w:rFonts w:asciiTheme="minorHAnsi" w:hAnsiTheme="minorHAnsi"/>
          <w:color w:val="000000" w:themeColor="text1"/>
        </w:rPr>
        <w:t>tym terminie</w:t>
      </w:r>
      <w:r w:rsidR="00E14C5B" w:rsidRPr="00DF45F7">
        <w:rPr>
          <w:rFonts w:asciiTheme="minorHAnsi" w:hAnsiTheme="minorHAnsi"/>
          <w:color w:val="000000" w:themeColor="text1"/>
        </w:rPr>
        <w:t>,</w:t>
      </w:r>
      <w:r w:rsidR="004B30DD" w:rsidRPr="00DF45F7">
        <w:rPr>
          <w:rFonts w:asciiTheme="minorHAnsi" w:hAnsiTheme="minorHAnsi"/>
          <w:color w:val="000000" w:themeColor="text1"/>
        </w:rPr>
        <w:t xml:space="preserve"> wyznaczonym Umową</w:t>
      </w:r>
      <w:r w:rsidR="00990D0D" w:rsidRPr="00DF45F7">
        <w:rPr>
          <w:rFonts w:asciiTheme="minorHAnsi" w:hAnsiTheme="minorHAnsi"/>
          <w:color w:val="000000" w:themeColor="text1"/>
        </w:rPr>
        <w:t xml:space="preserve">, z zastrzeżeniem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990D0D" w:rsidRPr="00DF45F7">
        <w:rPr>
          <w:rFonts w:asciiTheme="minorHAnsi" w:hAnsiTheme="minorHAnsi"/>
          <w:color w:val="000000" w:themeColor="text1"/>
        </w:rPr>
        <w:fldChar w:fldCharType="end"/>
      </w:r>
      <w:r w:rsidR="004B30DD" w:rsidRPr="00DF45F7">
        <w:rPr>
          <w:rFonts w:asciiTheme="minorHAnsi" w:hAnsiTheme="minorHAnsi"/>
          <w:color w:val="000000" w:themeColor="text1"/>
        </w:rPr>
        <w:t>, lub</w:t>
      </w:r>
    </w:p>
    <w:p w14:paraId="0B456EB8" w14:textId="703E22A1" w:rsidR="004B30DD" w:rsidRPr="00DF45F7" w:rsidRDefault="004B30DD" w:rsidP="00B11AA8">
      <w:pPr>
        <w:pStyle w:val="Akapitzlist"/>
        <w:numPr>
          <w:ilvl w:val="0"/>
          <w:numId w:val="6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bezskutecznego upływu terminu na uzupełnienie lub poprawienie Wyników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zgodnie z </w:t>
      </w:r>
      <w:r w:rsidR="005E28E5" w:rsidRPr="00DF45F7">
        <w:rPr>
          <w:rFonts w:asciiTheme="minorHAnsi" w:hAnsiTheme="minorHAnsi"/>
          <w:color w:val="000000" w:themeColor="text1"/>
        </w:rPr>
        <w:fldChar w:fldCharType="begin"/>
      </w:r>
      <w:r w:rsidR="005E28E5" w:rsidRPr="00DF45F7">
        <w:rPr>
          <w:rFonts w:asciiTheme="minorHAnsi" w:hAnsiTheme="minorHAnsi"/>
          <w:color w:val="000000" w:themeColor="text1"/>
        </w:rPr>
        <w:instrText xml:space="preserve"> REF _Ref511658431 \n \h </w:instrText>
      </w:r>
      <w:r w:rsidR="006713B6" w:rsidRPr="00DF45F7">
        <w:rPr>
          <w:rFonts w:asciiTheme="minorHAnsi" w:hAnsiTheme="minorHAnsi"/>
          <w:color w:val="000000" w:themeColor="text1"/>
        </w:rPr>
        <w:instrText xml:space="preserve"> \* MERGEFORMAT </w:instrText>
      </w:r>
      <w:r w:rsidR="005E28E5" w:rsidRPr="00DF45F7">
        <w:rPr>
          <w:rFonts w:asciiTheme="minorHAnsi" w:hAnsiTheme="minorHAnsi"/>
          <w:color w:val="000000" w:themeColor="text1"/>
        </w:rPr>
      </w:r>
      <w:r w:rsidR="005E28E5" w:rsidRPr="00DF45F7">
        <w:rPr>
          <w:rFonts w:asciiTheme="minorHAnsi" w:hAnsiTheme="minorHAnsi"/>
          <w:color w:val="000000" w:themeColor="text1"/>
        </w:rPr>
        <w:fldChar w:fldCharType="separate"/>
      </w:r>
      <w:r w:rsidR="004921E9">
        <w:rPr>
          <w:rFonts w:asciiTheme="minorHAnsi" w:hAnsiTheme="minorHAnsi"/>
          <w:color w:val="000000" w:themeColor="text1"/>
        </w:rPr>
        <w:t>§7</w:t>
      </w:r>
      <w:r w:rsidR="005E28E5"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01B52FD0" w14:textId="03A9CFEC" w:rsidR="004B30DD" w:rsidRPr="00DF45F7" w:rsidRDefault="004B30DD" w:rsidP="00B11AA8">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 przypadku stwierdzenia, że Wynik</w:t>
      </w:r>
      <w:r w:rsidR="00067776" w:rsidRPr="00DF45F7">
        <w:rPr>
          <w:rFonts w:asciiTheme="minorHAnsi" w:hAnsiTheme="minorHAnsi"/>
          <w:color w:val="000000" w:themeColor="text1"/>
        </w:rPr>
        <w:t>i</w:t>
      </w:r>
      <w:r w:rsidRPr="00DF45F7">
        <w:rPr>
          <w:rFonts w:asciiTheme="minorHAnsi" w:hAnsiTheme="minorHAnsi"/>
          <w:color w:val="000000" w:themeColor="text1"/>
        </w:rPr>
        <w:t xml:space="preserve">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spełnia</w:t>
      </w:r>
      <w:r w:rsidR="00067776" w:rsidRPr="00DF45F7">
        <w:rPr>
          <w:rFonts w:asciiTheme="minorHAnsi" w:hAnsiTheme="minorHAnsi"/>
          <w:color w:val="000000" w:themeColor="text1"/>
        </w:rPr>
        <w:t>ją</w:t>
      </w:r>
      <w:r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formalne, są one </w:t>
      </w:r>
      <w:r w:rsidR="00720E53" w:rsidRPr="00DF45F7">
        <w:rPr>
          <w:rFonts w:asciiTheme="minorHAnsi" w:hAnsiTheme="minorHAnsi"/>
          <w:color w:val="000000" w:themeColor="text1"/>
        </w:rPr>
        <w:t>poddawane ocenie w pozostałym zakresie</w:t>
      </w:r>
      <w:r w:rsidRPr="00DF45F7">
        <w:rPr>
          <w:rFonts w:asciiTheme="minorHAnsi" w:hAnsiTheme="minorHAnsi"/>
          <w:color w:val="000000" w:themeColor="text1"/>
        </w:rPr>
        <w:t xml:space="preserve">. </w:t>
      </w:r>
    </w:p>
    <w:p w14:paraId="1EF7DD10" w14:textId="77777777" w:rsidR="003C00FF" w:rsidRPr="00DF45F7" w:rsidRDefault="003C00FF" w:rsidP="00B11AA8">
      <w:pPr>
        <w:pStyle w:val="Akapitzlist"/>
        <w:numPr>
          <w:ilvl w:val="0"/>
          <w:numId w:val="30"/>
        </w:numPr>
        <w:spacing w:before="60" w:after="60"/>
        <w:ind w:left="426" w:hanging="426"/>
        <w:jc w:val="both"/>
        <w:rPr>
          <w:rFonts w:asciiTheme="minorHAnsi" w:hAnsiTheme="minorHAnsi"/>
          <w:color w:val="000000" w:themeColor="text1"/>
        </w:rPr>
      </w:pPr>
      <w:bookmarkStart w:id="232" w:name="_Ref54795613"/>
      <w:r w:rsidRPr="00DF45F7">
        <w:rPr>
          <w:rFonts w:asciiTheme="minorHAnsi" w:hAnsiTheme="minorHAnsi"/>
          <w:color w:val="000000" w:themeColor="text1"/>
        </w:rPr>
        <w:t xml:space="preserve">W uzasadnionych przypadkach, gdy przekazanie Wyników Prac Etapu po Terminie Doręczenia Wyników </w:t>
      </w:r>
      <w:r w:rsidR="004E3C94" w:rsidRPr="00DF45F7">
        <w:rPr>
          <w:rFonts w:asciiTheme="minorHAnsi" w:hAnsiTheme="minorHAnsi"/>
          <w:color w:val="000000" w:themeColor="text1"/>
        </w:rPr>
        <w:t>P</w:t>
      </w:r>
      <w:r w:rsidRPr="00DF45F7">
        <w:rPr>
          <w:rFonts w:asciiTheme="minorHAnsi" w:hAnsiTheme="minorHAnsi"/>
          <w:color w:val="000000" w:themeColor="text1"/>
        </w:rPr>
        <w:t xml:space="preserve">rac danego Etapu przez danego Uczestnika Przedsięwzięcia następuje wskutek okoliczności za które </w:t>
      </w:r>
      <w:r w:rsidR="003C29D9" w:rsidRPr="00DF45F7">
        <w:rPr>
          <w:rFonts w:asciiTheme="minorHAnsi" w:hAnsiTheme="minorHAnsi"/>
          <w:color w:val="000000" w:themeColor="text1"/>
        </w:rPr>
        <w:t xml:space="preserve">Uczestnik Przedsięwzięcia </w:t>
      </w:r>
      <w:r w:rsidRPr="00DF45F7">
        <w:rPr>
          <w:rFonts w:asciiTheme="minorHAnsi" w:hAnsiTheme="minorHAnsi"/>
          <w:color w:val="000000" w:themeColor="text1"/>
        </w:rPr>
        <w:t xml:space="preserve">nie ponosi odpowiedzialności i których nie mógł racjonalnie przewidzieć, NCBR może odstąpić od przyznania </w:t>
      </w:r>
      <w:r w:rsidR="003C29D9" w:rsidRPr="00DF45F7">
        <w:rPr>
          <w:rFonts w:asciiTheme="minorHAnsi" w:hAnsiTheme="minorHAnsi"/>
          <w:color w:val="000000" w:themeColor="text1"/>
        </w:rPr>
        <w:t xml:space="preserve">mu </w:t>
      </w:r>
      <w:r w:rsidRPr="00DF45F7">
        <w:rPr>
          <w:rFonts w:asciiTheme="minorHAnsi" w:hAnsiTheme="minorHAnsi"/>
          <w:color w:val="000000" w:themeColor="text1"/>
        </w:rPr>
        <w:t xml:space="preserve">Wyniku Negatywnego w ramach oceny formalnej, </w:t>
      </w:r>
      <w:r w:rsidR="005E59D6" w:rsidRPr="00DF45F7">
        <w:rPr>
          <w:rFonts w:asciiTheme="minorHAnsi" w:hAnsiTheme="minorHAnsi"/>
          <w:color w:val="000000" w:themeColor="text1"/>
        </w:rPr>
        <w:t xml:space="preserve">chyba że zachodzą inne niż uchybienie terminowi </w:t>
      </w:r>
      <w:r w:rsidRPr="00DF45F7">
        <w:rPr>
          <w:rFonts w:asciiTheme="minorHAnsi" w:hAnsiTheme="minorHAnsi"/>
          <w:color w:val="000000" w:themeColor="text1"/>
        </w:rPr>
        <w:t>bezwzględne przyczyny do przyznania Wyniku Negatywnego zgodnie z niniejszym artykułem.</w:t>
      </w:r>
      <w:bookmarkEnd w:id="232"/>
    </w:p>
    <w:p w14:paraId="25E85F85" w14:textId="774B765E" w:rsidR="00450AAC" w:rsidRPr="00DF45F7" w:rsidRDefault="000D311C" w:rsidP="00B11AA8">
      <w:pPr>
        <w:pStyle w:val="Akapitzlist"/>
        <w:numPr>
          <w:ilvl w:val="0"/>
          <w:numId w:val="30"/>
        </w:numPr>
        <w:spacing w:before="60" w:after="60"/>
        <w:ind w:left="426" w:hanging="426"/>
        <w:jc w:val="both"/>
        <w:rPr>
          <w:rFonts w:asciiTheme="minorHAnsi" w:hAnsiTheme="minorHAnsi"/>
          <w:color w:val="000000" w:themeColor="text1"/>
        </w:rPr>
      </w:pPr>
      <w:bookmarkStart w:id="233" w:name="_Ref511203300"/>
      <w:r w:rsidRPr="00DF45F7">
        <w:rPr>
          <w:rFonts w:asciiTheme="minorHAnsi" w:hAnsiTheme="minorHAnsi"/>
          <w:color w:val="000000" w:themeColor="text1"/>
        </w:rPr>
        <w:t xml:space="preserve">Zespół Oceniający weryfikuje, czy Wyniki Prac Etapu danego Uczestnika Przedsięwzięcia spełniają </w:t>
      </w:r>
      <w:r w:rsidR="3E2DB6F2" w:rsidRPr="00DF45F7">
        <w:rPr>
          <w:rFonts w:asciiTheme="minorHAnsi" w:hAnsiTheme="minorHAnsi"/>
          <w:color w:val="000000" w:themeColor="text1"/>
        </w:rPr>
        <w:t>Wymagania</w:t>
      </w:r>
      <w:r w:rsidR="00B46833" w:rsidRPr="00DF45F7">
        <w:rPr>
          <w:rFonts w:asciiTheme="minorHAnsi" w:hAnsiTheme="minorHAnsi"/>
          <w:color w:val="000000" w:themeColor="text1"/>
        </w:rPr>
        <w:t xml:space="preserve"> </w:t>
      </w:r>
      <w:r w:rsidRPr="00DF45F7">
        <w:rPr>
          <w:rFonts w:asciiTheme="minorHAnsi" w:hAnsiTheme="minorHAnsi"/>
          <w:color w:val="000000" w:themeColor="text1"/>
        </w:rPr>
        <w:t>Obligatoryjne</w:t>
      </w:r>
      <w:r w:rsidR="00AB771E" w:rsidRPr="00DF45F7">
        <w:rPr>
          <w:rFonts w:asciiTheme="minorHAnsi" w:hAnsiTheme="minorHAnsi"/>
          <w:color w:val="000000" w:themeColor="text1"/>
        </w:rPr>
        <w:t xml:space="preserve"> i czy nie zachodzą przesłanki przyznania Wyniku Negatywnego zgodnie z </w:t>
      </w:r>
      <w:r w:rsidR="00AB771E" w:rsidRPr="00DF45F7">
        <w:rPr>
          <w:rFonts w:asciiTheme="minorHAnsi" w:hAnsiTheme="minorHAnsi"/>
          <w:color w:val="000000" w:themeColor="text1"/>
        </w:rPr>
        <w:fldChar w:fldCharType="begin"/>
      </w:r>
      <w:r w:rsidR="00AB771E"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00AB771E" w:rsidRPr="00DF45F7">
        <w:rPr>
          <w:rFonts w:asciiTheme="minorHAnsi" w:hAnsiTheme="minorHAnsi"/>
          <w:color w:val="000000" w:themeColor="text1"/>
        </w:rPr>
      </w:r>
      <w:r w:rsidR="00AB771E"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AB771E" w:rsidRPr="00DF45F7">
        <w:rPr>
          <w:rFonts w:asciiTheme="minorHAnsi" w:hAnsiTheme="minorHAnsi"/>
          <w:color w:val="000000" w:themeColor="text1"/>
        </w:rPr>
        <w:fldChar w:fldCharType="end"/>
      </w:r>
      <w:r w:rsidR="00AB771E" w:rsidRPr="00DF45F7">
        <w:rPr>
          <w:rFonts w:asciiTheme="minorHAnsi" w:hAnsiTheme="minorHAnsi"/>
          <w:color w:val="000000" w:themeColor="text1"/>
        </w:rPr>
        <w:t xml:space="preserve"> </w:t>
      </w:r>
      <w:r w:rsidR="00AB771E" w:rsidRPr="00DF45F7">
        <w:rPr>
          <w:rFonts w:asciiTheme="minorHAnsi" w:hAnsiTheme="minorHAnsi"/>
          <w:color w:val="000000" w:themeColor="text1"/>
        </w:rPr>
        <w:fldChar w:fldCharType="begin"/>
      </w:r>
      <w:r w:rsidR="00AB771E"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AB771E" w:rsidRPr="00DF45F7">
        <w:rPr>
          <w:rFonts w:asciiTheme="minorHAnsi" w:hAnsiTheme="minorHAnsi"/>
          <w:color w:val="000000" w:themeColor="text1"/>
        </w:rPr>
      </w:r>
      <w:r w:rsidR="00AB771E"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AB771E"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 przypadku oceny pozytywnej, Wynik Prac Etapu jest </w:t>
      </w:r>
      <w:r w:rsidR="00720E53" w:rsidRPr="00DF45F7">
        <w:rPr>
          <w:rFonts w:asciiTheme="minorHAnsi" w:hAnsiTheme="minorHAnsi"/>
          <w:color w:val="000000" w:themeColor="text1"/>
        </w:rPr>
        <w:t>poddawany ocenie w pozostałym zakresie</w:t>
      </w:r>
      <w:r w:rsidR="00D46527" w:rsidRPr="00DF45F7">
        <w:rPr>
          <w:rFonts w:asciiTheme="minorHAnsi" w:hAnsiTheme="minorHAnsi"/>
          <w:color w:val="000000" w:themeColor="text1"/>
        </w:rPr>
        <w:t>. W przypadku oceny negatywnej, Uczestnikowi Przedsięwzięcia przyznaje się w ramach Listy Rankingowej Wynik Negatywny.</w:t>
      </w:r>
    </w:p>
    <w:p w14:paraId="5EA53E57" w14:textId="68440733" w:rsidR="00AB4FC4" w:rsidRPr="00DF45F7" w:rsidRDefault="00893FEA" w:rsidP="00B11AA8">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t>
      </w:r>
      <w:r w:rsidR="00B370A8" w:rsidRPr="00DF45F7">
        <w:rPr>
          <w:rFonts w:asciiTheme="minorHAnsi" w:hAnsiTheme="minorHAnsi"/>
          <w:color w:val="000000" w:themeColor="text1"/>
        </w:rPr>
        <w:t xml:space="preserve">dalszej oceny merytorycznej w ramach </w:t>
      </w:r>
      <w:r w:rsidRPr="00DF45F7">
        <w:rPr>
          <w:rFonts w:asciiTheme="minorHAnsi" w:hAnsiTheme="minorHAnsi"/>
          <w:color w:val="000000" w:themeColor="text1"/>
        </w:rPr>
        <w:t>Selekcji</w:t>
      </w:r>
      <w:r w:rsidR="00BE0789" w:rsidRPr="00DF45F7">
        <w:rPr>
          <w:rFonts w:asciiTheme="minorHAnsi" w:hAnsiTheme="minorHAnsi"/>
          <w:color w:val="000000" w:themeColor="text1"/>
        </w:rPr>
        <w:t xml:space="preserve"> </w:t>
      </w:r>
      <w:r w:rsidRPr="00DF45F7">
        <w:rPr>
          <w:rFonts w:asciiTheme="minorHAnsi" w:hAnsiTheme="minorHAnsi"/>
          <w:color w:val="000000" w:themeColor="text1"/>
        </w:rPr>
        <w:t xml:space="preserve">Wyniki Prac </w:t>
      </w:r>
      <w:r w:rsidR="00D12E13"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oceniane są zgodnie z </w:t>
      </w:r>
      <w:r w:rsidR="2680243E" w:rsidRPr="00DF45F7">
        <w:rPr>
          <w:rFonts w:asciiTheme="minorHAnsi" w:hAnsiTheme="minorHAnsi"/>
          <w:color w:val="000000" w:themeColor="text1"/>
        </w:rPr>
        <w:t>Wymaganiami</w:t>
      </w:r>
      <w:r w:rsidR="00B46833" w:rsidRPr="00DF45F7">
        <w:rPr>
          <w:rFonts w:asciiTheme="minorHAnsi" w:hAnsiTheme="minorHAnsi"/>
          <w:color w:val="000000" w:themeColor="text1"/>
        </w:rPr>
        <w:t xml:space="preserve"> </w:t>
      </w:r>
      <w:r w:rsidR="00B370A8" w:rsidRPr="00DF45F7">
        <w:rPr>
          <w:rFonts w:asciiTheme="minorHAnsi" w:hAnsiTheme="minorHAnsi"/>
          <w:color w:val="000000" w:themeColor="text1"/>
        </w:rPr>
        <w:t>Konkursowymi</w:t>
      </w:r>
      <w:r w:rsidR="00CA1A04">
        <w:rPr>
          <w:rFonts w:asciiTheme="minorHAnsi" w:hAnsiTheme="minorHAnsi"/>
          <w:color w:val="000000" w:themeColor="text1"/>
        </w:rPr>
        <w:t xml:space="preserve"> i</w:t>
      </w:r>
      <w:r w:rsidR="001B77DB">
        <w:rPr>
          <w:rFonts w:asciiTheme="minorHAnsi" w:hAnsiTheme="minorHAnsi"/>
          <w:color w:val="000000" w:themeColor="text1"/>
        </w:rPr>
        <w:t xml:space="preserve"> </w:t>
      </w:r>
      <w:r w:rsidR="2680243E" w:rsidRPr="00DF45F7">
        <w:rPr>
          <w:rFonts w:asciiTheme="minorHAnsi" w:hAnsiTheme="minorHAnsi"/>
          <w:color w:val="000000" w:themeColor="text1"/>
        </w:rPr>
        <w:t>Wymaganiami</w:t>
      </w:r>
      <w:r w:rsidR="00B46833" w:rsidRPr="00DF45F7">
        <w:rPr>
          <w:rFonts w:asciiTheme="minorHAnsi" w:hAnsiTheme="minorHAnsi"/>
          <w:color w:val="000000" w:themeColor="text1"/>
        </w:rPr>
        <w:t xml:space="preserve"> Jakościowymi</w:t>
      </w:r>
      <w:r w:rsidR="00B370A8" w:rsidRPr="00DF45F7">
        <w:rPr>
          <w:rFonts w:asciiTheme="minorHAnsi" w:hAnsiTheme="minorHAnsi"/>
          <w:color w:val="000000" w:themeColor="text1"/>
        </w:rPr>
        <w:t>.</w:t>
      </w:r>
      <w:r w:rsidRPr="00DF45F7">
        <w:rPr>
          <w:rFonts w:asciiTheme="minorHAnsi" w:hAnsiTheme="minorHAnsi"/>
          <w:color w:val="000000" w:themeColor="text1"/>
        </w:rPr>
        <w:t xml:space="preserve"> </w:t>
      </w:r>
      <w:r w:rsidR="00DA580B" w:rsidRPr="00DF45F7">
        <w:rPr>
          <w:rFonts w:asciiTheme="minorHAnsi" w:hAnsiTheme="minorHAnsi"/>
          <w:color w:val="000000" w:themeColor="text1"/>
        </w:rPr>
        <w:t xml:space="preserve">Szczegółowe zasady dot. przyznawania punktów za </w:t>
      </w:r>
      <w:r w:rsidRPr="00DF45F7">
        <w:rPr>
          <w:rFonts w:asciiTheme="minorHAnsi" w:hAnsiTheme="minorHAnsi"/>
          <w:color w:val="000000" w:themeColor="text1"/>
        </w:rPr>
        <w:t xml:space="preserve">Kryteria </w:t>
      </w:r>
      <w:r w:rsidR="00E14C5B" w:rsidRPr="00DF45F7">
        <w:rPr>
          <w:rFonts w:asciiTheme="minorHAnsi" w:hAnsiTheme="minorHAnsi"/>
          <w:color w:val="000000" w:themeColor="text1"/>
        </w:rPr>
        <w:t xml:space="preserve">Selekcji </w:t>
      </w:r>
      <w:r w:rsidR="00DA580B" w:rsidRPr="00DF45F7">
        <w:rPr>
          <w:rFonts w:asciiTheme="minorHAnsi" w:hAnsiTheme="minorHAnsi"/>
          <w:color w:val="000000" w:themeColor="text1"/>
        </w:rPr>
        <w:t xml:space="preserve">zawiera </w:t>
      </w:r>
      <w:r w:rsidR="2421E7AE" w:rsidRPr="00DF45F7">
        <w:rPr>
          <w:rFonts w:asciiTheme="minorHAnsi" w:hAnsiTheme="minorHAnsi"/>
          <w:color w:val="000000" w:themeColor="text1"/>
        </w:rPr>
        <w:t>Załączni</w:t>
      </w:r>
      <w:r w:rsidR="00DA580B" w:rsidRPr="00DF45F7">
        <w:rPr>
          <w:rFonts w:asciiTheme="minorHAnsi" w:hAnsiTheme="minorHAnsi"/>
          <w:color w:val="000000" w:themeColor="text1"/>
        </w:rPr>
        <w:t xml:space="preserve">k nr </w:t>
      </w:r>
      <w:r w:rsidR="00B46833" w:rsidRPr="00DF45F7">
        <w:rPr>
          <w:rFonts w:asciiTheme="minorHAnsi" w:hAnsiTheme="minorHAnsi"/>
          <w:color w:val="000000" w:themeColor="text1"/>
        </w:rPr>
        <w:t xml:space="preserve">5 </w:t>
      </w:r>
      <w:r w:rsidR="00DA580B" w:rsidRPr="00DF45F7">
        <w:rPr>
          <w:rFonts w:asciiTheme="minorHAnsi" w:hAnsiTheme="minorHAnsi"/>
          <w:color w:val="000000" w:themeColor="text1"/>
        </w:rPr>
        <w:t>do Regulaminu.</w:t>
      </w:r>
      <w:r w:rsidR="00DA1D53" w:rsidRPr="00DF45F7">
        <w:rPr>
          <w:rFonts w:asciiTheme="minorHAnsi" w:hAnsiTheme="minorHAnsi"/>
          <w:color w:val="000000" w:themeColor="text1"/>
        </w:rPr>
        <w:t xml:space="preserve"> </w:t>
      </w:r>
      <w:r w:rsidR="00AB4FC4" w:rsidRPr="00DF45F7">
        <w:rPr>
          <w:rFonts w:asciiTheme="minorHAnsi" w:hAnsiTheme="minorHAnsi"/>
          <w:color w:val="000000" w:themeColor="text1"/>
        </w:rPr>
        <w:t xml:space="preserve">Ocena merytoryczna jest ustalana </w:t>
      </w:r>
      <w:r w:rsidR="005109B9" w:rsidRPr="00DF45F7">
        <w:rPr>
          <w:rFonts w:asciiTheme="minorHAnsi" w:hAnsiTheme="minorHAnsi"/>
          <w:color w:val="000000" w:themeColor="text1"/>
        </w:rPr>
        <w:t xml:space="preserve">przez Zespół Oceniający </w:t>
      </w:r>
      <w:r w:rsidR="00AB4FC4" w:rsidRPr="00DF45F7">
        <w:rPr>
          <w:rFonts w:asciiTheme="minorHAnsi" w:hAnsiTheme="minorHAnsi"/>
          <w:color w:val="000000" w:themeColor="text1"/>
        </w:rPr>
        <w:t xml:space="preserve">na podstawie informacji zawartych w Wynikach Prac </w:t>
      </w:r>
      <w:r w:rsidR="00CD356C" w:rsidRPr="00DF45F7">
        <w:rPr>
          <w:rFonts w:asciiTheme="minorHAnsi" w:hAnsiTheme="minorHAnsi"/>
          <w:color w:val="000000" w:themeColor="text1"/>
        </w:rPr>
        <w:t xml:space="preserve">określonych dla danego </w:t>
      </w:r>
      <w:r w:rsidR="00D12E13" w:rsidRPr="00DF45F7">
        <w:rPr>
          <w:rFonts w:asciiTheme="minorHAnsi" w:hAnsiTheme="minorHAnsi"/>
          <w:color w:val="000000" w:themeColor="text1"/>
        </w:rPr>
        <w:t>Etapu</w:t>
      </w:r>
      <w:r w:rsidR="00B370A8" w:rsidRPr="00DF45F7">
        <w:rPr>
          <w:rFonts w:asciiTheme="minorHAnsi" w:hAnsiTheme="minorHAnsi"/>
          <w:color w:val="000000" w:themeColor="text1"/>
        </w:rPr>
        <w:t xml:space="preserve">, </w:t>
      </w:r>
      <w:r w:rsidR="00CD356C" w:rsidRPr="00DF45F7">
        <w:rPr>
          <w:rFonts w:asciiTheme="minorHAnsi" w:hAnsiTheme="minorHAnsi"/>
          <w:color w:val="000000" w:themeColor="text1"/>
        </w:rPr>
        <w:t xml:space="preserve">wskazanych w </w:t>
      </w:r>
      <w:r w:rsidR="2421E7AE" w:rsidRPr="00DF45F7">
        <w:rPr>
          <w:rFonts w:asciiTheme="minorHAnsi" w:hAnsiTheme="minorHAnsi"/>
          <w:color w:val="000000" w:themeColor="text1"/>
        </w:rPr>
        <w:t>Załączni</w:t>
      </w:r>
      <w:r w:rsidR="00CD356C" w:rsidRPr="00DF45F7">
        <w:rPr>
          <w:rFonts w:asciiTheme="minorHAnsi" w:hAnsiTheme="minorHAnsi"/>
          <w:color w:val="000000" w:themeColor="text1"/>
        </w:rPr>
        <w:t xml:space="preserve">ku nr </w:t>
      </w:r>
      <w:r w:rsidR="00B46833" w:rsidRPr="00DF45F7">
        <w:rPr>
          <w:rFonts w:asciiTheme="minorHAnsi" w:hAnsiTheme="minorHAnsi"/>
          <w:color w:val="000000" w:themeColor="text1"/>
        </w:rPr>
        <w:t xml:space="preserve">4 </w:t>
      </w:r>
      <w:r w:rsidR="00CD356C" w:rsidRPr="00DF45F7">
        <w:rPr>
          <w:rFonts w:asciiTheme="minorHAnsi" w:hAnsiTheme="minorHAnsi"/>
          <w:color w:val="000000" w:themeColor="text1"/>
        </w:rPr>
        <w:t>do Regulaminu</w:t>
      </w:r>
      <w:r w:rsidR="002A5D82" w:rsidRPr="00DF45F7">
        <w:rPr>
          <w:rFonts w:asciiTheme="minorHAnsi" w:hAnsiTheme="minorHAnsi"/>
          <w:color w:val="000000" w:themeColor="text1"/>
        </w:rPr>
        <w:t xml:space="preserve"> oraz uzyskanych przez Zespół Oceniający w ramach </w:t>
      </w:r>
      <w:r w:rsidR="00BB0640" w:rsidRPr="00DF45F7">
        <w:rPr>
          <w:rFonts w:asciiTheme="minorHAnsi" w:hAnsiTheme="minorHAnsi"/>
          <w:color w:val="000000" w:themeColor="text1"/>
        </w:rPr>
        <w:t xml:space="preserve">ewentualnych </w:t>
      </w:r>
      <w:r w:rsidR="002A5D82" w:rsidRPr="00DF45F7">
        <w:rPr>
          <w:rFonts w:asciiTheme="minorHAnsi" w:hAnsiTheme="minorHAnsi"/>
          <w:color w:val="000000" w:themeColor="text1"/>
        </w:rPr>
        <w:t xml:space="preserve">spotkań z Uczestnikami </w:t>
      </w:r>
      <w:r w:rsidR="008F52D2" w:rsidRPr="00DF45F7">
        <w:rPr>
          <w:rFonts w:asciiTheme="minorHAnsi" w:hAnsiTheme="minorHAnsi"/>
          <w:color w:val="000000" w:themeColor="text1"/>
        </w:rPr>
        <w:t>Przedsięwzięcia</w:t>
      </w:r>
      <w:r w:rsidR="002A5D82" w:rsidRPr="00DF45F7">
        <w:rPr>
          <w:rFonts w:asciiTheme="minorHAnsi" w:hAnsiTheme="minorHAnsi"/>
          <w:color w:val="000000" w:themeColor="text1"/>
        </w:rPr>
        <w:t>.</w:t>
      </w:r>
      <w:r w:rsidR="00221326" w:rsidRPr="00DF45F7">
        <w:rPr>
          <w:rFonts w:asciiTheme="minorHAnsi" w:hAnsiTheme="minorHAnsi"/>
          <w:color w:val="000000" w:themeColor="text1"/>
        </w:rPr>
        <w:t xml:space="preserve"> </w:t>
      </w:r>
      <w:bookmarkStart w:id="234" w:name="_Ref511658500"/>
      <w:bookmarkEnd w:id="233"/>
      <w:bookmarkEnd w:id="234"/>
    </w:p>
    <w:p w14:paraId="5FE85BFA" w14:textId="0F851C0E" w:rsidR="00D1475C" w:rsidRPr="00DF45F7" w:rsidRDefault="00BB0640" w:rsidP="00B11AA8">
      <w:pPr>
        <w:pStyle w:val="Akapitzlist"/>
        <w:numPr>
          <w:ilvl w:val="0"/>
          <w:numId w:val="30"/>
        </w:numPr>
        <w:spacing w:before="60" w:after="60"/>
        <w:ind w:left="426" w:hanging="426"/>
        <w:jc w:val="both"/>
        <w:rPr>
          <w:rFonts w:asciiTheme="minorHAnsi" w:hAnsiTheme="minorHAnsi"/>
          <w:color w:val="000000" w:themeColor="text1"/>
        </w:rPr>
      </w:pPr>
      <w:bookmarkStart w:id="235" w:name="_Ref511205709"/>
      <w:r w:rsidRPr="00DF45F7">
        <w:rPr>
          <w:rFonts w:asciiTheme="minorHAnsi" w:hAnsiTheme="minorHAnsi"/>
          <w:color w:val="000000" w:themeColor="text1"/>
        </w:rPr>
        <w:t>NCBR</w:t>
      </w:r>
      <w:r w:rsidR="00D1475C" w:rsidRPr="00DF45F7">
        <w:rPr>
          <w:rFonts w:asciiTheme="minorHAnsi" w:hAnsiTheme="minorHAnsi"/>
          <w:color w:val="000000" w:themeColor="text1"/>
        </w:rPr>
        <w:t xml:space="preserve"> </w:t>
      </w:r>
      <w:r w:rsidR="001474AE" w:rsidRPr="00DF45F7">
        <w:rPr>
          <w:rFonts w:asciiTheme="minorHAnsi" w:hAnsiTheme="minorHAnsi"/>
          <w:color w:val="000000" w:themeColor="text1"/>
        </w:rPr>
        <w:t xml:space="preserve">przed zakończeniem oceny </w:t>
      </w:r>
      <w:r w:rsidR="00C45A98" w:rsidRPr="00DF45F7">
        <w:rPr>
          <w:rFonts w:asciiTheme="minorHAnsi" w:hAnsiTheme="minorHAnsi"/>
          <w:color w:val="000000" w:themeColor="text1"/>
        </w:rPr>
        <w:t xml:space="preserve">w ramach Selekcji </w:t>
      </w:r>
      <w:r w:rsidRPr="00DF45F7">
        <w:rPr>
          <w:rFonts w:asciiTheme="minorHAnsi" w:hAnsiTheme="minorHAnsi"/>
          <w:color w:val="000000" w:themeColor="text1"/>
        </w:rPr>
        <w:t xml:space="preserve">może wedle swojego uznania zorganizować spotkania Zespołu Oceniającego z Uczestnikami Przedsięwzięcia. W razie podjęcia przez Zespół Oceniający </w:t>
      </w:r>
      <w:r w:rsidR="00605F7D" w:rsidRPr="00DF45F7">
        <w:rPr>
          <w:rFonts w:asciiTheme="minorHAnsi" w:hAnsiTheme="minorHAnsi"/>
          <w:color w:val="000000" w:themeColor="text1"/>
        </w:rPr>
        <w:t xml:space="preserve">decyzji </w:t>
      </w:r>
      <w:r w:rsidRPr="00DF45F7">
        <w:rPr>
          <w:rFonts w:asciiTheme="minorHAnsi" w:hAnsiTheme="minorHAnsi"/>
          <w:color w:val="000000" w:themeColor="text1"/>
        </w:rPr>
        <w:t xml:space="preserve">o przeprowadzeniu spotkań, są one prowadzone </w:t>
      </w:r>
      <w:r w:rsidR="00D1475C" w:rsidRPr="00DF45F7">
        <w:rPr>
          <w:rFonts w:asciiTheme="minorHAnsi" w:hAnsiTheme="minorHAnsi"/>
          <w:color w:val="000000" w:themeColor="text1"/>
        </w:rPr>
        <w:t xml:space="preserve">z każdym Uczestnikiem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00A50D3B" w:rsidRPr="00DF45F7">
        <w:rPr>
          <w:rFonts w:asciiTheme="minorHAnsi" w:hAnsiTheme="minorHAnsi"/>
          <w:color w:val="000000" w:themeColor="text1"/>
        </w:rPr>
        <w:t>uczestniczącym w danym Etapie</w:t>
      </w:r>
      <w:r w:rsidR="00D1475C" w:rsidRPr="00DF45F7">
        <w:rPr>
          <w:rFonts w:asciiTheme="minorHAnsi" w:hAnsiTheme="minorHAnsi"/>
          <w:color w:val="000000" w:themeColor="text1"/>
        </w:rPr>
        <w:t xml:space="preserve">, w celu umożliwienia mu wyjaśnienia informacji zawartych w Wynikach Prac </w:t>
      </w:r>
      <w:r w:rsidR="00F07AAD" w:rsidRPr="00DF45F7">
        <w:rPr>
          <w:rFonts w:asciiTheme="minorHAnsi" w:hAnsiTheme="minorHAnsi"/>
          <w:color w:val="000000" w:themeColor="text1"/>
        </w:rPr>
        <w:t>Etapu</w:t>
      </w:r>
      <w:r w:rsidR="00D1475C" w:rsidRPr="00DF45F7">
        <w:rPr>
          <w:rFonts w:asciiTheme="minorHAnsi" w:hAnsiTheme="minorHAnsi"/>
          <w:color w:val="000000" w:themeColor="text1"/>
        </w:rPr>
        <w:t>, na następujących zasadach:</w:t>
      </w:r>
      <w:bookmarkEnd w:id="235"/>
    </w:p>
    <w:p w14:paraId="701D60B5" w14:textId="77777777" w:rsidR="00D1475C" w:rsidRPr="00DF45F7" w:rsidRDefault="00D1475C" w:rsidP="00B11AA8">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lastRenderedPageBreak/>
        <w:t xml:space="preserve">terminy spotkania wyznacza NCBR, za co najmniej </w:t>
      </w:r>
      <w:r w:rsidR="004D75FD" w:rsidRPr="00DF45F7">
        <w:rPr>
          <w:rFonts w:asciiTheme="minorHAnsi" w:hAnsiTheme="minorHAnsi"/>
          <w:color w:val="000000" w:themeColor="text1"/>
        </w:rPr>
        <w:t>3</w:t>
      </w:r>
      <w:r w:rsidR="00C762D5" w:rsidRPr="00DF45F7">
        <w:rPr>
          <w:rFonts w:asciiTheme="minorHAnsi" w:hAnsiTheme="minorHAnsi"/>
          <w:color w:val="000000" w:themeColor="text1"/>
        </w:rPr>
        <w:t>-</w:t>
      </w:r>
      <w:r w:rsidRPr="00DF45F7">
        <w:rPr>
          <w:rFonts w:asciiTheme="minorHAnsi" w:hAnsiTheme="minorHAnsi"/>
          <w:color w:val="000000" w:themeColor="text1"/>
        </w:rPr>
        <w:t xml:space="preserve">dniowym zawiadomieniem przekazanym Uczestnikowi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formie elektronicznej. Doręczenie zawiadomienia uznaje się za skuteczne z chwilą wysłania go na adres wskazany 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Umowie. Na uzasadnioną prośbę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Zespół Oceniający może przełożyć termin spotkania, nie więcej jednak niż o </w:t>
      </w:r>
      <w:r w:rsidR="004D75FD" w:rsidRPr="00DF45F7">
        <w:rPr>
          <w:rFonts w:asciiTheme="minorHAnsi" w:hAnsiTheme="minorHAnsi"/>
          <w:color w:val="000000" w:themeColor="text1"/>
        </w:rPr>
        <w:t>5</w:t>
      </w:r>
      <w:r w:rsidR="00AD51BE" w:rsidRPr="00DF45F7">
        <w:rPr>
          <w:rFonts w:asciiTheme="minorHAnsi" w:hAnsiTheme="minorHAnsi"/>
          <w:color w:val="000000" w:themeColor="text1"/>
        </w:rPr>
        <w:t xml:space="preserve"> </w:t>
      </w:r>
      <w:r w:rsidRPr="00DF45F7">
        <w:rPr>
          <w:rFonts w:asciiTheme="minorHAnsi" w:hAnsiTheme="minorHAnsi"/>
          <w:color w:val="000000" w:themeColor="text1"/>
        </w:rPr>
        <w:t>dni</w:t>
      </w:r>
      <w:r w:rsidR="001B72F0" w:rsidRPr="00DF45F7">
        <w:rPr>
          <w:rFonts w:asciiTheme="minorHAnsi" w:hAnsiTheme="minorHAnsi"/>
          <w:color w:val="000000" w:themeColor="text1"/>
        </w:rPr>
        <w:t>;</w:t>
      </w:r>
    </w:p>
    <w:p w14:paraId="3213E642" w14:textId="2313F535" w:rsidR="00D1475C" w:rsidRPr="00DF45F7" w:rsidRDefault="00D1475C" w:rsidP="00B11AA8">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posiedzenie jest niejawne, przy czym w prezentacji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mogą wziąć udział jego przedstawiciele, pracownicy i współpracownicy</w:t>
      </w:r>
      <w:r w:rsidR="0029620F" w:rsidRPr="00DF45F7">
        <w:rPr>
          <w:rFonts w:asciiTheme="minorHAnsi" w:hAnsiTheme="minorHAnsi"/>
          <w:color w:val="000000" w:themeColor="text1"/>
        </w:rPr>
        <w:t xml:space="preserve">, wskazani pisemnie przez Uczestnika </w:t>
      </w:r>
      <w:r w:rsidR="008F52D2" w:rsidRPr="00DF45F7">
        <w:rPr>
          <w:rFonts w:asciiTheme="minorHAnsi" w:hAnsiTheme="minorHAnsi"/>
          <w:color w:val="000000" w:themeColor="text1"/>
        </w:rPr>
        <w:t>Przedsięwzięcia</w:t>
      </w:r>
      <w:r w:rsidR="0029620F" w:rsidRPr="00DF45F7">
        <w:rPr>
          <w:rFonts w:asciiTheme="minorHAnsi" w:hAnsiTheme="minorHAnsi"/>
          <w:color w:val="000000" w:themeColor="text1"/>
        </w:rPr>
        <w:t xml:space="preserve"> przed spotkaniem, przy czym liczba osób wskazanych przez Uczestnika </w:t>
      </w:r>
      <w:r w:rsidR="008F52D2" w:rsidRPr="00DF45F7">
        <w:rPr>
          <w:rFonts w:asciiTheme="minorHAnsi" w:hAnsiTheme="minorHAnsi"/>
          <w:color w:val="000000" w:themeColor="text1"/>
        </w:rPr>
        <w:t>Przedsięwzięcia</w:t>
      </w:r>
      <w:r w:rsidR="0029620F" w:rsidRPr="00DF45F7">
        <w:rPr>
          <w:rFonts w:asciiTheme="minorHAnsi" w:hAnsiTheme="minorHAnsi"/>
          <w:color w:val="000000" w:themeColor="text1"/>
        </w:rPr>
        <w:t xml:space="preserve"> nie może być większa niż pięć osób. W spotkaniu mogą uczestniczyć również</w:t>
      </w:r>
      <w:r w:rsidRPr="00DF45F7">
        <w:rPr>
          <w:rFonts w:asciiTheme="minorHAnsi" w:hAnsiTheme="minorHAnsi"/>
          <w:color w:val="000000" w:themeColor="text1"/>
        </w:rPr>
        <w:t xml:space="preserve"> inne osoby, </w:t>
      </w:r>
      <w:r w:rsidR="0029620F" w:rsidRPr="00DF45F7">
        <w:rPr>
          <w:rFonts w:asciiTheme="minorHAnsi" w:hAnsiTheme="minorHAnsi"/>
          <w:color w:val="000000" w:themeColor="text1"/>
        </w:rPr>
        <w:t>wskazane przez NCBR, pod warunkiem zobowiązania ich do zachowania poufności</w:t>
      </w:r>
      <w:r w:rsidR="004B30DD" w:rsidRPr="00DF45F7">
        <w:rPr>
          <w:rFonts w:asciiTheme="minorHAnsi" w:hAnsiTheme="minorHAnsi"/>
          <w:color w:val="000000" w:themeColor="text1"/>
        </w:rPr>
        <w:t xml:space="preserve">. </w:t>
      </w:r>
      <w:bookmarkStart w:id="236" w:name="_Hlk511203405"/>
      <w:r w:rsidR="004B30DD" w:rsidRPr="00DF45F7">
        <w:rPr>
          <w:rFonts w:asciiTheme="minorHAnsi" w:hAnsiTheme="minorHAnsi"/>
          <w:color w:val="000000" w:themeColor="text1"/>
        </w:rPr>
        <w:t xml:space="preserve">Uczestnik </w:t>
      </w:r>
      <w:r w:rsidR="008F52D2" w:rsidRPr="00DF45F7">
        <w:rPr>
          <w:rFonts w:asciiTheme="minorHAnsi" w:hAnsiTheme="minorHAnsi"/>
          <w:color w:val="000000" w:themeColor="text1"/>
        </w:rPr>
        <w:t>Przedsięwzięcia</w:t>
      </w:r>
      <w:r w:rsidR="004B30DD" w:rsidRPr="00DF45F7">
        <w:rPr>
          <w:rFonts w:asciiTheme="minorHAnsi" w:hAnsiTheme="minorHAnsi"/>
          <w:color w:val="000000" w:themeColor="text1"/>
        </w:rPr>
        <w:t xml:space="preserve"> jest uprawniony do zastrzeżenia informacji przedstawianych w ramach prezentacji i dyskusji</w:t>
      </w:r>
      <w:r w:rsidR="00A1595E" w:rsidRPr="00DF45F7">
        <w:rPr>
          <w:rFonts w:asciiTheme="minorHAnsi" w:hAnsiTheme="minorHAnsi"/>
          <w:color w:val="000000" w:themeColor="text1"/>
        </w:rPr>
        <w:t xml:space="preserve"> jako tajemnicy przedsiębiorstwa</w:t>
      </w:r>
      <w:r w:rsidR="004B30DD" w:rsidRPr="00DF45F7">
        <w:rPr>
          <w:rFonts w:asciiTheme="minorHAnsi" w:hAnsiTheme="minorHAnsi"/>
          <w:color w:val="000000" w:themeColor="text1"/>
        </w:rPr>
        <w:t>, na podstawie uzasadnionego wniosku zgłoszonego do protokołu wraz ze wskazaniem informacji podlegających zastrzeżeniu</w:t>
      </w:r>
      <w:r w:rsidR="001B72F0" w:rsidRPr="00DF45F7">
        <w:rPr>
          <w:rFonts w:asciiTheme="minorHAnsi" w:hAnsiTheme="minorHAnsi"/>
          <w:color w:val="000000" w:themeColor="text1"/>
        </w:rPr>
        <w:t>;</w:t>
      </w:r>
      <w:bookmarkEnd w:id="236"/>
    </w:p>
    <w:p w14:paraId="4FB2B696" w14:textId="328D8C3F" w:rsidR="00BB0640" w:rsidRPr="00DF45F7" w:rsidRDefault="00BB0640" w:rsidP="00B11AA8">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spotkanie jest prowadzone</w:t>
      </w:r>
      <w:r w:rsidR="00E01F83" w:rsidRPr="00DF45F7">
        <w:rPr>
          <w:rFonts w:asciiTheme="minorHAnsi" w:hAnsiTheme="minorHAnsi"/>
          <w:color w:val="000000" w:themeColor="text1"/>
        </w:rPr>
        <w:t>, w tym w zakresie udzielania i odbierania głosu,</w:t>
      </w:r>
      <w:r w:rsidRPr="00DF45F7">
        <w:rPr>
          <w:rFonts w:asciiTheme="minorHAnsi" w:hAnsiTheme="minorHAnsi"/>
          <w:color w:val="000000" w:themeColor="text1"/>
        </w:rPr>
        <w:t xml:space="preserve"> przez wyznaczonego przez NCBR członka Zespołu Oceniającego;</w:t>
      </w:r>
    </w:p>
    <w:p w14:paraId="40753809" w14:textId="7DA04EFC" w:rsidR="00D1475C" w:rsidRPr="00DF45F7" w:rsidRDefault="00D1475C" w:rsidP="00B11AA8">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spotkanie składa się z dwóch części: prezentacji Wyników Prac </w:t>
      </w:r>
      <w:r w:rsidR="00F07AAD"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oraz dyskusji z udziałem Zespołu Oceniającego</w:t>
      </w:r>
      <w:r w:rsidR="003B65E5" w:rsidRPr="00DF45F7">
        <w:rPr>
          <w:rFonts w:asciiTheme="minorHAnsi" w:hAnsiTheme="minorHAnsi"/>
          <w:color w:val="000000" w:themeColor="text1"/>
        </w:rPr>
        <w:t xml:space="preserve">. Spotkanie i dyskusja odbywają się w języku polskim, przy czym Zespół Oceniający jest uprawniony do podjęcia decyzji o prowadzeniu </w:t>
      </w:r>
      <w:r w:rsidR="001031A1" w:rsidRPr="00DF45F7">
        <w:rPr>
          <w:rFonts w:asciiTheme="minorHAnsi" w:hAnsiTheme="minorHAnsi"/>
          <w:color w:val="000000" w:themeColor="text1"/>
        </w:rPr>
        <w:t xml:space="preserve">części lub całości </w:t>
      </w:r>
      <w:r w:rsidR="003B65E5" w:rsidRPr="00DF45F7">
        <w:rPr>
          <w:rFonts w:asciiTheme="minorHAnsi" w:hAnsiTheme="minorHAnsi"/>
          <w:color w:val="000000" w:themeColor="text1"/>
        </w:rPr>
        <w:t>spotkania w języku angielskim</w:t>
      </w:r>
      <w:r w:rsidR="001B72F0" w:rsidRPr="00DF45F7">
        <w:rPr>
          <w:rFonts w:asciiTheme="minorHAnsi" w:hAnsiTheme="minorHAnsi"/>
          <w:color w:val="000000" w:themeColor="text1"/>
        </w:rPr>
        <w:t>;</w:t>
      </w:r>
    </w:p>
    <w:p w14:paraId="6BF384BD" w14:textId="40336906" w:rsidR="00D1475C" w:rsidRPr="00DF45F7" w:rsidRDefault="00D1475C" w:rsidP="00B11AA8">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w ramach prezentacji Uczestnik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wyjaśnia informacje zawarte w Wynikach Prac </w:t>
      </w:r>
      <w:r w:rsidR="00F07AAD" w:rsidRPr="00DF45F7">
        <w:rPr>
          <w:rFonts w:asciiTheme="minorHAnsi" w:hAnsiTheme="minorHAnsi"/>
          <w:color w:val="000000" w:themeColor="text1"/>
        </w:rPr>
        <w:t>Etapu</w:t>
      </w:r>
      <w:r w:rsidR="00A23B0A" w:rsidRPr="00DF45F7">
        <w:rPr>
          <w:rFonts w:asciiTheme="minorHAnsi" w:hAnsiTheme="minorHAnsi"/>
          <w:color w:val="000000" w:themeColor="text1"/>
        </w:rPr>
        <w:t xml:space="preserve"> oraz przedstawia poczynione postępy i </w:t>
      </w:r>
      <w:r w:rsidR="005552E3" w:rsidRPr="00DF45F7">
        <w:rPr>
          <w:rFonts w:asciiTheme="minorHAnsi" w:hAnsiTheme="minorHAnsi"/>
          <w:color w:val="000000" w:themeColor="text1"/>
        </w:rPr>
        <w:t>ulepszenia</w:t>
      </w:r>
      <w:r w:rsidR="00A23B0A" w:rsidRPr="00DF45F7">
        <w:rPr>
          <w:rFonts w:asciiTheme="minorHAnsi" w:hAnsiTheme="minorHAnsi"/>
          <w:color w:val="000000" w:themeColor="text1"/>
        </w:rPr>
        <w:t xml:space="preserve"> w stosunku do przyjętych założeń</w:t>
      </w:r>
      <w:r w:rsidRPr="00DF45F7">
        <w:rPr>
          <w:rFonts w:asciiTheme="minorHAnsi" w:hAnsiTheme="minorHAnsi"/>
          <w:color w:val="000000" w:themeColor="text1"/>
        </w:rPr>
        <w:t xml:space="preserve">. Po przedstawieniu 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wyjaśnień, Zespół Oceniający może przeprowadzić dyskusję z Uczestnikiem </w:t>
      </w:r>
      <w:r w:rsidR="008F52D2" w:rsidRPr="00DF45F7">
        <w:rPr>
          <w:rFonts w:asciiTheme="minorHAnsi" w:hAnsiTheme="minorHAnsi"/>
          <w:color w:val="000000" w:themeColor="text1"/>
        </w:rPr>
        <w:t>Przedsięwzięcia</w:t>
      </w:r>
      <w:r w:rsidR="001B72F0" w:rsidRPr="00DF45F7">
        <w:rPr>
          <w:rFonts w:asciiTheme="minorHAnsi" w:hAnsiTheme="minorHAnsi"/>
          <w:color w:val="000000" w:themeColor="text1"/>
        </w:rPr>
        <w:t>;</w:t>
      </w:r>
    </w:p>
    <w:p w14:paraId="78382DD5" w14:textId="77777777" w:rsidR="00905A98" w:rsidRPr="00DF45F7" w:rsidRDefault="00D1475C" w:rsidP="00B11AA8">
      <w:pPr>
        <w:pStyle w:val="Akapitzlist"/>
        <w:numPr>
          <w:ilvl w:val="1"/>
          <w:numId w:val="56"/>
        </w:numPr>
        <w:spacing w:before="60" w:after="60"/>
        <w:ind w:left="709"/>
        <w:jc w:val="both"/>
        <w:rPr>
          <w:rFonts w:asciiTheme="minorHAnsi" w:hAnsiTheme="minorHAnsi"/>
          <w:color w:val="000000" w:themeColor="text1"/>
        </w:rPr>
      </w:pPr>
      <w:bookmarkStart w:id="237" w:name="_Ref511205711"/>
      <w:r w:rsidRPr="00DF45F7">
        <w:rPr>
          <w:rFonts w:asciiTheme="minorHAnsi" w:hAnsiTheme="minorHAnsi"/>
          <w:color w:val="000000" w:themeColor="text1"/>
        </w:rPr>
        <w:t xml:space="preserve">z zastrzeżeniem zdania kolejnego, Zespół Oceniający w trakcie spotkania z Uczestnikiem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może </w:t>
      </w:r>
      <w:r w:rsidR="004B30DD" w:rsidRPr="00DF45F7">
        <w:rPr>
          <w:rFonts w:asciiTheme="minorHAnsi" w:hAnsiTheme="minorHAnsi"/>
          <w:color w:val="000000" w:themeColor="text1"/>
        </w:rPr>
        <w:t>wskazywać</w:t>
      </w:r>
      <w:r w:rsidRPr="00DF45F7">
        <w:rPr>
          <w:rFonts w:asciiTheme="minorHAnsi" w:hAnsiTheme="minorHAnsi"/>
          <w:color w:val="000000" w:themeColor="text1"/>
        </w:rPr>
        <w:t xml:space="preserve"> Uczestnikowi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zagadnienia</w:t>
      </w:r>
      <w:r w:rsidR="00905A98" w:rsidRPr="00DF45F7">
        <w:rPr>
          <w:rFonts w:asciiTheme="minorHAnsi" w:hAnsiTheme="minorHAnsi"/>
          <w:color w:val="000000" w:themeColor="text1"/>
        </w:rPr>
        <w:t>, które:</w:t>
      </w:r>
      <w:bookmarkEnd w:id="237"/>
    </w:p>
    <w:p w14:paraId="1E43493B" w14:textId="77777777" w:rsidR="00905A98" w:rsidRPr="00DF45F7" w:rsidRDefault="00905A98" w:rsidP="00B11AA8">
      <w:pPr>
        <w:pStyle w:val="Akapitzlist"/>
        <w:numPr>
          <w:ilvl w:val="2"/>
          <w:numId w:val="56"/>
        </w:numPr>
        <w:spacing w:before="60" w:after="60"/>
        <w:ind w:left="1134" w:hanging="425"/>
        <w:jc w:val="both"/>
        <w:rPr>
          <w:rFonts w:asciiTheme="minorHAnsi" w:hAnsiTheme="minorHAnsi"/>
          <w:color w:val="000000" w:themeColor="text1"/>
        </w:rPr>
      </w:pPr>
      <w:bookmarkStart w:id="238" w:name="_Ref511205739"/>
      <w:r w:rsidRPr="00DF45F7">
        <w:rPr>
          <w:rFonts w:asciiTheme="minorHAnsi" w:hAnsiTheme="minorHAnsi"/>
          <w:color w:val="000000" w:themeColor="text1"/>
        </w:rPr>
        <w:t xml:space="preserve">muszą być przez niego wyjaśnione lub uzupełnione ze względu na niekompletność informacji, lub </w:t>
      </w:r>
      <w:bookmarkEnd w:id="238"/>
    </w:p>
    <w:p w14:paraId="165D11DC" w14:textId="77777777" w:rsidR="00905A98" w:rsidRPr="00DF45F7" w:rsidRDefault="00905A98" w:rsidP="00B11AA8">
      <w:pPr>
        <w:pStyle w:val="Akapitzlist"/>
        <w:numPr>
          <w:ilvl w:val="2"/>
          <w:numId w:val="56"/>
        </w:numPr>
        <w:spacing w:before="60" w:after="60"/>
        <w:ind w:left="1134" w:hanging="425"/>
        <w:jc w:val="both"/>
        <w:rPr>
          <w:rFonts w:asciiTheme="minorHAnsi" w:hAnsiTheme="minorHAnsi"/>
          <w:color w:val="000000" w:themeColor="text1"/>
        </w:rPr>
      </w:pPr>
      <w:bookmarkStart w:id="239" w:name="_Ref511205820"/>
      <w:r w:rsidRPr="00DF45F7">
        <w:rPr>
          <w:rFonts w:asciiTheme="minorHAnsi" w:hAnsiTheme="minorHAnsi"/>
          <w:color w:val="000000" w:themeColor="text1"/>
        </w:rPr>
        <w:t xml:space="preserve">mogą być 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00004A59" w:rsidRPr="00DF45F7">
        <w:rPr>
          <w:rFonts w:asciiTheme="minorHAnsi" w:hAnsiTheme="minorHAnsi"/>
          <w:color w:val="000000" w:themeColor="text1"/>
        </w:rPr>
        <w:t xml:space="preserve">ewentualnie </w:t>
      </w:r>
      <w:r w:rsidRPr="00DF45F7">
        <w:rPr>
          <w:rFonts w:asciiTheme="minorHAnsi" w:hAnsiTheme="minorHAnsi"/>
          <w:color w:val="000000" w:themeColor="text1"/>
        </w:rPr>
        <w:t>ulepszone</w:t>
      </w:r>
      <w:r w:rsidR="00004A59" w:rsidRPr="00DF45F7">
        <w:rPr>
          <w:rFonts w:asciiTheme="minorHAnsi" w:hAnsiTheme="minorHAnsi"/>
          <w:color w:val="000000" w:themeColor="text1"/>
        </w:rPr>
        <w:t xml:space="preserve"> na dalszych Etapach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przy czym przekazywane przez Zespół Oceniający uwagi lub sugestie nie mogą zawierać informacji zastrzeżonych przez innych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jako informacje stanowiące tajemnicę przedsiębiorstwa innego Uczestnika </w:t>
      </w:r>
      <w:bookmarkEnd w:id="239"/>
      <w:r w:rsidR="008F52D2" w:rsidRPr="00DF45F7">
        <w:rPr>
          <w:rFonts w:asciiTheme="minorHAnsi" w:hAnsiTheme="minorHAnsi"/>
          <w:color w:val="000000" w:themeColor="text1"/>
        </w:rPr>
        <w:t>Przedsięwzięcia</w:t>
      </w:r>
      <w:r w:rsidR="001B72F0" w:rsidRPr="00DF45F7">
        <w:rPr>
          <w:rFonts w:asciiTheme="minorHAnsi" w:hAnsiTheme="minorHAnsi"/>
          <w:color w:val="000000" w:themeColor="text1"/>
        </w:rPr>
        <w:t>;</w:t>
      </w:r>
    </w:p>
    <w:p w14:paraId="0B82EBF5" w14:textId="77777777" w:rsidR="00D1475C" w:rsidRPr="00DF45F7" w:rsidRDefault="00D1475C" w:rsidP="00B11AA8">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w przypadku niestawiennictwa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wyznaczonym terminie nie wyznacza się dodatkowego terminu spotkania, zaś ocena merytoryczna </w:t>
      </w:r>
      <w:r w:rsidR="004B30DD" w:rsidRPr="00DF45F7">
        <w:rPr>
          <w:rFonts w:asciiTheme="minorHAnsi" w:hAnsiTheme="minorHAnsi"/>
          <w:color w:val="000000" w:themeColor="text1"/>
        </w:rPr>
        <w:t>Wyniku</w:t>
      </w:r>
      <w:r w:rsidRPr="00DF45F7">
        <w:rPr>
          <w:rFonts w:asciiTheme="minorHAnsi" w:hAnsiTheme="minorHAnsi"/>
          <w:color w:val="000000" w:themeColor="text1"/>
        </w:rPr>
        <w:t xml:space="preserve"> Prac </w:t>
      </w:r>
      <w:r w:rsidR="00F07AAD" w:rsidRPr="00DF45F7">
        <w:rPr>
          <w:rFonts w:asciiTheme="minorHAnsi" w:hAnsiTheme="minorHAnsi"/>
          <w:color w:val="000000" w:themeColor="text1"/>
        </w:rPr>
        <w:t xml:space="preserve">Etapu </w:t>
      </w:r>
      <w:r w:rsidRPr="00DF45F7">
        <w:rPr>
          <w:rFonts w:asciiTheme="minorHAnsi" w:hAnsiTheme="minorHAnsi"/>
          <w:color w:val="000000" w:themeColor="text1"/>
        </w:rPr>
        <w:t>jest dokonywana wyłącznie na podstawie jego treści</w:t>
      </w:r>
      <w:r w:rsidR="001B72F0" w:rsidRPr="00DF45F7">
        <w:rPr>
          <w:rFonts w:asciiTheme="minorHAnsi" w:hAnsiTheme="minorHAnsi"/>
          <w:color w:val="000000" w:themeColor="text1"/>
        </w:rPr>
        <w:t>;</w:t>
      </w:r>
    </w:p>
    <w:p w14:paraId="38A2D0F9" w14:textId="77777777" w:rsidR="00421D3E" w:rsidRPr="00DF45F7" w:rsidRDefault="00421D3E" w:rsidP="00B11AA8">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NCBR </w:t>
      </w:r>
      <w:r w:rsidR="00677666" w:rsidRPr="00DF45F7">
        <w:rPr>
          <w:rFonts w:asciiTheme="minorHAnsi" w:hAnsiTheme="minorHAnsi"/>
          <w:color w:val="000000" w:themeColor="text1"/>
        </w:rPr>
        <w:t>jest uprawnion</w:t>
      </w:r>
      <w:r w:rsidR="00A25A3E" w:rsidRPr="00DF45F7">
        <w:rPr>
          <w:rFonts w:asciiTheme="minorHAnsi" w:hAnsiTheme="minorHAnsi"/>
          <w:color w:val="000000" w:themeColor="text1"/>
        </w:rPr>
        <w:t>e</w:t>
      </w:r>
      <w:r w:rsidRPr="00DF45F7">
        <w:rPr>
          <w:rFonts w:asciiTheme="minorHAnsi" w:hAnsiTheme="minorHAnsi"/>
          <w:color w:val="000000" w:themeColor="text1"/>
        </w:rPr>
        <w:t xml:space="preserve"> do nagrywania spotkania</w:t>
      </w:r>
      <w:r w:rsidR="00DA1D53" w:rsidRPr="00DF45F7">
        <w:rPr>
          <w:rFonts w:asciiTheme="minorHAnsi" w:hAnsiTheme="minorHAnsi"/>
          <w:color w:val="000000" w:themeColor="text1"/>
        </w:rPr>
        <w:t xml:space="preserve"> w formie rejestracji obrazu i dźwięku wyłącznie dla celów dowodowych i administracyjnych oraz związanych z obsługą Przedsięwzięcia</w:t>
      </w:r>
      <w:r w:rsidRPr="00DF45F7">
        <w:rPr>
          <w:rFonts w:asciiTheme="minorHAnsi" w:hAnsiTheme="minorHAnsi"/>
          <w:color w:val="000000" w:themeColor="text1"/>
        </w:rPr>
        <w:t>.</w:t>
      </w:r>
    </w:p>
    <w:bookmarkEnd w:id="222"/>
    <w:p w14:paraId="5937B86C" w14:textId="268FA544" w:rsidR="002A2605" w:rsidRPr="00DF45F7" w:rsidRDefault="002A2605" w:rsidP="00B11AA8">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Ocena Końcowa </w:t>
      </w:r>
      <w:r w:rsidR="00092C64">
        <w:rPr>
          <w:rFonts w:asciiTheme="minorHAnsi" w:hAnsiTheme="minorHAnsi"/>
          <w:color w:val="000000" w:themeColor="text1"/>
        </w:rPr>
        <w:t xml:space="preserve">Prac B+R </w:t>
      </w:r>
      <w:r w:rsidRPr="00DF45F7">
        <w:rPr>
          <w:rFonts w:asciiTheme="minorHAnsi" w:hAnsiTheme="minorHAnsi"/>
          <w:color w:val="000000" w:themeColor="text1"/>
        </w:rPr>
        <w:t>polega na:</w:t>
      </w:r>
    </w:p>
    <w:p w14:paraId="79E5241A" w14:textId="4E601C9F" w:rsidR="0073376E" w:rsidRPr="00DF45F7" w:rsidRDefault="002A2605" w:rsidP="00B11AA8">
      <w:pPr>
        <w:pStyle w:val="Akapitzlist"/>
        <w:numPr>
          <w:ilvl w:val="1"/>
          <w:numId w:val="30"/>
        </w:numPr>
        <w:spacing w:before="60" w:after="60"/>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formalnej Wyniku Prac Etapu II, do której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_Ref511200675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_Ref52732970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stosuje się odpowiednio,</w:t>
      </w:r>
    </w:p>
    <w:p w14:paraId="589C554A" w14:textId="1ED94921" w:rsidR="0073376E" w:rsidRPr="00DF45F7" w:rsidRDefault="0073376E" w:rsidP="00B11AA8">
      <w:pPr>
        <w:pStyle w:val="Akapitzlist"/>
        <w:numPr>
          <w:ilvl w:val="1"/>
          <w:numId w:val="30"/>
        </w:numPr>
        <w:spacing w:before="60" w:after="60"/>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czy Wynik Prac Etapu II spełnia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w:t>
      </w:r>
    </w:p>
    <w:p w14:paraId="66EFE4EB" w14:textId="585201DB" w:rsidR="006D2C7B" w:rsidRPr="00DF45F7" w:rsidRDefault="006D2C7B" w:rsidP="00B11AA8">
      <w:pPr>
        <w:pStyle w:val="Akapitzlist"/>
        <w:numPr>
          <w:ilvl w:val="1"/>
          <w:numId w:val="30"/>
        </w:numPr>
        <w:spacing w:before="60" w:after="60"/>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czy nie zachodzą przesłanki przyznania Wyniku Negatywnego zgodnie 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67FF6A03" w14:textId="355E97A3" w:rsidR="002A2605" w:rsidRPr="00DF45F7" w:rsidRDefault="002A2605" w:rsidP="00B11AA8">
      <w:pPr>
        <w:pStyle w:val="Akapitzlist"/>
        <w:numPr>
          <w:ilvl w:val="1"/>
          <w:numId w:val="30"/>
        </w:numPr>
        <w:spacing w:before="60" w:after="60"/>
        <w:ind w:left="709" w:hanging="425"/>
        <w:jc w:val="both"/>
        <w:rPr>
          <w:rFonts w:asciiTheme="minorHAnsi" w:hAnsiTheme="minorHAnsi"/>
          <w:color w:val="000000" w:themeColor="text1"/>
        </w:rPr>
      </w:pPr>
      <w:r w:rsidRPr="2AA0B561">
        <w:rPr>
          <w:rFonts w:asciiTheme="minorHAnsi" w:hAnsiTheme="minorHAnsi"/>
          <w:color w:val="000000" w:themeColor="text1"/>
        </w:rPr>
        <w:t xml:space="preserve">przeprowadzeniu </w:t>
      </w:r>
      <w:r w:rsidR="00547B1F" w:rsidRPr="2AA0B561">
        <w:rPr>
          <w:rFonts w:asciiTheme="minorHAnsi" w:hAnsiTheme="minorHAnsi"/>
          <w:color w:val="000000" w:themeColor="text1"/>
        </w:rPr>
        <w:t>weryfikacji</w:t>
      </w:r>
      <w:r w:rsidRPr="2AA0B561">
        <w:rPr>
          <w:rFonts w:asciiTheme="minorHAnsi" w:hAnsiTheme="minorHAnsi"/>
          <w:color w:val="000000" w:themeColor="text1"/>
        </w:rPr>
        <w:t xml:space="preserve"> Demonstratora, zgodnie z </w:t>
      </w:r>
      <w:r w:rsidRPr="2AA0B561">
        <w:rPr>
          <w:rFonts w:asciiTheme="minorHAnsi" w:hAnsiTheme="minorHAnsi"/>
          <w:color w:val="000000" w:themeColor="text1"/>
        </w:rPr>
        <w:fldChar w:fldCharType="begin"/>
      </w:r>
      <w:r w:rsidRPr="2AA0B561">
        <w:rPr>
          <w:rFonts w:asciiTheme="minorHAnsi" w:hAnsiTheme="minorHAnsi"/>
          <w:color w:val="000000" w:themeColor="text1"/>
        </w:rPr>
        <w:instrText xml:space="preserve"> REF _Ref494282176 \r \h </w:instrText>
      </w:r>
      <w:r w:rsidR="00862665" w:rsidRPr="2AA0B561">
        <w:rPr>
          <w:rFonts w:asciiTheme="minorHAnsi" w:hAnsiTheme="minorHAnsi"/>
          <w:color w:val="000000" w:themeColor="text1"/>
        </w:rPr>
        <w:instrText xml:space="preserve"> \* MERGEFORMAT </w:instrText>
      </w:r>
      <w:r w:rsidRPr="2AA0B561">
        <w:rPr>
          <w:rFonts w:asciiTheme="minorHAnsi" w:hAnsiTheme="minorHAnsi"/>
          <w:color w:val="000000" w:themeColor="text1"/>
        </w:rPr>
      </w:r>
      <w:r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ART. 18</w:t>
      </w:r>
      <w:r w:rsidRPr="2AA0B561">
        <w:rPr>
          <w:rFonts w:asciiTheme="minorHAnsi" w:hAnsiTheme="minorHAnsi"/>
          <w:color w:val="000000" w:themeColor="text1"/>
        </w:rPr>
        <w:fldChar w:fldCharType="end"/>
      </w:r>
      <w:r w:rsidR="00BD1AFF" w:rsidRPr="2AA0B561">
        <w:rPr>
          <w:rFonts w:asciiTheme="minorHAnsi" w:hAnsiTheme="minorHAnsi"/>
          <w:color w:val="000000" w:themeColor="text1"/>
        </w:rPr>
        <w:t xml:space="preserve"> i Z</w:t>
      </w:r>
      <w:r w:rsidRPr="2AA0B561">
        <w:rPr>
          <w:rFonts w:asciiTheme="minorHAnsi" w:hAnsiTheme="minorHAnsi"/>
          <w:color w:val="000000" w:themeColor="text1"/>
        </w:rPr>
        <w:t>ą</w:t>
      </w:r>
      <w:r w:rsidR="00BD1AFF" w:rsidRPr="2AA0B561">
        <w:rPr>
          <w:rFonts w:asciiTheme="minorHAnsi" w:hAnsiTheme="minorHAnsi"/>
          <w:color w:val="000000" w:themeColor="text1"/>
        </w:rPr>
        <w:t>łącznikiem nr 4 do Regulaminu</w:t>
      </w:r>
      <w:r w:rsidRPr="2AA0B561">
        <w:rPr>
          <w:rFonts w:asciiTheme="minorHAnsi" w:hAnsiTheme="minorHAnsi"/>
          <w:color w:val="000000" w:themeColor="text1"/>
        </w:rPr>
        <w:t>.</w:t>
      </w:r>
    </w:p>
    <w:p w14:paraId="6C49CA46" w14:textId="16EC701D" w:rsidR="00BB0640" w:rsidRPr="00DF45F7" w:rsidRDefault="00C17491" w:rsidP="00B11AA8">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Zespół Oceniający po </w:t>
      </w:r>
      <w:r w:rsidR="001474AE" w:rsidRPr="00DF45F7">
        <w:rPr>
          <w:rFonts w:asciiTheme="minorHAnsi" w:hAnsiTheme="minorHAnsi"/>
          <w:color w:val="000000" w:themeColor="text1"/>
        </w:rPr>
        <w:t xml:space="preserve">zakończeniu </w:t>
      </w:r>
      <w:r w:rsidRPr="00DF45F7">
        <w:rPr>
          <w:rFonts w:asciiTheme="minorHAnsi" w:hAnsiTheme="minorHAnsi"/>
          <w:color w:val="000000" w:themeColor="text1"/>
        </w:rPr>
        <w:t>oce</w:t>
      </w:r>
      <w:r w:rsidR="001474AE" w:rsidRPr="00DF45F7">
        <w:rPr>
          <w:rFonts w:asciiTheme="minorHAnsi" w:hAnsiTheme="minorHAnsi"/>
          <w:color w:val="000000" w:themeColor="text1"/>
        </w:rPr>
        <w:t>ny</w:t>
      </w:r>
      <w:r w:rsidRPr="00DF45F7">
        <w:rPr>
          <w:rFonts w:asciiTheme="minorHAnsi" w:hAnsiTheme="minorHAnsi"/>
          <w:color w:val="000000" w:themeColor="text1"/>
        </w:rPr>
        <w:t xml:space="preserve"> każdego Wyniku Prac Etapu i przed sporządzeniem Listy Rankingowej </w:t>
      </w:r>
      <w:r w:rsidR="00E55678" w:rsidRPr="00DF45F7">
        <w:rPr>
          <w:rFonts w:asciiTheme="minorHAnsi" w:hAnsiTheme="minorHAnsi"/>
          <w:color w:val="000000" w:themeColor="text1"/>
        </w:rPr>
        <w:t xml:space="preserve">albo rozstrzygnięcia Zespołu Oceniającego </w:t>
      </w:r>
      <w:r w:rsidRPr="00DF45F7">
        <w:rPr>
          <w:rFonts w:asciiTheme="minorHAnsi" w:hAnsiTheme="minorHAnsi"/>
          <w:color w:val="000000" w:themeColor="text1"/>
        </w:rPr>
        <w:t>sporządza Raport z Oceny</w:t>
      </w:r>
      <w:r w:rsidR="001474AE" w:rsidRPr="00DF45F7">
        <w:rPr>
          <w:rFonts w:asciiTheme="minorHAnsi" w:hAnsiTheme="minorHAnsi"/>
          <w:color w:val="000000" w:themeColor="text1"/>
        </w:rPr>
        <w:t xml:space="preserve"> Wyników Prac Etapu danego Uczestnika Przedsięwzięcia</w:t>
      </w:r>
      <w:r w:rsidR="00430DB5" w:rsidRPr="00DF45F7">
        <w:rPr>
          <w:rFonts w:asciiTheme="minorHAnsi" w:hAnsiTheme="minorHAnsi"/>
          <w:color w:val="000000" w:themeColor="text1"/>
        </w:rPr>
        <w:t>.</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W ramach</w:t>
      </w:r>
      <w:r w:rsidR="00BC0E3D" w:rsidRPr="00DF45F7">
        <w:rPr>
          <w:rFonts w:asciiTheme="minorHAnsi" w:hAnsiTheme="minorHAnsi"/>
          <w:color w:val="000000" w:themeColor="text1"/>
        </w:rPr>
        <w:t xml:space="preserve"> </w:t>
      </w:r>
      <w:r w:rsidR="004270C3" w:rsidRPr="00DF45F7">
        <w:rPr>
          <w:rFonts w:asciiTheme="minorHAnsi" w:hAnsiTheme="minorHAnsi"/>
          <w:color w:val="000000" w:themeColor="text1"/>
        </w:rPr>
        <w:t xml:space="preserve">Raportu z Oceny </w:t>
      </w:r>
      <w:r w:rsidR="00BB0640" w:rsidRPr="00DF45F7">
        <w:rPr>
          <w:rFonts w:asciiTheme="minorHAnsi" w:hAnsiTheme="minorHAnsi"/>
          <w:color w:val="000000" w:themeColor="text1"/>
        </w:rPr>
        <w:t xml:space="preserve">Zespół </w:t>
      </w:r>
      <w:r w:rsidR="005552E3" w:rsidRPr="00DF45F7">
        <w:rPr>
          <w:rFonts w:asciiTheme="minorHAnsi" w:hAnsiTheme="minorHAnsi"/>
          <w:color w:val="000000" w:themeColor="text1"/>
        </w:rPr>
        <w:t>Oceniający</w:t>
      </w:r>
      <w:r w:rsidR="00BB0640" w:rsidRPr="00DF45F7">
        <w:rPr>
          <w:rFonts w:asciiTheme="minorHAnsi" w:hAnsiTheme="minorHAnsi"/>
          <w:color w:val="000000" w:themeColor="text1"/>
        </w:rPr>
        <w:t xml:space="preserve"> </w:t>
      </w:r>
      <w:r w:rsidR="00BB0F15" w:rsidRPr="00DF45F7">
        <w:rPr>
          <w:rFonts w:asciiTheme="minorHAnsi" w:hAnsiTheme="minorHAnsi"/>
          <w:color w:val="000000" w:themeColor="text1"/>
        </w:rPr>
        <w:t xml:space="preserve">w </w:t>
      </w:r>
      <w:r w:rsidR="00BB0F15" w:rsidRPr="00DF45F7">
        <w:rPr>
          <w:rFonts w:asciiTheme="minorHAnsi" w:hAnsiTheme="minorHAnsi"/>
          <w:color w:val="000000" w:themeColor="text1"/>
        </w:rPr>
        <w:lastRenderedPageBreak/>
        <w:t>szczególności określa czy i w jakim stopniu</w:t>
      </w:r>
      <w:r w:rsidR="00BB0640" w:rsidRPr="00DF45F7">
        <w:rPr>
          <w:rFonts w:asciiTheme="minorHAnsi" w:hAnsiTheme="minorHAnsi"/>
          <w:color w:val="000000" w:themeColor="text1"/>
        </w:rPr>
        <w:t xml:space="preserve"> Wynik</w:t>
      </w:r>
      <w:r w:rsidR="00F04DC7" w:rsidRPr="00DF45F7">
        <w:rPr>
          <w:rFonts w:asciiTheme="minorHAnsi" w:hAnsiTheme="minorHAnsi"/>
          <w:color w:val="000000" w:themeColor="text1"/>
        </w:rPr>
        <w:t>i</w:t>
      </w:r>
      <w:r w:rsidR="00BB0640" w:rsidRPr="00DF45F7">
        <w:rPr>
          <w:rFonts w:asciiTheme="minorHAnsi" w:hAnsiTheme="minorHAnsi"/>
          <w:color w:val="000000" w:themeColor="text1"/>
        </w:rPr>
        <w:t xml:space="preserve"> Prac Etapu </w:t>
      </w:r>
      <w:r w:rsidR="00BB0F15" w:rsidRPr="00DF45F7">
        <w:rPr>
          <w:rFonts w:asciiTheme="minorHAnsi" w:hAnsiTheme="minorHAnsi"/>
          <w:color w:val="000000" w:themeColor="text1"/>
        </w:rPr>
        <w:t xml:space="preserve">danego Wykonawcy </w:t>
      </w:r>
      <w:r w:rsidR="00BB0640" w:rsidRPr="00DF45F7">
        <w:rPr>
          <w:rFonts w:asciiTheme="minorHAnsi" w:hAnsiTheme="minorHAnsi"/>
          <w:color w:val="000000" w:themeColor="text1"/>
        </w:rPr>
        <w:t>osiąga</w:t>
      </w:r>
      <w:r w:rsidR="00BB0F15" w:rsidRPr="00DF45F7">
        <w:rPr>
          <w:rFonts w:asciiTheme="minorHAnsi" w:hAnsiTheme="minorHAnsi"/>
          <w:color w:val="000000" w:themeColor="text1"/>
        </w:rPr>
        <w:t>ją</w:t>
      </w:r>
      <w:r w:rsidR="0048408B"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Obligatoryjn</w:t>
      </w:r>
      <w:r w:rsidR="0048408B" w:rsidRPr="00DF45F7">
        <w:rPr>
          <w:rFonts w:asciiTheme="minorHAnsi" w:hAnsiTheme="minorHAnsi"/>
          <w:color w:val="000000" w:themeColor="text1"/>
        </w:rPr>
        <w:t>e</w:t>
      </w:r>
      <w:r w:rsidR="00BB0640"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Konkursow</w:t>
      </w:r>
      <w:r w:rsidR="0048408B" w:rsidRPr="00DF45F7">
        <w:rPr>
          <w:rFonts w:asciiTheme="minorHAnsi" w:hAnsiTheme="minorHAnsi"/>
          <w:color w:val="000000" w:themeColor="text1"/>
        </w:rPr>
        <w:t>e</w:t>
      </w:r>
      <w:r w:rsidR="00220369" w:rsidRPr="00DF45F7">
        <w:rPr>
          <w:rFonts w:asciiTheme="minorHAnsi" w:hAnsiTheme="minorHAnsi"/>
          <w:color w:val="000000" w:themeColor="text1"/>
        </w:rPr>
        <w:t xml:space="preserve"> i</w:t>
      </w:r>
      <w:r w:rsidR="00BB0F15"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BB0F15" w:rsidRPr="00DF45F7">
        <w:rPr>
          <w:rFonts w:asciiTheme="minorHAnsi" w:hAnsiTheme="minorHAnsi"/>
          <w:color w:val="000000" w:themeColor="text1"/>
        </w:rPr>
        <w:t xml:space="preserve"> Jakościow</w:t>
      </w:r>
      <w:r w:rsidR="0048408B" w:rsidRPr="00DF45F7">
        <w:rPr>
          <w:rFonts w:asciiTheme="minorHAnsi" w:hAnsiTheme="minorHAnsi"/>
          <w:color w:val="000000" w:themeColor="text1"/>
        </w:rPr>
        <w:t>e</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określon</w:t>
      </w:r>
      <w:r w:rsidR="0048408B" w:rsidRPr="00DF45F7">
        <w:rPr>
          <w:rFonts w:asciiTheme="minorHAnsi" w:hAnsiTheme="minorHAnsi"/>
          <w:color w:val="000000" w:themeColor="text1"/>
        </w:rPr>
        <w:t>e</w:t>
      </w:r>
      <w:r w:rsidR="00BB0640" w:rsidRPr="00DF45F7">
        <w:rPr>
          <w:rFonts w:asciiTheme="minorHAnsi" w:hAnsiTheme="minorHAnsi"/>
          <w:color w:val="000000" w:themeColor="text1"/>
        </w:rPr>
        <w:t xml:space="preserve"> we Wniosku i Postąpieniach poprzedzających dany Etap.</w:t>
      </w:r>
      <w:r w:rsidR="00051040" w:rsidRPr="00DF45F7">
        <w:rPr>
          <w:rFonts w:asciiTheme="minorHAnsi" w:hAnsiTheme="minorHAnsi"/>
          <w:color w:val="000000" w:themeColor="text1"/>
        </w:rPr>
        <w:t xml:space="preserve"> W ramach Raportu z Oceny w ramach Oceny Końcowej </w:t>
      </w:r>
      <w:r w:rsidR="00092C64">
        <w:rPr>
          <w:rFonts w:asciiTheme="minorHAnsi" w:hAnsiTheme="minorHAnsi"/>
          <w:color w:val="000000" w:themeColor="text1"/>
        </w:rPr>
        <w:t xml:space="preserve">Prac B+R </w:t>
      </w:r>
      <w:r w:rsidR="00051040" w:rsidRPr="00DF45F7">
        <w:rPr>
          <w:rFonts w:asciiTheme="minorHAnsi" w:hAnsiTheme="minorHAnsi"/>
          <w:color w:val="000000" w:themeColor="text1"/>
        </w:rPr>
        <w:t>Zesp</w:t>
      </w:r>
      <w:r w:rsidR="691F0CBE" w:rsidRPr="00DF45F7">
        <w:rPr>
          <w:rFonts w:asciiTheme="minorHAnsi" w:hAnsiTheme="minorHAnsi"/>
          <w:color w:val="000000" w:themeColor="text1"/>
        </w:rPr>
        <w:t>ó</w:t>
      </w:r>
      <w:r w:rsidR="00051040" w:rsidRPr="00DF45F7">
        <w:rPr>
          <w:rFonts w:asciiTheme="minorHAnsi" w:hAnsiTheme="minorHAnsi"/>
          <w:color w:val="000000" w:themeColor="text1"/>
        </w:rPr>
        <w:t xml:space="preserve">ł Oceniający określa w szczególności, czy Demonstrator pomyślnie przeszedł przez </w:t>
      </w:r>
      <w:r w:rsidR="002B3851">
        <w:rPr>
          <w:rFonts w:asciiTheme="minorHAnsi" w:hAnsiTheme="minorHAnsi"/>
          <w:color w:val="000000" w:themeColor="text1"/>
        </w:rPr>
        <w:t>weryfikację</w:t>
      </w:r>
      <w:r w:rsidR="00051040" w:rsidRPr="00DF45F7">
        <w:rPr>
          <w:rFonts w:asciiTheme="minorHAnsi" w:hAnsiTheme="minorHAnsi"/>
          <w:color w:val="000000" w:themeColor="text1"/>
        </w:rPr>
        <w:t>.</w:t>
      </w:r>
      <w:bookmarkStart w:id="240" w:name="_Hlk53789949"/>
      <w:bookmarkEnd w:id="240"/>
    </w:p>
    <w:p w14:paraId="3C6EB4B4" w14:textId="086E5666" w:rsidR="00C17491" w:rsidRPr="00DF45F7" w:rsidRDefault="00C17491" w:rsidP="00B11AA8">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Raport z Oceny, przed opublikowaniem Listy Rankingowej</w:t>
      </w:r>
      <w:r w:rsidR="00E5567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jest przekazywany w formie elektronicznej wyłącznie temu Uczestnikowi Przedsięwzięcia, którego Wyników Prac Etapu</w:t>
      </w:r>
      <w:r w:rsidR="001474AE" w:rsidRPr="00DF45F7">
        <w:rPr>
          <w:rFonts w:asciiTheme="minorHAnsi" w:hAnsiTheme="minorHAnsi"/>
          <w:color w:val="000000" w:themeColor="text1"/>
        </w:rPr>
        <w:t xml:space="preserve"> </w:t>
      </w:r>
      <w:r w:rsidRPr="00DF45F7">
        <w:rPr>
          <w:rFonts w:asciiTheme="minorHAnsi" w:hAnsiTheme="minorHAnsi"/>
          <w:color w:val="000000" w:themeColor="text1"/>
        </w:rPr>
        <w:t>dotyczy Raport z Oceny. Uczestnik Przedsięwzięcia w terminie 5 Dni Roboczych od otrzymania Raportu z Oceny, jest uprawniony do wniesienia do NCBR zastrzeżeń do Raportu z Oceny, wyłącznie w zakresie:</w:t>
      </w:r>
    </w:p>
    <w:p w14:paraId="7E1735CD" w14:textId="77777777" w:rsidR="00C17491" w:rsidRPr="00DF45F7" w:rsidRDefault="00C17491" w:rsidP="00B11AA8">
      <w:pPr>
        <w:pStyle w:val="Akapitzlist"/>
        <w:numPr>
          <w:ilvl w:val="0"/>
          <w:numId w:val="6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oceny formalnej Wyników Prac Etapu,</w:t>
      </w:r>
    </w:p>
    <w:p w14:paraId="5B780690" w14:textId="0D4AADAF" w:rsidR="001474AE" w:rsidRPr="00DF45F7" w:rsidRDefault="001474AE" w:rsidP="00B11AA8">
      <w:pPr>
        <w:pStyle w:val="Akapitzlist"/>
        <w:numPr>
          <w:ilvl w:val="0"/>
          <w:numId w:val="6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spełniania przez Wyniki Prac Etapu </w:t>
      </w:r>
      <w:r w:rsidR="669DF4EA" w:rsidRPr="00DF45F7">
        <w:rPr>
          <w:rFonts w:asciiTheme="minorHAnsi" w:hAnsiTheme="minorHAnsi"/>
          <w:color w:val="000000" w:themeColor="text1"/>
        </w:rPr>
        <w:t>Wymagań</w:t>
      </w:r>
      <w:r w:rsidR="00BB0F15" w:rsidRPr="00DF45F7">
        <w:rPr>
          <w:rFonts w:asciiTheme="minorHAnsi" w:hAnsiTheme="minorHAnsi"/>
          <w:color w:val="000000" w:themeColor="text1"/>
        </w:rPr>
        <w:t xml:space="preserve"> </w:t>
      </w:r>
      <w:r w:rsidRPr="00DF45F7">
        <w:rPr>
          <w:rFonts w:asciiTheme="minorHAnsi" w:hAnsiTheme="minorHAnsi"/>
          <w:color w:val="000000" w:themeColor="text1"/>
        </w:rPr>
        <w:t>Obligatoryjnych,</w:t>
      </w:r>
    </w:p>
    <w:p w14:paraId="26A09D5A" w14:textId="6E49937E" w:rsidR="00C17491" w:rsidRPr="00DF45F7" w:rsidRDefault="00C17491" w:rsidP="00B11AA8">
      <w:pPr>
        <w:pStyle w:val="Akapitzlist"/>
        <w:numPr>
          <w:ilvl w:val="0"/>
          <w:numId w:val="6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omyłek pisarskich i rachunkowych,</w:t>
      </w:r>
    </w:p>
    <w:p w14:paraId="17AC301A" w14:textId="5C42B7C6" w:rsidR="00BB0F15" w:rsidRPr="00DF45F7" w:rsidRDefault="00BB0F15" w:rsidP="00B11AA8">
      <w:pPr>
        <w:pStyle w:val="Akapitzlist"/>
        <w:numPr>
          <w:ilvl w:val="0"/>
          <w:numId w:val="6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ustaleń oczywiście sprzecznych z</w:t>
      </w:r>
      <w:r w:rsidR="008C14B4" w:rsidRPr="00DF45F7">
        <w:rPr>
          <w:rFonts w:asciiTheme="minorHAnsi" w:hAnsiTheme="minorHAnsi"/>
          <w:color w:val="000000" w:themeColor="text1"/>
        </w:rPr>
        <w:t xml:space="preserve"> powszechnym </w:t>
      </w:r>
      <w:r w:rsidRPr="00DF45F7">
        <w:rPr>
          <w:rFonts w:asciiTheme="minorHAnsi" w:hAnsiTheme="minorHAnsi"/>
          <w:color w:val="000000" w:themeColor="text1"/>
        </w:rPr>
        <w:t>stanem wiedzy w zakresie określonej dziedziny nauki,</w:t>
      </w:r>
    </w:p>
    <w:p w14:paraId="7AC153C4" w14:textId="7EB6FA38" w:rsidR="00C17491" w:rsidRPr="00DF45F7" w:rsidRDefault="00C17491" w:rsidP="00B11AA8">
      <w:pPr>
        <w:pStyle w:val="Akapitzlist"/>
        <w:numPr>
          <w:ilvl w:val="0"/>
          <w:numId w:val="6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w:t>
      </w:r>
      <w:r w:rsidR="001474AE" w:rsidRPr="00DF45F7">
        <w:rPr>
          <w:rFonts w:asciiTheme="minorHAnsi" w:hAnsiTheme="minorHAnsi"/>
          <w:color w:val="000000" w:themeColor="text1"/>
        </w:rPr>
        <w:t>K</w:t>
      </w:r>
      <w:r w:rsidRPr="00DF45F7">
        <w:rPr>
          <w:rFonts w:asciiTheme="minorHAnsi" w:hAnsiTheme="minorHAnsi"/>
          <w:color w:val="000000" w:themeColor="text1"/>
        </w:rPr>
        <w:t>ryteria.</w:t>
      </w:r>
      <w:r w:rsidR="00F374A8" w:rsidRPr="00DF45F7">
        <w:rPr>
          <w:rFonts w:asciiTheme="minorHAnsi" w:hAnsiTheme="minorHAnsi"/>
          <w:color w:val="000000" w:themeColor="text1"/>
        </w:rPr>
        <w:t xml:space="preserve"> </w:t>
      </w:r>
    </w:p>
    <w:p w14:paraId="65B790BE" w14:textId="77777777" w:rsidR="00C17491" w:rsidRPr="00DF45F7" w:rsidRDefault="00C17491" w:rsidP="00B11AA8">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216BAFA4" w14:textId="5A6324EC" w:rsidR="00102EE8" w:rsidRPr="00DF45F7" w:rsidRDefault="00C17491" w:rsidP="00B11AA8">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E55678" w:rsidRPr="00DF45F7">
        <w:rPr>
          <w:rFonts w:asciiTheme="minorHAnsi" w:hAnsiTheme="minorHAnsi"/>
          <w:color w:val="000000" w:themeColor="text1"/>
        </w:rPr>
        <w:t xml:space="preserve"> albo rozstrzygnięcie Zespołu Oceniającego</w:t>
      </w:r>
      <w:r w:rsidR="0004204B" w:rsidRPr="00DF45F7">
        <w:rPr>
          <w:rFonts w:asciiTheme="minorHAnsi" w:hAnsiTheme="minorHAnsi"/>
          <w:color w:val="000000" w:themeColor="text1"/>
        </w:rPr>
        <w:t>.</w:t>
      </w:r>
    </w:p>
    <w:p w14:paraId="5A935263" w14:textId="5E886CA2" w:rsidR="00102EE8" w:rsidRPr="00DF45F7" w:rsidRDefault="00102EE8" w:rsidP="00B11AA8">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NCBR może zdecydować, że jeśli w wyniku oceny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albo oceny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 zostanie ustalone, że Wyniki Prac Etapu uzyskał Wynik Negatywny, to wedle wyboru NCBR:</w:t>
      </w:r>
    </w:p>
    <w:p w14:paraId="60CC8052" w14:textId="537992FF" w:rsidR="00102EE8" w:rsidRPr="00DF45F7" w:rsidRDefault="00102EE8" w:rsidP="00B11AA8">
      <w:pPr>
        <w:pStyle w:val="Akapitzlist"/>
        <w:numPr>
          <w:ilvl w:val="1"/>
          <w:numId w:val="30"/>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 xml:space="preserve">Wynik Prac Etapu nie jest poddawany lub wstrzymuje się </w:t>
      </w:r>
      <w:r w:rsidR="00D76307" w:rsidRPr="00DF45F7">
        <w:rPr>
          <w:rFonts w:asciiTheme="minorHAnsi" w:hAnsiTheme="minorHAnsi"/>
          <w:color w:val="000000" w:themeColor="text1"/>
        </w:rPr>
        <w:t xml:space="preserve">jego </w:t>
      </w:r>
      <w:r w:rsidRPr="00DF45F7">
        <w:rPr>
          <w:rFonts w:asciiTheme="minorHAnsi" w:hAnsiTheme="minorHAnsi"/>
          <w:color w:val="000000" w:themeColor="text1"/>
        </w:rPr>
        <w:t>dalszą ocenę przez pryzmat pozostałych kryteriów,</w:t>
      </w:r>
    </w:p>
    <w:p w14:paraId="55375977" w14:textId="7115F252" w:rsidR="00102EE8" w:rsidRPr="00DF45F7" w:rsidRDefault="00D76307" w:rsidP="00B11AA8">
      <w:pPr>
        <w:pStyle w:val="Akapitzlist"/>
        <w:numPr>
          <w:ilvl w:val="1"/>
          <w:numId w:val="30"/>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102EE8" w:rsidRPr="00DF45F7">
        <w:rPr>
          <w:rFonts w:asciiTheme="minorHAnsi" w:hAnsiTheme="minorHAnsi"/>
          <w:color w:val="000000" w:themeColor="text1"/>
        </w:rPr>
        <w:t>poddaje się dalszej ocenie</w:t>
      </w:r>
      <w:r w:rsidRPr="00DF45F7">
        <w:rPr>
          <w:rFonts w:asciiTheme="minorHAnsi" w:hAnsiTheme="minorHAnsi"/>
          <w:color w:val="000000" w:themeColor="text1"/>
        </w:rPr>
        <w:t xml:space="preserve"> przez pryzmat pozostałych kryteriów</w:t>
      </w:r>
      <w:r w:rsidR="00102EE8" w:rsidRPr="00DF45F7">
        <w:rPr>
          <w:rFonts w:asciiTheme="minorHAnsi" w:hAnsiTheme="minorHAnsi"/>
          <w:color w:val="000000" w:themeColor="text1"/>
        </w:rPr>
        <w:t>.</w:t>
      </w:r>
    </w:p>
    <w:p w14:paraId="3C887233" w14:textId="0D9E5E55" w:rsidR="005E543F" w:rsidRPr="00DF45F7" w:rsidRDefault="005E543F" w:rsidP="00B11AA8">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Jeśli Wynik Prac Etapu </w:t>
      </w:r>
      <w:r w:rsidR="009F78A7">
        <w:rPr>
          <w:rFonts w:asciiTheme="minorHAnsi" w:hAnsiTheme="minorHAnsi"/>
          <w:color w:val="000000" w:themeColor="text1"/>
        </w:rPr>
        <w:t xml:space="preserve">I </w:t>
      </w:r>
      <w:r w:rsidRPr="00DF45F7">
        <w:rPr>
          <w:rFonts w:asciiTheme="minorHAnsi" w:hAnsiTheme="minorHAnsi"/>
          <w:color w:val="000000" w:themeColor="text1"/>
        </w:rPr>
        <w:t>zawiera nieracjonalne parametry dotyczące części lub całości Wymagań Konkursowych</w:t>
      </w:r>
      <w:r w:rsidR="00220369" w:rsidRPr="00DF45F7">
        <w:rPr>
          <w:rFonts w:asciiTheme="minorHAnsi" w:hAnsiTheme="minorHAnsi"/>
          <w:color w:val="000000" w:themeColor="text1"/>
        </w:rPr>
        <w:t xml:space="preserve"> </w:t>
      </w:r>
      <w:r w:rsidRPr="00DF45F7">
        <w:rPr>
          <w:rFonts w:asciiTheme="minorHAnsi" w:hAnsiTheme="minorHAnsi"/>
          <w:color w:val="000000" w:themeColor="text1"/>
        </w:rPr>
        <w:t xml:space="preserve">lub Wymagań Jakościowych, NCBR może przyznać takim Wynikom Prac Etapu </w:t>
      </w:r>
      <w:r w:rsidR="009F78A7">
        <w:rPr>
          <w:rFonts w:asciiTheme="minorHAnsi" w:hAnsiTheme="minorHAnsi"/>
          <w:color w:val="000000" w:themeColor="text1"/>
        </w:rPr>
        <w:t xml:space="preserve">I </w:t>
      </w:r>
      <w:r w:rsidRPr="00DF45F7">
        <w:rPr>
          <w:rFonts w:asciiTheme="minorHAnsi" w:hAnsiTheme="minorHAnsi"/>
          <w:color w:val="000000" w:themeColor="text1"/>
        </w:rPr>
        <w:t xml:space="preserve">Wynik Negatywny. Przed przyznaniem Wyniku Negatywnego może zwrócić się do Wykonawcy z </w:t>
      </w:r>
      <w:r w:rsidR="00AA48F5" w:rsidRPr="00DF45F7">
        <w:rPr>
          <w:rFonts w:asciiTheme="minorHAnsi" w:hAnsiTheme="minorHAnsi"/>
          <w:color w:val="000000" w:themeColor="text1"/>
        </w:rPr>
        <w:t>ż</w:t>
      </w:r>
      <w:r w:rsidR="002B3691" w:rsidRPr="00DF45F7">
        <w:rPr>
          <w:rFonts w:asciiTheme="minorHAnsi" w:hAnsiTheme="minorHAnsi"/>
          <w:color w:val="000000" w:themeColor="text1"/>
        </w:rPr>
        <w:t>ą</w:t>
      </w:r>
      <w:r w:rsidR="00AA48F5" w:rsidRPr="00DF45F7">
        <w:rPr>
          <w:rFonts w:asciiTheme="minorHAnsi" w:hAnsiTheme="minorHAnsi"/>
          <w:color w:val="000000" w:themeColor="text1"/>
        </w:rPr>
        <w:t>d</w:t>
      </w:r>
      <w:r w:rsidR="002B3691" w:rsidRPr="00DF45F7">
        <w:rPr>
          <w:rFonts w:asciiTheme="minorHAnsi" w:hAnsiTheme="minorHAnsi"/>
          <w:color w:val="000000" w:themeColor="text1"/>
        </w:rPr>
        <w:t>a</w:t>
      </w:r>
      <w:r w:rsidR="00AA48F5" w:rsidRPr="00DF45F7">
        <w:rPr>
          <w:rFonts w:asciiTheme="minorHAnsi" w:hAnsiTheme="minorHAnsi"/>
          <w:color w:val="000000" w:themeColor="text1"/>
        </w:rPr>
        <w:t>ni</w:t>
      </w:r>
      <w:r w:rsidR="002B3691" w:rsidRPr="00DF45F7">
        <w:rPr>
          <w:rFonts w:asciiTheme="minorHAnsi" w:hAnsiTheme="minorHAnsi"/>
          <w:color w:val="000000" w:themeColor="text1"/>
        </w:rPr>
        <w:t>e</w:t>
      </w:r>
      <w:r w:rsidR="00AA48F5" w:rsidRPr="00DF45F7">
        <w:rPr>
          <w:rFonts w:asciiTheme="minorHAnsi" w:hAnsiTheme="minorHAnsi"/>
          <w:color w:val="000000" w:themeColor="text1"/>
        </w:rPr>
        <w:t>m</w:t>
      </w:r>
      <w:r w:rsidRPr="00DF45F7">
        <w:rPr>
          <w:rFonts w:asciiTheme="minorHAnsi" w:hAnsiTheme="minorHAnsi"/>
          <w:color w:val="000000" w:themeColor="text1"/>
        </w:rPr>
        <w:t xml:space="preserve"> przedstawienia dodatkowych wyjaśnień, w szczególności w zakresie przyjętych założeń lub wyliczeń dotyczących danego parametru Wymagania Konkursowego</w:t>
      </w:r>
      <w:r w:rsidR="001B77DB">
        <w:rPr>
          <w:rFonts w:asciiTheme="minorHAnsi" w:hAnsiTheme="minorHAnsi"/>
          <w:color w:val="000000" w:themeColor="text1"/>
        </w:rPr>
        <w:t xml:space="preserve"> </w:t>
      </w:r>
      <w:r w:rsidRPr="00DF45F7">
        <w:rPr>
          <w:rFonts w:asciiTheme="minorHAnsi" w:hAnsiTheme="minorHAnsi"/>
          <w:color w:val="000000" w:themeColor="text1"/>
        </w:rPr>
        <w:t>lub Wymagania Jakościowego. Za nieracjonalne parametry dotyczące części lub całości Wymagań Konkursowych lub Wymagań Jakościowych w rozumieniu tego ustępu uznaje się takie wartości lub charakterystyki zawarte przez Wykonawcę w Wynikach Prac Etapu</w:t>
      </w:r>
      <w:r w:rsidR="009F78A7">
        <w:rPr>
          <w:rFonts w:asciiTheme="minorHAnsi" w:hAnsiTheme="minorHAnsi"/>
          <w:color w:val="000000" w:themeColor="text1"/>
        </w:rPr>
        <w:t xml:space="preserve"> I</w:t>
      </w:r>
      <w:r w:rsidRPr="00DF45F7">
        <w:rPr>
          <w:rFonts w:asciiTheme="minorHAnsi" w:hAnsiTheme="minorHAnsi"/>
          <w:color w:val="000000" w:themeColor="text1"/>
        </w:rPr>
        <w:t>, które:</w:t>
      </w:r>
    </w:p>
    <w:p w14:paraId="5991F241" w14:textId="706009E1" w:rsidR="005E543F" w:rsidRPr="00DF45F7" w:rsidRDefault="009A5F37" w:rsidP="00B11AA8">
      <w:pPr>
        <w:pStyle w:val="Akapitzlist"/>
        <w:numPr>
          <w:ilvl w:val="1"/>
          <w:numId w:val="30"/>
        </w:numPr>
        <w:spacing w:before="60" w:after="60"/>
        <w:ind w:left="1134" w:hanging="425"/>
        <w:jc w:val="both"/>
        <w:rPr>
          <w:rFonts w:asciiTheme="minorHAnsi" w:hAnsiTheme="minorHAnsi"/>
          <w:color w:val="000000" w:themeColor="text1"/>
        </w:rPr>
      </w:pPr>
      <w:bookmarkStart w:id="241" w:name="_Hlk59590770"/>
      <w:r w:rsidRPr="00DF45F7">
        <w:rPr>
          <w:rFonts w:asciiTheme="minorHAnsi" w:hAnsiTheme="minorHAnsi"/>
          <w:color w:val="000000" w:themeColor="text1"/>
        </w:rPr>
        <w:t xml:space="preserve">prowadzą do uzyskania przez Wykonawcę o 30% więcej lub mniej punktów w ramach danego Kryterium wskazanego w Załączniku nr 5 do Regulaminu względem średniej liczby punktów uzyskanych w ramach danego Kryterium przez Konkurentów Wykonawcy, którzy uzyskali punkty w tym Kryterium, oraz </w:t>
      </w:r>
    </w:p>
    <w:bookmarkEnd w:id="241"/>
    <w:p w14:paraId="4F079EC0" w14:textId="2F67FFA4" w:rsidR="005E543F" w:rsidRPr="00DF45F7" w:rsidRDefault="005E543F" w:rsidP="00B11AA8">
      <w:pPr>
        <w:pStyle w:val="Akapitzlist"/>
        <w:numPr>
          <w:ilvl w:val="1"/>
          <w:numId w:val="30"/>
        </w:numPr>
        <w:spacing w:before="60" w:after="60"/>
        <w:ind w:left="1134" w:hanging="425"/>
        <w:jc w:val="both"/>
        <w:rPr>
          <w:rFonts w:asciiTheme="minorHAnsi" w:hAnsiTheme="minorHAnsi"/>
          <w:color w:val="000000" w:themeColor="text1"/>
        </w:rPr>
      </w:pPr>
      <w:r w:rsidRPr="00DF45F7">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71FE1C16" w14:textId="79540B9D" w:rsidR="005E543F" w:rsidRPr="00DF45F7" w:rsidRDefault="005E543F" w:rsidP="00B11AA8">
      <w:pPr>
        <w:pStyle w:val="Akapitzlist"/>
        <w:numPr>
          <w:ilvl w:val="1"/>
          <w:numId w:val="30"/>
        </w:numPr>
        <w:spacing w:before="60" w:after="60"/>
        <w:ind w:left="1134" w:hanging="425"/>
        <w:jc w:val="both"/>
        <w:rPr>
          <w:rFonts w:asciiTheme="minorHAnsi" w:hAnsiTheme="minorHAnsi"/>
          <w:color w:val="000000" w:themeColor="text1"/>
        </w:rPr>
      </w:pPr>
      <w:r w:rsidRPr="00DF45F7">
        <w:rPr>
          <w:rFonts w:asciiTheme="minorHAnsi" w:hAnsiTheme="minorHAnsi"/>
          <w:color w:val="000000" w:themeColor="text1"/>
        </w:rPr>
        <w:t xml:space="preserve">nie ma oparcia w treści Wyniku Prac Etapu </w:t>
      </w:r>
      <w:r w:rsidR="009F78A7">
        <w:rPr>
          <w:rFonts w:asciiTheme="minorHAnsi" w:hAnsiTheme="minorHAnsi"/>
          <w:color w:val="000000" w:themeColor="text1"/>
        </w:rPr>
        <w:t xml:space="preserve">I </w:t>
      </w:r>
      <w:r w:rsidRPr="00DF45F7">
        <w:rPr>
          <w:rFonts w:asciiTheme="minorHAnsi" w:hAnsiTheme="minorHAnsi"/>
          <w:color w:val="000000" w:themeColor="text1"/>
        </w:rPr>
        <w:t>Wykonawcy.</w:t>
      </w:r>
    </w:p>
    <w:p w14:paraId="10E5C182" w14:textId="77777777" w:rsidR="00D10D9D" w:rsidRPr="00DF45F7" w:rsidRDefault="00D10D9D" w:rsidP="00B11AA8">
      <w:pPr>
        <w:pStyle w:val="Nagwek2"/>
      </w:pPr>
      <w:bookmarkStart w:id="242" w:name="_Ref53694815"/>
      <w:bookmarkStart w:id="243" w:name="_Toc52897096"/>
      <w:bookmarkStart w:id="244" w:name="_Toc53793044"/>
      <w:bookmarkStart w:id="245" w:name="_Toc54830221"/>
      <w:bookmarkStart w:id="246" w:name="_Toc54798303"/>
      <w:bookmarkStart w:id="247" w:name="_Toc54835731"/>
      <w:bookmarkStart w:id="248" w:name="_Toc72595032"/>
      <w:r w:rsidRPr="00DF45F7">
        <w:lastRenderedPageBreak/>
        <w:t>[LISTA RANKINGOWA]</w:t>
      </w:r>
      <w:bookmarkEnd w:id="242"/>
      <w:bookmarkEnd w:id="243"/>
      <w:bookmarkEnd w:id="244"/>
      <w:bookmarkEnd w:id="245"/>
      <w:bookmarkEnd w:id="246"/>
      <w:bookmarkEnd w:id="247"/>
      <w:bookmarkEnd w:id="248"/>
    </w:p>
    <w:p w14:paraId="1F6B8B9E" w14:textId="268CBA8A" w:rsidR="00C17491" w:rsidRPr="00DF45F7" w:rsidRDefault="00C17491" w:rsidP="00B11AA8">
      <w:pPr>
        <w:pStyle w:val="Akapitzlist"/>
        <w:numPr>
          <w:ilvl w:val="0"/>
          <w:numId w:val="6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Przyznanie Uczestnikowi Przedsięwzięcia</w:t>
      </w:r>
      <w:r w:rsidR="008C14B4" w:rsidRPr="00DF45F7">
        <w:rPr>
          <w:rFonts w:asciiTheme="minorHAnsi" w:hAnsiTheme="minorHAnsi"/>
          <w:color w:val="000000" w:themeColor="text1"/>
        </w:rPr>
        <w:t xml:space="preserve"> Wyniku Pozytywnego </w:t>
      </w:r>
      <w:r w:rsidR="00DA3717" w:rsidRPr="00DF45F7">
        <w:rPr>
          <w:rFonts w:asciiTheme="minorHAnsi" w:hAnsiTheme="minorHAnsi"/>
          <w:color w:val="000000" w:themeColor="text1"/>
        </w:rPr>
        <w:t>z Dopuszczeniem do Etapu</w:t>
      </w:r>
      <w:r w:rsidR="003E26DF">
        <w:rPr>
          <w:rFonts w:asciiTheme="minorHAnsi" w:hAnsiTheme="minorHAnsi"/>
          <w:color w:val="000000" w:themeColor="text1"/>
        </w:rPr>
        <w:t xml:space="preserve"> II</w:t>
      </w:r>
      <w:r w:rsidR="008C14B4" w:rsidRPr="00DF45F7">
        <w:rPr>
          <w:rFonts w:asciiTheme="minorHAnsi" w:hAnsiTheme="minorHAnsi"/>
          <w:color w:val="000000" w:themeColor="text1"/>
        </w:rPr>
        <w:t>,</w:t>
      </w:r>
      <w:r w:rsidRPr="00DF45F7">
        <w:rPr>
          <w:rFonts w:asciiTheme="minorHAnsi" w:hAnsiTheme="minorHAnsi"/>
          <w:color w:val="000000" w:themeColor="text1"/>
        </w:rPr>
        <w:t xml:space="preserve"> Wyniku Pozytywnego albo Wyniku Negatywnego po Etapie I</w:t>
      </w:r>
      <w:r w:rsidR="001474AE" w:rsidRPr="00DF45F7">
        <w:rPr>
          <w:rFonts w:asciiTheme="minorHAnsi" w:hAnsiTheme="minorHAnsi"/>
          <w:color w:val="000000" w:themeColor="text1"/>
        </w:rPr>
        <w:t xml:space="preserve"> </w:t>
      </w:r>
      <w:r w:rsidRPr="00DF45F7">
        <w:rPr>
          <w:rFonts w:asciiTheme="minorHAnsi" w:hAnsiTheme="minorHAnsi"/>
          <w:color w:val="000000" w:themeColor="text1"/>
        </w:rPr>
        <w:t xml:space="preserve">następuje w ramach Listy Rankingowej, sporządzonej na koniec Etapu </w:t>
      </w:r>
      <w:r w:rsidR="00E55678" w:rsidRPr="00DF45F7">
        <w:rPr>
          <w:rFonts w:asciiTheme="minorHAnsi" w:hAnsiTheme="minorHAnsi"/>
          <w:color w:val="000000" w:themeColor="text1"/>
        </w:rPr>
        <w:t xml:space="preserve">I </w:t>
      </w:r>
      <w:r w:rsidRPr="00DF45F7">
        <w:rPr>
          <w:rFonts w:asciiTheme="minorHAnsi" w:hAnsiTheme="minorHAnsi"/>
          <w:color w:val="000000" w:themeColor="text1"/>
        </w:rPr>
        <w:t>przez Zespół Oceniający w ramach Selekcji</w:t>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 Przyznanie Uczestnikowi Przedsięwzięcia Wyniku Pozytywnego Końcowego albo Wyniku Negatywnego </w:t>
      </w:r>
      <w:r w:rsidR="00BB45E2" w:rsidRPr="00DF45F7">
        <w:rPr>
          <w:rFonts w:asciiTheme="minorHAnsi" w:hAnsiTheme="minorHAnsi"/>
          <w:color w:val="000000" w:themeColor="text1"/>
        </w:rPr>
        <w:t xml:space="preserve">w ramach Oceny Końcowej </w:t>
      </w:r>
      <w:r w:rsidR="00092C64">
        <w:rPr>
          <w:rFonts w:asciiTheme="minorHAnsi" w:hAnsiTheme="minorHAnsi"/>
          <w:color w:val="000000" w:themeColor="text1"/>
        </w:rPr>
        <w:t xml:space="preserve">Prac B+R </w:t>
      </w:r>
      <w:r w:rsidR="00BB45E2" w:rsidRPr="00DF45F7">
        <w:rPr>
          <w:rFonts w:asciiTheme="minorHAnsi" w:hAnsiTheme="minorHAnsi"/>
          <w:color w:val="000000" w:themeColor="text1"/>
        </w:rPr>
        <w:t>następuje</w:t>
      </w:r>
      <w:r w:rsidRPr="00DF45F7">
        <w:rPr>
          <w:rFonts w:asciiTheme="minorHAnsi" w:hAnsiTheme="minorHAnsi"/>
          <w:color w:val="000000" w:themeColor="text1"/>
        </w:rPr>
        <w:t xml:space="preserve"> na podstawie rozstrzygnięcia Zespołu Oceniającego</w:t>
      </w:r>
      <w:r w:rsidR="00E55678" w:rsidRPr="00DF45F7">
        <w:rPr>
          <w:rFonts w:asciiTheme="minorHAnsi" w:hAnsiTheme="minorHAnsi"/>
          <w:color w:val="000000" w:themeColor="text1"/>
        </w:rPr>
        <w:t>, chyba że w Etapie II uczestniczy więcej niż jeden Uczestnik Przedsięwzięcia</w:t>
      </w:r>
      <w:r w:rsidR="009F78A7">
        <w:rPr>
          <w:rFonts w:asciiTheme="minorHAnsi" w:hAnsiTheme="minorHAnsi"/>
          <w:color w:val="000000" w:themeColor="text1"/>
        </w:rPr>
        <w:t>, w którym to przypadku sporządza się Listę Rankingową</w:t>
      </w:r>
      <w:r w:rsidR="00E55678" w:rsidRPr="00DF45F7">
        <w:rPr>
          <w:rFonts w:asciiTheme="minorHAnsi" w:hAnsiTheme="minorHAnsi"/>
          <w:color w:val="000000" w:themeColor="text1"/>
        </w:rPr>
        <w:t>. Do rozstrzygnięcia Zespołu Oceniającego postanowienia dot. Listy Rankingowej mają odpowiednie zastosowanie</w:t>
      </w:r>
      <w:r w:rsidRPr="00DF45F7">
        <w:rPr>
          <w:rFonts w:asciiTheme="minorHAnsi" w:hAnsiTheme="minorHAnsi"/>
          <w:color w:val="000000" w:themeColor="text1"/>
        </w:rPr>
        <w:t xml:space="preserve">. </w:t>
      </w:r>
    </w:p>
    <w:p w14:paraId="7BD7EA83" w14:textId="4AD9C699" w:rsidR="00C17491" w:rsidRPr="00DF45F7" w:rsidRDefault="00E97C08" w:rsidP="00B11AA8">
      <w:pPr>
        <w:pStyle w:val="Akapitzlist"/>
        <w:numPr>
          <w:ilvl w:val="0"/>
          <w:numId w:val="64"/>
        </w:numPr>
        <w:spacing w:before="60" w:after="60"/>
        <w:ind w:left="426" w:hanging="426"/>
        <w:jc w:val="both"/>
        <w:rPr>
          <w:rFonts w:asciiTheme="minorHAnsi" w:hAnsiTheme="minorHAnsi"/>
          <w:color w:val="000000" w:themeColor="text1"/>
        </w:rPr>
      </w:pPr>
      <w:bookmarkStart w:id="249" w:name="_Ref39005091"/>
      <w:bookmarkStart w:id="250" w:name="_Ref53694817"/>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_Ref53694315 \r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AE47BF">
        <w:rPr>
          <w:rFonts w:asciiTheme="minorHAnsi" w:hAnsiTheme="minorHAnsi"/>
          <w:color w:val="000000" w:themeColor="text1"/>
        </w:rPr>
        <w:t>§9</w:t>
      </w:r>
      <w:r w:rsidRPr="00DF45F7">
        <w:rPr>
          <w:rFonts w:asciiTheme="minorHAnsi" w:hAnsiTheme="minorHAnsi"/>
          <w:color w:val="000000" w:themeColor="text1"/>
        </w:rPr>
        <w:fldChar w:fldCharType="end"/>
      </w:r>
      <w:r w:rsidR="00BD1AFF">
        <w:rPr>
          <w:rFonts w:asciiTheme="minorHAnsi" w:hAnsiTheme="minorHAnsi"/>
          <w:color w:val="000000" w:themeColor="text1"/>
        </w:rPr>
        <w:t xml:space="preserve"> i</w:t>
      </w:r>
      <w:r w:rsidR="00AE47BF">
        <w:rPr>
          <w:rFonts w:asciiTheme="minorHAnsi" w:hAnsiTheme="minorHAnsi"/>
          <w:color w:val="000000" w:themeColor="text1"/>
        </w:rPr>
        <w:t xml:space="preserve"> </w:t>
      </w:r>
      <w:r w:rsidR="00BD1AFF">
        <w:rPr>
          <w:rFonts w:asciiTheme="minorHAnsi" w:hAnsiTheme="minorHAnsi"/>
          <w:color w:val="000000" w:themeColor="text1"/>
        </w:rPr>
        <w:t xml:space="preserve"> </w:t>
      </w:r>
      <w:r w:rsidR="00E0560E">
        <w:rPr>
          <w:rFonts w:asciiTheme="minorHAnsi" w:hAnsiTheme="minorHAnsi"/>
          <w:color w:val="000000" w:themeColor="text1"/>
        </w:rPr>
        <w:t xml:space="preserve">wyraźnie odmiennych </w:t>
      </w:r>
      <w:r w:rsidR="00BD1AFF">
        <w:rPr>
          <w:rFonts w:asciiTheme="minorHAnsi" w:hAnsiTheme="minorHAnsi"/>
          <w:color w:val="000000" w:themeColor="text1"/>
        </w:rPr>
        <w:t>postanowień Załączników nr 4 i nr 5 do Regulaminu</w:t>
      </w:r>
      <w:r w:rsidRPr="00DF45F7">
        <w:rPr>
          <w:rFonts w:asciiTheme="minorHAnsi" w:hAnsiTheme="minorHAnsi"/>
          <w:color w:val="000000" w:themeColor="text1"/>
        </w:rPr>
        <w:t xml:space="preserve">, </w:t>
      </w:r>
      <w:r w:rsidR="00C17491" w:rsidRPr="00DF45F7">
        <w:rPr>
          <w:rFonts w:asciiTheme="minorHAnsi" w:hAnsiTheme="minorHAnsi"/>
          <w:color w:val="000000" w:themeColor="text1"/>
        </w:rPr>
        <w:t>Zespół Oceniający przyznaje</w:t>
      </w:r>
      <w:bookmarkStart w:id="251" w:name="_Ref493944801"/>
      <w:bookmarkEnd w:id="249"/>
      <w:r w:rsidR="000254AD" w:rsidRPr="00DF45F7">
        <w:rPr>
          <w:rFonts w:asciiTheme="minorHAnsi" w:hAnsiTheme="minorHAnsi"/>
          <w:color w:val="000000" w:themeColor="text1"/>
        </w:rPr>
        <w:t xml:space="preserve"> w ramach </w:t>
      </w:r>
      <w:r w:rsidR="00C17491" w:rsidRPr="00DF45F7">
        <w:rPr>
          <w:rFonts w:asciiTheme="minorHAnsi" w:hAnsiTheme="minorHAnsi"/>
          <w:color w:val="000000" w:themeColor="text1"/>
        </w:rPr>
        <w:t>Selekcji Etapu I:</w:t>
      </w:r>
      <w:bookmarkEnd w:id="250"/>
    </w:p>
    <w:p w14:paraId="4A12F5A6" w14:textId="25804078" w:rsidR="008C14B4" w:rsidRPr="00DF45F7" w:rsidRDefault="000254AD" w:rsidP="00B11AA8">
      <w:pPr>
        <w:pStyle w:val="Akapitzlist"/>
        <w:numPr>
          <w:ilvl w:val="1"/>
          <w:numId w:val="64"/>
        </w:numPr>
        <w:spacing w:before="60" w:after="60"/>
        <w:ind w:left="709"/>
        <w:jc w:val="both"/>
        <w:rPr>
          <w:rFonts w:asciiTheme="minorHAnsi" w:hAnsiTheme="minorHAnsi"/>
          <w:color w:val="000000" w:themeColor="text1"/>
        </w:rPr>
      </w:pPr>
      <w:bookmarkStart w:id="252" w:name="_Ref54789803"/>
      <w:bookmarkStart w:id="253" w:name="_Ref53694819"/>
      <w:r w:rsidRPr="00DF45F7">
        <w:rPr>
          <w:rFonts w:asciiTheme="minorHAnsi" w:hAnsiTheme="minorHAnsi"/>
          <w:color w:val="000000" w:themeColor="text1"/>
        </w:rPr>
        <w:t xml:space="preserve">Wyniki Pozytywne </w:t>
      </w:r>
      <w:r w:rsidR="00C17491" w:rsidRPr="00DF45F7">
        <w:rPr>
          <w:rFonts w:asciiTheme="minorHAnsi" w:hAnsiTheme="minorHAnsi"/>
          <w:color w:val="000000" w:themeColor="text1"/>
        </w:rPr>
        <w:t>Uczestnikom Przedsięwzięcia, któr</w:t>
      </w:r>
      <w:r w:rsidR="00DA3717" w:rsidRPr="00DF45F7">
        <w:rPr>
          <w:rFonts w:asciiTheme="minorHAnsi" w:hAnsiTheme="minorHAnsi"/>
          <w:color w:val="000000" w:themeColor="text1"/>
        </w:rPr>
        <w:t xml:space="preserve">ych Wyniki </w:t>
      </w:r>
      <w:r w:rsidR="007B521C" w:rsidRPr="00DF45F7">
        <w:rPr>
          <w:rFonts w:asciiTheme="minorHAnsi" w:hAnsiTheme="minorHAnsi"/>
          <w:color w:val="000000" w:themeColor="text1"/>
        </w:rPr>
        <w:t>P</w:t>
      </w:r>
      <w:r w:rsidR="00DA3717" w:rsidRPr="00DF45F7">
        <w:rPr>
          <w:rFonts w:asciiTheme="minorHAnsi" w:hAnsiTheme="minorHAnsi"/>
          <w:color w:val="000000" w:themeColor="text1"/>
        </w:rPr>
        <w:t>rac Etapu</w:t>
      </w:r>
      <w:r w:rsidR="008C14B4" w:rsidRPr="00DF45F7">
        <w:rPr>
          <w:rFonts w:asciiTheme="minorHAnsi" w:hAnsiTheme="minorHAnsi"/>
          <w:color w:val="000000" w:themeColor="text1"/>
        </w:rPr>
        <w:t>:</w:t>
      </w:r>
      <w:bookmarkEnd w:id="252"/>
    </w:p>
    <w:p w14:paraId="3B95F06E" w14:textId="04E77FF3" w:rsidR="008C14B4" w:rsidRPr="00DF45F7" w:rsidRDefault="00DA3717" w:rsidP="00B11AA8">
      <w:pPr>
        <w:pStyle w:val="Akapitzlist"/>
        <w:numPr>
          <w:ilvl w:val="2"/>
          <w:numId w:val="64"/>
        </w:numPr>
        <w:spacing w:before="60" w:after="60"/>
        <w:ind w:left="709" w:hanging="283"/>
        <w:jc w:val="both"/>
        <w:rPr>
          <w:rFonts w:asciiTheme="minorHAnsi" w:hAnsiTheme="minorHAnsi"/>
          <w:color w:val="000000" w:themeColor="text1"/>
        </w:rPr>
      </w:pPr>
      <w:r w:rsidRPr="00DF45F7">
        <w:rPr>
          <w:rFonts w:asciiTheme="minorHAnsi" w:hAnsiTheme="minorHAnsi"/>
          <w:color w:val="000000" w:themeColor="text1"/>
        </w:rPr>
        <w:t xml:space="preserve">przeszły pozytywnie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w:t>
      </w:r>
      <w:r w:rsidR="008C14B4" w:rsidRPr="00DF45F7">
        <w:rPr>
          <w:rFonts w:asciiTheme="minorHAnsi" w:hAnsiTheme="minorHAnsi"/>
          <w:color w:val="000000" w:themeColor="text1"/>
        </w:rPr>
        <w:t>,</w:t>
      </w:r>
    </w:p>
    <w:p w14:paraId="11920ED8" w14:textId="6822299E" w:rsidR="00DA3717" w:rsidRPr="00DF45F7" w:rsidRDefault="0082069B" w:rsidP="00B11AA8">
      <w:pPr>
        <w:pStyle w:val="Akapitzlist"/>
        <w:numPr>
          <w:ilvl w:val="2"/>
          <w:numId w:val="64"/>
        </w:numPr>
        <w:spacing w:before="60" w:after="60"/>
        <w:ind w:left="709" w:hanging="283"/>
        <w:jc w:val="both"/>
        <w:rPr>
          <w:rFonts w:asciiTheme="minorHAnsi" w:hAnsiTheme="minorHAnsi"/>
          <w:color w:val="000000" w:themeColor="text1"/>
        </w:rPr>
      </w:pPr>
      <w:r w:rsidRPr="00DF45F7">
        <w:rPr>
          <w:rFonts w:asciiTheme="minorHAnsi" w:hAnsiTheme="minorHAnsi"/>
          <w:color w:val="000000" w:themeColor="text1"/>
        </w:rPr>
        <w:t xml:space="preserve">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1 do Regulaminu</w:t>
      </w:r>
      <w:r w:rsidR="00DA3717" w:rsidRPr="00DF45F7">
        <w:rPr>
          <w:rFonts w:asciiTheme="minorHAnsi" w:hAnsiTheme="minorHAnsi"/>
          <w:color w:val="000000" w:themeColor="text1"/>
        </w:rPr>
        <w:t>,</w:t>
      </w:r>
      <w:r w:rsidRPr="00DF45F7">
        <w:rPr>
          <w:rFonts w:asciiTheme="minorHAnsi" w:hAnsiTheme="minorHAnsi"/>
          <w:color w:val="000000" w:themeColor="text1"/>
        </w:rPr>
        <w:t xml:space="preserve"> </w:t>
      </w:r>
      <w:r w:rsidR="00DA3717" w:rsidRPr="00DF45F7">
        <w:rPr>
          <w:rFonts w:asciiTheme="minorHAnsi" w:hAnsiTheme="minorHAnsi"/>
          <w:color w:val="000000" w:themeColor="text1"/>
        </w:rPr>
        <w:t xml:space="preserve">z zastrzeżeniem </w:t>
      </w:r>
      <w:r w:rsidR="006D2C7B" w:rsidRPr="00DF45F7">
        <w:rPr>
          <w:rFonts w:asciiTheme="minorHAnsi" w:hAnsiTheme="minorHAnsi"/>
          <w:color w:val="000000" w:themeColor="text1"/>
        </w:rPr>
        <w:t xml:space="preserve">postanowień dotyczących </w:t>
      </w:r>
      <w:r w:rsidR="00DA3717" w:rsidRPr="00DF45F7">
        <w:rPr>
          <w:rFonts w:asciiTheme="minorHAnsi" w:hAnsiTheme="minorHAnsi"/>
          <w:color w:val="000000" w:themeColor="text1"/>
        </w:rPr>
        <w:t xml:space="preserve">dopuszczalnej przez Umowę i </w:t>
      </w:r>
      <w:r w:rsidR="2421E7AE" w:rsidRPr="00DF45F7">
        <w:rPr>
          <w:rFonts w:asciiTheme="minorHAnsi" w:hAnsiTheme="minorHAnsi"/>
          <w:color w:val="000000" w:themeColor="text1"/>
        </w:rPr>
        <w:t>Załączni</w:t>
      </w:r>
      <w:r w:rsidR="00DA3717" w:rsidRPr="00DF45F7">
        <w:rPr>
          <w:rFonts w:asciiTheme="minorHAnsi" w:hAnsiTheme="minorHAnsi"/>
          <w:color w:val="000000" w:themeColor="text1"/>
        </w:rPr>
        <w:t xml:space="preserve">k nr 1 Granicy Błędu, </w:t>
      </w:r>
      <w:r w:rsidRPr="00DF45F7">
        <w:rPr>
          <w:rFonts w:asciiTheme="minorHAnsi" w:hAnsiTheme="minorHAnsi"/>
          <w:color w:val="000000" w:themeColor="text1"/>
        </w:rPr>
        <w:t xml:space="preserve">oraz </w:t>
      </w:r>
    </w:p>
    <w:p w14:paraId="60B9C4F8" w14:textId="1FA4C3BC" w:rsidR="008C14B4" w:rsidRPr="00DF45F7" w:rsidRDefault="00EE0910" w:rsidP="00B11AA8">
      <w:pPr>
        <w:pStyle w:val="Akapitzlist"/>
        <w:numPr>
          <w:ilvl w:val="2"/>
          <w:numId w:val="64"/>
        </w:numPr>
        <w:spacing w:before="60" w:after="60"/>
        <w:ind w:left="709" w:hanging="283"/>
        <w:jc w:val="both"/>
        <w:rPr>
          <w:rFonts w:asciiTheme="minorHAnsi" w:hAnsiTheme="minorHAnsi"/>
          <w:color w:val="000000" w:themeColor="text1"/>
        </w:rPr>
      </w:pPr>
      <w:r w:rsidRPr="2AA0B561">
        <w:rPr>
          <w:rFonts w:asciiTheme="minorHAnsi" w:hAnsiTheme="minorHAnsi"/>
          <w:color w:val="000000" w:themeColor="text1"/>
        </w:rPr>
        <w:t>potwierdzają w wyniku przeprowadzonej kalkulacji LCOH oraz wykonanego modelowania numerycznego w oprogramowaniu TRNSYS</w:t>
      </w:r>
      <w:r w:rsidR="00E0560E" w:rsidRPr="2AA0B561">
        <w:rPr>
          <w:rFonts w:asciiTheme="minorHAnsi" w:hAnsiTheme="minorHAnsi"/>
          <w:color w:val="000000" w:themeColor="text1"/>
        </w:rPr>
        <w:t>,</w:t>
      </w:r>
      <w:r w:rsidRPr="2AA0B561">
        <w:rPr>
          <w:rFonts w:asciiTheme="minorHAnsi" w:hAnsiTheme="minorHAnsi"/>
          <w:color w:val="000000" w:themeColor="text1"/>
        </w:rPr>
        <w:t xml:space="preserve"> </w:t>
      </w:r>
      <w:r w:rsidR="00266A38" w:rsidRPr="2AA0B561">
        <w:rPr>
          <w:rFonts w:asciiTheme="minorHAnsi" w:hAnsiTheme="minorHAnsi"/>
          <w:color w:val="000000" w:themeColor="text1"/>
        </w:rPr>
        <w:t>że</w:t>
      </w:r>
      <w:r w:rsidRPr="2AA0B561">
        <w:rPr>
          <w:rFonts w:asciiTheme="minorHAnsi" w:hAnsiTheme="minorHAnsi"/>
          <w:color w:val="000000" w:themeColor="text1"/>
        </w:rPr>
        <w:t xml:space="preserve"> uzyskano wartości nie gorsze od wcześniej zadeklarowanych parametrów Wymagań Konkursowych, z uwzględnieniem dopuszczalnej Granicy Błędu określonej w Załączniku nr 1 do Regulaminu</w:t>
      </w:r>
      <w:r w:rsidR="0082069B" w:rsidRPr="2AA0B561">
        <w:rPr>
          <w:rFonts w:asciiTheme="minorHAnsi" w:hAnsiTheme="minorHAnsi"/>
          <w:color w:val="000000" w:themeColor="text1"/>
        </w:rPr>
        <w:t>,</w:t>
      </w:r>
    </w:p>
    <w:p w14:paraId="254C93AF" w14:textId="4CE4EF7D" w:rsidR="00C17491" w:rsidRPr="00DF45F7" w:rsidRDefault="00DA3717" w:rsidP="00B11AA8">
      <w:pPr>
        <w:pStyle w:val="Akapitzlist"/>
        <w:numPr>
          <w:ilvl w:val="1"/>
          <w:numId w:val="64"/>
        </w:numPr>
        <w:spacing w:before="60" w:after="60"/>
        <w:ind w:left="709"/>
        <w:jc w:val="both"/>
        <w:rPr>
          <w:rFonts w:asciiTheme="minorHAnsi" w:hAnsiTheme="minorHAnsi"/>
          <w:color w:val="000000" w:themeColor="text1"/>
        </w:rPr>
      </w:pPr>
      <w:bookmarkStart w:id="254" w:name="_Hlk59054152"/>
      <w:bookmarkStart w:id="255" w:name="_Ref54817911"/>
      <w:bookmarkEnd w:id="254"/>
      <w:r w:rsidRPr="00DF45F7">
        <w:rPr>
          <w:rFonts w:asciiTheme="minorHAnsi" w:hAnsiTheme="minorHAnsi"/>
          <w:color w:val="000000" w:themeColor="text1"/>
        </w:rPr>
        <w:t xml:space="preserve">Wyniki Pozytywne z Dopuszczeniem do </w:t>
      </w:r>
      <w:r w:rsidR="003E26DF" w:rsidRPr="00DF45F7">
        <w:rPr>
          <w:rFonts w:asciiTheme="minorHAnsi" w:hAnsiTheme="minorHAnsi"/>
          <w:color w:val="000000" w:themeColor="text1"/>
        </w:rPr>
        <w:t>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Pr="00DF45F7">
        <w:rPr>
          <w:rFonts w:asciiTheme="minorHAnsi" w:hAnsiTheme="minorHAnsi"/>
          <w:color w:val="000000" w:themeColor="text1"/>
        </w:rPr>
        <w:t xml:space="preserve">Uczestnikom Przedsięwzięcia, którzy 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ws</w:t>
      </w:r>
      <w:r w:rsidR="7BFBDF97" w:rsidRPr="00DF45F7">
        <w:rPr>
          <w:rFonts w:asciiTheme="minorHAnsi" w:hAnsiTheme="minorHAnsi"/>
          <w:color w:val="000000" w:themeColor="text1"/>
        </w:rPr>
        <w:t>k</w:t>
      </w:r>
      <w:r w:rsidRPr="00DF45F7">
        <w:rPr>
          <w:rFonts w:asciiTheme="minorHAnsi" w:hAnsiTheme="minorHAnsi"/>
          <w:color w:val="000000" w:themeColor="text1"/>
        </w:rPr>
        <w:t xml:space="preserve">azane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_Ref54789803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00931648" w:rsidRPr="00DF45F7">
        <w:rPr>
          <w:rFonts w:asciiTheme="minorHAnsi" w:hAnsiTheme="minorHAnsi"/>
          <w:color w:val="000000" w:themeColor="text1"/>
        </w:rPr>
        <w:t xml:space="preserve"> </w:t>
      </w:r>
      <w:r w:rsidR="00C431AB" w:rsidRPr="00DF45F7">
        <w:rPr>
          <w:rFonts w:asciiTheme="minorHAnsi" w:hAnsiTheme="minorHAnsi"/>
          <w:color w:val="000000" w:themeColor="text1"/>
        </w:rPr>
        <w:t xml:space="preserve">oraz </w:t>
      </w:r>
      <w:r w:rsidR="00C17491" w:rsidRPr="00DF45F7">
        <w:rPr>
          <w:rFonts w:asciiTheme="minorHAnsi" w:hAnsiTheme="minorHAnsi"/>
          <w:color w:val="000000" w:themeColor="text1"/>
        </w:rPr>
        <w:t xml:space="preserve">uzyskali kolejno najwyższe wyniki w ramach oceny </w:t>
      </w:r>
      <w:r w:rsidR="005B02A1" w:rsidRPr="00DF45F7">
        <w:rPr>
          <w:rFonts w:asciiTheme="minorHAnsi" w:hAnsiTheme="minorHAnsi"/>
          <w:color w:val="000000" w:themeColor="text1"/>
        </w:rPr>
        <w:t xml:space="preserve">merytorycznej </w:t>
      </w:r>
      <w:r w:rsidR="00C17491" w:rsidRPr="00DF45F7">
        <w:rPr>
          <w:rFonts w:asciiTheme="minorHAnsi" w:hAnsiTheme="minorHAnsi"/>
          <w:color w:val="000000" w:themeColor="text1"/>
        </w:rPr>
        <w:t>Wyników Prac Etapu</w:t>
      </w:r>
      <w:r w:rsidR="000254AD" w:rsidRPr="00DF45F7">
        <w:rPr>
          <w:rFonts w:asciiTheme="minorHAnsi" w:hAnsiTheme="minorHAnsi"/>
          <w:color w:val="000000" w:themeColor="text1"/>
        </w:rPr>
        <w:t xml:space="preserve">, </w:t>
      </w:r>
      <w:r w:rsidR="00C17491" w:rsidRPr="00DF45F7">
        <w:rPr>
          <w:rFonts w:asciiTheme="minorHAnsi" w:hAnsiTheme="minorHAnsi"/>
          <w:color w:val="000000" w:themeColor="text1"/>
        </w:rPr>
        <w:t xml:space="preserve">w liczbie nie większej dla danego Etapu niż wskazana w </w:t>
      </w:r>
      <w:r w:rsidR="00C17491" w:rsidRPr="00DF45F7">
        <w:rPr>
          <w:rFonts w:asciiTheme="minorHAnsi" w:hAnsiTheme="minorHAnsi"/>
          <w:color w:val="000000" w:themeColor="text1"/>
        </w:rPr>
        <w:fldChar w:fldCharType="begin"/>
      </w:r>
      <w:r w:rsidR="00C17491" w:rsidRPr="00DF45F7">
        <w:rPr>
          <w:rFonts w:asciiTheme="minorHAnsi" w:hAnsiTheme="minorHAnsi"/>
          <w:color w:val="000000" w:themeColor="text1"/>
        </w:rPr>
        <w:instrText xml:space="preserve"> REF _Ref479927963 \n \h </w:instrText>
      </w:r>
      <w:r w:rsidR="00862665" w:rsidRPr="00DF45F7">
        <w:rPr>
          <w:rFonts w:asciiTheme="minorHAnsi" w:hAnsiTheme="minorHAnsi"/>
          <w:color w:val="000000" w:themeColor="text1"/>
        </w:rPr>
        <w:instrText xml:space="preserve"> \* MERGEFORMAT </w:instrText>
      </w:r>
      <w:r w:rsidR="00C17491" w:rsidRPr="00DF45F7">
        <w:rPr>
          <w:rFonts w:asciiTheme="minorHAnsi" w:hAnsiTheme="minorHAnsi"/>
          <w:color w:val="000000" w:themeColor="text1"/>
        </w:rPr>
      </w:r>
      <w:r w:rsidR="00C17491"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00C17491" w:rsidRPr="00DF45F7">
        <w:rPr>
          <w:rFonts w:asciiTheme="minorHAnsi" w:hAnsiTheme="minorHAnsi"/>
          <w:color w:val="000000" w:themeColor="text1"/>
        </w:rPr>
        <w:fldChar w:fldCharType="end"/>
      </w:r>
      <w:r w:rsidR="00C17491" w:rsidRPr="00DF45F7">
        <w:rPr>
          <w:rFonts w:asciiTheme="minorHAnsi" w:hAnsiTheme="minorHAnsi"/>
          <w:color w:val="000000" w:themeColor="text1"/>
        </w:rPr>
        <w:t xml:space="preserve"> </w:t>
      </w:r>
      <w:r w:rsidR="009726C9" w:rsidRPr="00DF45F7">
        <w:rPr>
          <w:rFonts w:asciiTheme="minorHAnsi" w:hAnsiTheme="minorHAnsi"/>
          <w:color w:val="000000" w:themeColor="text1"/>
        </w:rPr>
        <w:fldChar w:fldCharType="begin"/>
      </w:r>
      <w:r w:rsidR="009726C9"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9726C9" w:rsidRPr="00DF45F7">
        <w:rPr>
          <w:rFonts w:asciiTheme="minorHAnsi" w:hAnsiTheme="minorHAnsi"/>
          <w:color w:val="000000" w:themeColor="text1"/>
        </w:rPr>
      </w:r>
      <w:r w:rsidR="009726C9"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9726C9" w:rsidRPr="00DF45F7">
        <w:rPr>
          <w:rFonts w:asciiTheme="minorHAnsi" w:hAnsiTheme="minorHAnsi"/>
          <w:color w:val="000000" w:themeColor="text1"/>
        </w:rPr>
        <w:fldChar w:fldCharType="end"/>
      </w:r>
      <w:r w:rsidR="009726C9" w:rsidRPr="00DF45F7">
        <w:rPr>
          <w:rFonts w:asciiTheme="minorHAnsi" w:hAnsiTheme="minorHAnsi"/>
          <w:color w:val="000000" w:themeColor="text1"/>
        </w:rPr>
        <w:t xml:space="preserve"> pkt </w:t>
      </w:r>
      <w:r w:rsidR="009726C9" w:rsidRPr="00DF45F7">
        <w:rPr>
          <w:rFonts w:asciiTheme="minorHAnsi" w:hAnsiTheme="minorHAnsi"/>
          <w:color w:val="000000" w:themeColor="text1"/>
        </w:rPr>
        <w:fldChar w:fldCharType="begin"/>
      </w:r>
      <w:r w:rsidR="009726C9" w:rsidRPr="00DF45F7">
        <w:rPr>
          <w:rFonts w:asciiTheme="minorHAnsi" w:hAnsiTheme="minorHAnsi"/>
          <w:color w:val="000000" w:themeColor="text1"/>
        </w:rPr>
        <w:instrText xml:space="preserve"> REF _Ref69059940 \n \h </w:instrText>
      </w:r>
      <w:r w:rsidR="00DF45F7">
        <w:rPr>
          <w:rFonts w:asciiTheme="minorHAnsi" w:hAnsiTheme="minorHAnsi"/>
          <w:color w:val="000000" w:themeColor="text1"/>
        </w:rPr>
        <w:instrText xml:space="preserve"> \* MERGEFORMAT </w:instrText>
      </w:r>
      <w:r w:rsidR="009726C9" w:rsidRPr="00DF45F7">
        <w:rPr>
          <w:rFonts w:asciiTheme="minorHAnsi" w:hAnsiTheme="minorHAnsi"/>
          <w:color w:val="000000" w:themeColor="text1"/>
        </w:rPr>
      </w:r>
      <w:r w:rsidR="009726C9"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9726C9" w:rsidRPr="00DF45F7">
        <w:rPr>
          <w:rFonts w:asciiTheme="minorHAnsi" w:hAnsiTheme="minorHAnsi"/>
          <w:color w:val="000000" w:themeColor="text1"/>
        </w:rPr>
        <w:fldChar w:fldCharType="end"/>
      </w:r>
      <w:r w:rsidR="00C17491" w:rsidRPr="00DF45F7">
        <w:rPr>
          <w:rFonts w:asciiTheme="minorHAnsi" w:hAnsiTheme="minorHAnsi"/>
          <w:color w:val="000000" w:themeColor="text1"/>
        </w:rPr>
        <w:t>,</w:t>
      </w:r>
      <w:bookmarkEnd w:id="253"/>
      <w:r w:rsidR="00C17491" w:rsidRPr="00DF45F7">
        <w:rPr>
          <w:rFonts w:asciiTheme="minorHAnsi" w:hAnsiTheme="minorHAnsi"/>
          <w:color w:val="000000" w:themeColor="text1"/>
        </w:rPr>
        <w:t xml:space="preserve"> </w:t>
      </w:r>
      <w:r w:rsidR="00ED02F7" w:rsidRPr="00DF45F7">
        <w:rPr>
          <w:rFonts w:asciiTheme="minorHAnsi" w:hAnsiTheme="minorHAnsi"/>
          <w:color w:val="000000" w:themeColor="text1"/>
        </w:rPr>
        <w:t>z zastrzeżeniem postanowień rozdziału X Regulaminu, dop</w:t>
      </w:r>
      <w:r w:rsidR="3AAF7ABD" w:rsidRPr="00DF45F7">
        <w:rPr>
          <w:rFonts w:asciiTheme="minorHAnsi" w:hAnsiTheme="minorHAnsi"/>
          <w:color w:val="000000" w:themeColor="text1"/>
        </w:rPr>
        <w:t>u</w:t>
      </w:r>
      <w:r w:rsidR="00ED02F7" w:rsidRPr="00DF45F7">
        <w:rPr>
          <w:rFonts w:asciiTheme="minorHAnsi" w:hAnsiTheme="minorHAnsi"/>
          <w:color w:val="000000" w:themeColor="text1"/>
        </w:rPr>
        <w:t>szczających zwiększenie budżetu Przedsięwzięcia przez NCBR,</w:t>
      </w:r>
      <w:bookmarkEnd w:id="255"/>
    </w:p>
    <w:p w14:paraId="05CA703A" w14:textId="304B8F59" w:rsidR="00C17491" w:rsidRPr="00DF45F7" w:rsidRDefault="000254AD" w:rsidP="00B11AA8">
      <w:pPr>
        <w:pStyle w:val="Akapitzlist"/>
        <w:numPr>
          <w:ilvl w:val="1"/>
          <w:numId w:val="64"/>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Wyniki Negatywne </w:t>
      </w:r>
      <w:r w:rsidR="00C17491" w:rsidRPr="00DF45F7">
        <w:rPr>
          <w:rFonts w:asciiTheme="minorHAnsi" w:hAnsiTheme="minorHAnsi"/>
          <w:color w:val="000000" w:themeColor="text1"/>
        </w:rPr>
        <w:t xml:space="preserve">innym Uczestnikom Przedsięwzięcia </w:t>
      </w:r>
      <w:r w:rsidRPr="00DF45F7">
        <w:rPr>
          <w:rFonts w:asciiTheme="minorHAnsi" w:hAnsiTheme="minorHAnsi"/>
          <w:color w:val="000000" w:themeColor="text1"/>
        </w:rPr>
        <w:t xml:space="preserve">niż wskazani w </w:t>
      </w:r>
      <w:r w:rsidR="00DA3717" w:rsidRPr="00DF45F7">
        <w:rPr>
          <w:rFonts w:asciiTheme="minorHAnsi" w:hAnsiTheme="minorHAnsi"/>
          <w:color w:val="000000" w:themeColor="text1"/>
        </w:rPr>
        <w:t xml:space="preserve">punktach poprzedzających </w:t>
      </w:r>
      <w:r w:rsidR="006D2C7B" w:rsidRPr="00DF45F7">
        <w:rPr>
          <w:rFonts w:asciiTheme="minorHAnsi" w:hAnsiTheme="minorHAnsi"/>
          <w:color w:val="000000" w:themeColor="text1"/>
        </w:rPr>
        <w:t xml:space="preserve">tego paragrafu </w:t>
      </w:r>
      <w:r w:rsidR="00205317" w:rsidRPr="00DF45F7">
        <w:rPr>
          <w:rFonts w:asciiTheme="minorHAnsi" w:hAnsiTheme="minorHAnsi"/>
          <w:color w:val="000000" w:themeColor="text1"/>
        </w:rPr>
        <w:t xml:space="preserve">(w tym negatywnie ocenionym w ramach oceny formalnej i negatywnej oceny spełniania przez Wynik Prac Etapu </w:t>
      </w:r>
      <w:r w:rsidR="002B3851">
        <w:rPr>
          <w:rFonts w:asciiTheme="minorHAnsi" w:hAnsiTheme="minorHAnsi"/>
          <w:color w:val="000000" w:themeColor="text1"/>
        </w:rPr>
        <w:t xml:space="preserve">I </w:t>
      </w:r>
      <w:r w:rsidR="669DF4EA" w:rsidRPr="00DF45F7">
        <w:rPr>
          <w:rFonts w:asciiTheme="minorHAnsi" w:hAnsiTheme="minorHAnsi"/>
          <w:color w:val="000000" w:themeColor="text1"/>
        </w:rPr>
        <w:t>Wymagań</w:t>
      </w:r>
      <w:r w:rsidR="00DA3717" w:rsidRPr="00DF45F7">
        <w:rPr>
          <w:rFonts w:asciiTheme="minorHAnsi" w:hAnsiTheme="minorHAnsi"/>
          <w:color w:val="000000" w:themeColor="text1"/>
        </w:rPr>
        <w:t xml:space="preserve"> </w:t>
      </w:r>
      <w:r w:rsidR="00205317" w:rsidRPr="00DF45F7">
        <w:rPr>
          <w:rFonts w:asciiTheme="minorHAnsi" w:hAnsiTheme="minorHAnsi"/>
          <w:color w:val="000000" w:themeColor="text1"/>
        </w:rPr>
        <w:t>Obligatoryjnych)</w:t>
      </w:r>
      <w:r w:rsidR="004B3B2B">
        <w:rPr>
          <w:rFonts w:asciiTheme="minorHAnsi" w:hAnsiTheme="minorHAnsi"/>
          <w:color w:val="000000" w:themeColor="text1"/>
        </w:rPr>
        <w:t xml:space="preserve"> lub w przypadkach wyraźnie wskazanych w Załączniku nr 5 do Regulaminu</w:t>
      </w:r>
      <w:r w:rsidR="00C17491" w:rsidRPr="00DF45F7">
        <w:rPr>
          <w:rFonts w:asciiTheme="minorHAnsi" w:hAnsiTheme="minorHAnsi"/>
          <w:color w:val="000000" w:themeColor="text1"/>
        </w:rPr>
        <w:t>.</w:t>
      </w:r>
      <w:bookmarkEnd w:id="251"/>
    </w:p>
    <w:p w14:paraId="424017C5" w14:textId="57C9ED69" w:rsidR="00BA6F45" w:rsidRPr="00DF45F7" w:rsidRDefault="00BA6F45" w:rsidP="00B11AA8">
      <w:pPr>
        <w:pStyle w:val="Akapitzlist"/>
        <w:numPr>
          <w:ilvl w:val="0"/>
          <w:numId w:val="6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Uszeregowanie Uczestników Przedsięwzięcia w ramach Listy Rankingowej w ramach Selekcji Etapu I i przyznanie </w:t>
      </w:r>
      <w:r w:rsidR="00DA3717" w:rsidRPr="00DF45F7">
        <w:rPr>
          <w:rFonts w:asciiTheme="minorHAnsi" w:hAnsiTheme="minorHAnsi"/>
          <w:color w:val="000000" w:themeColor="text1"/>
        </w:rPr>
        <w:t xml:space="preserve">Wyników Pozytywnych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DA3717" w:rsidRPr="00DF45F7">
        <w:rPr>
          <w:rFonts w:asciiTheme="minorHAnsi" w:hAnsiTheme="minorHAnsi"/>
          <w:color w:val="000000" w:themeColor="text1"/>
        </w:rPr>
        <w:t xml:space="preserve">, </w:t>
      </w:r>
      <w:r w:rsidRPr="00DF45F7">
        <w:rPr>
          <w:rFonts w:asciiTheme="minorHAnsi" w:hAnsiTheme="minorHAnsi"/>
          <w:color w:val="000000" w:themeColor="text1"/>
        </w:rPr>
        <w:t>Wyników Pozytywnych, albo Wyników Negatywnych przez Zespół Oceniający, w zakresie Etapu</w:t>
      </w:r>
      <w:r w:rsidR="000E5988" w:rsidRPr="00DF45F7">
        <w:rPr>
          <w:rFonts w:asciiTheme="minorHAnsi" w:hAnsiTheme="minorHAnsi"/>
          <w:color w:val="000000" w:themeColor="text1"/>
        </w:rPr>
        <w:t xml:space="preserve"> I</w:t>
      </w:r>
      <w:r w:rsidRPr="00DF45F7">
        <w:rPr>
          <w:rFonts w:asciiTheme="minorHAnsi" w:hAnsiTheme="minorHAnsi"/>
          <w:color w:val="000000" w:themeColor="text1"/>
        </w:rPr>
        <w:t xml:space="preserve"> następuje na podstawie łącznego wyniku punktów przyznawanych Uczestnikowi Przedsięwzięcia w ramach oceny merytorycznej, uzyskanego przez danego Uczestnika Przedsięwzięcia za wszystkie kryteria oceny przypisane do Etapu</w:t>
      </w:r>
      <w:r w:rsidR="000E5988" w:rsidRPr="00DF45F7">
        <w:rPr>
          <w:rFonts w:asciiTheme="minorHAnsi" w:hAnsiTheme="minorHAnsi"/>
          <w:color w:val="000000" w:themeColor="text1"/>
        </w:rPr>
        <w:t xml:space="preserve"> I</w:t>
      </w:r>
      <w:r w:rsidR="0019153D" w:rsidRPr="00DF45F7">
        <w:rPr>
          <w:rFonts w:asciiTheme="minorHAnsi" w:hAnsiTheme="minorHAnsi"/>
          <w:color w:val="000000" w:themeColor="text1"/>
        </w:rPr>
        <w:t>.</w:t>
      </w:r>
      <w:r w:rsidRPr="00DF45F7">
        <w:rPr>
          <w:rFonts w:asciiTheme="minorHAnsi" w:hAnsiTheme="minorHAnsi"/>
          <w:color w:val="000000" w:themeColor="text1"/>
        </w:rPr>
        <w:t xml:space="preserve"> Uszeregowanie następuje od Uczestnika Przedsięwzięcia z najwyższym wynikiem punktowym, do Uczestnika Przedsięwzięcia z najniższym wynikiem punktowym.</w:t>
      </w:r>
    </w:p>
    <w:p w14:paraId="2FDCAAF9" w14:textId="0259C0E5" w:rsidR="00192DE1" w:rsidRPr="00DF45F7" w:rsidRDefault="00192DE1" w:rsidP="00B11AA8">
      <w:pPr>
        <w:pStyle w:val="Akapitzlist"/>
        <w:numPr>
          <w:ilvl w:val="0"/>
          <w:numId w:val="64"/>
        </w:numPr>
        <w:spacing w:before="60" w:after="60"/>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Jeżeli w ramach oceny merytorycznej w ramach Selekcji Etapu I dwóch Uczestników Przedsięwzięcia uzyskało identyczny wynik w ramach oceny merytorycznej, to przypisuje im się w ramach Listy Rankingowej kolejne miejsca, </w:t>
      </w:r>
      <w:r w:rsidR="00ED35F7" w:rsidRPr="00DF45F7">
        <w:rPr>
          <w:rFonts w:asciiTheme="minorHAnsi" w:hAnsiTheme="minorHAnsi" w:cstheme="minorHAnsi"/>
          <w:color w:val="000000" w:themeColor="text1"/>
        </w:rPr>
        <w:t>zgodnie z zasadami określonymi w Załączniku nr 5 do Regulaminu</w:t>
      </w:r>
      <w:r w:rsidR="009D43AA" w:rsidRPr="00DF45F7">
        <w:rPr>
          <w:rFonts w:asciiTheme="minorHAnsi" w:hAnsiTheme="minorHAnsi"/>
          <w:color w:val="000000" w:themeColor="text1"/>
        </w:rPr>
        <w:t>.</w:t>
      </w:r>
    </w:p>
    <w:p w14:paraId="136D95DD" w14:textId="553E83FD" w:rsidR="00C431AB" w:rsidRPr="00DF45F7" w:rsidRDefault="00C431AB" w:rsidP="00B11AA8">
      <w:pPr>
        <w:pStyle w:val="Akapitzlist"/>
        <w:numPr>
          <w:ilvl w:val="0"/>
          <w:numId w:val="64"/>
        </w:numPr>
        <w:spacing w:before="60" w:after="60"/>
        <w:ind w:left="426" w:hanging="426"/>
        <w:jc w:val="both"/>
        <w:rPr>
          <w:rFonts w:asciiTheme="minorHAnsi" w:hAnsiTheme="minorHAnsi"/>
          <w:color w:val="000000" w:themeColor="text1"/>
        </w:rPr>
      </w:pPr>
      <w:bookmarkStart w:id="256" w:name="_Ref54789794"/>
      <w:r w:rsidRPr="00DF45F7">
        <w:rPr>
          <w:rFonts w:asciiTheme="minorHAnsi" w:hAnsiTheme="minorHAnsi"/>
          <w:color w:val="000000" w:themeColor="text1"/>
        </w:rPr>
        <w:t>Zespół Oceniający przyznaje w ramach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E0560E">
        <w:rPr>
          <w:rFonts w:asciiTheme="minorHAnsi" w:hAnsiTheme="minorHAnsi"/>
          <w:color w:val="000000" w:themeColor="text1"/>
        </w:rPr>
        <w:t>, z zastrzeżeniem wyraźnie odmiennych postanowień Załączników nr 4 i nr 5 do Regulaminu</w:t>
      </w:r>
      <w:r w:rsidRPr="00DF45F7">
        <w:rPr>
          <w:rFonts w:asciiTheme="minorHAnsi" w:hAnsiTheme="minorHAnsi"/>
          <w:color w:val="000000" w:themeColor="text1"/>
        </w:rPr>
        <w:t>:</w:t>
      </w:r>
      <w:bookmarkEnd w:id="256"/>
    </w:p>
    <w:p w14:paraId="326170F8" w14:textId="249A347B" w:rsidR="007B521C" w:rsidRPr="00DF45F7" w:rsidRDefault="007B521C" w:rsidP="00B11AA8">
      <w:pPr>
        <w:pStyle w:val="Akapitzlist"/>
        <w:numPr>
          <w:ilvl w:val="1"/>
          <w:numId w:val="64"/>
        </w:numPr>
        <w:spacing w:before="60" w:after="60"/>
        <w:ind w:left="709"/>
        <w:jc w:val="both"/>
        <w:rPr>
          <w:rFonts w:asciiTheme="minorHAnsi" w:hAnsiTheme="minorHAnsi"/>
          <w:color w:val="000000" w:themeColor="text1"/>
        </w:rPr>
      </w:pPr>
      <w:bookmarkStart w:id="257" w:name="_Ref54797683"/>
      <w:r w:rsidRPr="00DF45F7">
        <w:rPr>
          <w:rFonts w:asciiTheme="minorHAnsi" w:hAnsiTheme="minorHAnsi"/>
          <w:color w:val="000000" w:themeColor="text1"/>
        </w:rPr>
        <w:t>Wynik Pozytywny Uczestnikom Przedsięwzięcia, których Wyniki Prac Etapu II:</w:t>
      </w:r>
      <w:bookmarkEnd w:id="257"/>
    </w:p>
    <w:p w14:paraId="5F379BCE" w14:textId="515B222C" w:rsidR="007B521C" w:rsidRPr="00DF45F7" w:rsidRDefault="007B521C" w:rsidP="00B11AA8">
      <w:pPr>
        <w:pStyle w:val="Akapitzlist"/>
        <w:numPr>
          <w:ilvl w:val="2"/>
          <w:numId w:val="64"/>
        </w:numPr>
        <w:spacing w:before="60" w:after="60"/>
        <w:ind w:left="709" w:hanging="283"/>
        <w:jc w:val="both"/>
        <w:rPr>
          <w:rFonts w:asciiTheme="minorHAnsi" w:hAnsiTheme="minorHAnsi"/>
          <w:color w:val="000000" w:themeColor="text1"/>
        </w:rPr>
      </w:pPr>
      <w:r w:rsidRPr="00DF45F7">
        <w:rPr>
          <w:rFonts w:asciiTheme="minorHAnsi" w:hAnsiTheme="minorHAnsi"/>
          <w:color w:val="000000" w:themeColor="text1"/>
        </w:rPr>
        <w:t xml:space="preserve">przeszły pozytywnie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oraz</w:t>
      </w:r>
    </w:p>
    <w:p w14:paraId="6E2815BB" w14:textId="6D021AF1" w:rsidR="007B521C" w:rsidRPr="00DF45F7" w:rsidRDefault="007B521C" w:rsidP="00B11AA8">
      <w:pPr>
        <w:pStyle w:val="Akapitzlist"/>
        <w:numPr>
          <w:ilvl w:val="2"/>
          <w:numId w:val="64"/>
        </w:numPr>
        <w:spacing w:before="60" w:after="60"/>
        <w:ind w:left="709" w:hanging="283"/>
        <w:jc w:val="both"/>
        <w:rPr>
          <w:rFonts w:asciiTheme="minorHAnsi" w:hAnsiTheme="minorHAnsi"/>
          <w:color w:val="000000" w:themeColor="text1"/>
        </w:rPr>
      </w:pPr>
      <w:r w:rsidRPr="00DF45F7">
        <w:rPr>
          <w:rFonts w:asciiTheme="minorHAnsi" w:hAnsiTheme="minorHAnsi"/>
          <w:color w:val="000000" w:themeColor="text1"/>
        </w:rPr>
        <w:lastRenderedPageBreak/>
        <w:t xml:space="preserve">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1 do Regulaminu, z zastrzeżeniem </w:t>
      </w:r>
      <w:r w:rsidR="00102EE8" w:rsidRPr="00DF45F7">
        <w:rPr>
          <w:rFonts w:asciiTheme="minorHAnsi" w:hAnsiTheme="minorHAnsi"/>
          <w:color w:val="000000" w:themeColor="text1"/>
        </w:rPr>
        <w:t xml:space="preserve">postanowień dotyczących </w:t>
      </w:r>
      <w:r w:rsidRPr="00DF45F7">
        <w:rPr>
          <w:rFonts w:asciiTheme="minorHAnsi" w:hAnsiTheme="minorHAnsi"/>
          <w:color w:val="000000" w:themeColor="text1"/>
        </w:rPr>
        <w:t xml:space="preserve">dopuszczalnej przez Umowę i </w:t>
      </w:r>
      <w:r w:rsidR="2421E7AE" w:rsidRPr="00DF45F7">
        <w:rPr>
          <w:rFonts w:asciiTheme="minorHAnsi" w:hAnsiTheme="minorHAnsi"/>
          <w:color w:val="000000" w:themeColor="text1"/>
        </w:rPr>
        <w:t>Załączni</w:t>
      </w:r>
      <w:r w:rsidRPr="00DF45F7">
        <w:rPr>
          <w:rFonts w:asciiTheme="minorHAnsi" w:hAnsiTheme="minorHAnsi"/>
          <w:color w:val="000000" w:themeColor="text1"/>
        </w:rPr>
        <w:t>k nr 1 Granicy Błędu,</w:t>
      </w:r>
    </w:p>
    <w:p w14:paraId="12D6960E" w14:textId="49D133E0" w:rsidR="007B521C" w:rsidRPr="00DF45F7" w:rsidRDefault="007B521C" w:rsidP="00B11AA8">
      <w:pPr>
        <w:pStyle w:val="Akapitzlist"/>
        <w:numPr>
          <w:ilvl w:val="1"/>
          <w:numId w:val="64"/>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Wyniki Pozytywn</w:t>
      </w:r>
      <w:r w:rsidR="00DC6408" w:rsidRPr="00DF45F7">
        <w:rPr>
          <w:rFonts w:asciiTheme="minorHAnsi" w:hAnsiTheme="minorHAnsi"/>
          <w:color w:val="000000" w:themeColor="text1"/>
        </w:rPr>
        <w:t>e</w:t>
      </w:r>
      <w:r w:rsidRPr="00DF45F7">
        <w:rPr>
          <w:rFonts w:asciiTheme="minorHAnsi" w:hAnsiTheme="minorHAnsi"/>
          <w:color w:val="000000" w:themeColor="text1"/>
        </w:rPr>
        <w:t xml:space="preserve"> Końcow</w:t>
      </w:r>
      <w:r w:rsidR="00DC6408" w:rsidRPr="00DF45F7">
        <w:rPr>
          <w:rFonts w:asciiTheme="minorHAnsi" w:hAnsiTheme="minorHAnsi"/>
          <w:color w:val="000000" w:themeColor="text1"/>
        </w:rPr>
        <w:t>e</w:t>
      </w:r>
      <w:r w:rsidRPr="00DF45F7">
        <w:rPr>
          <w:rFonts w:asciiTheme="minorHAnsi" w:hAnsiTheme="minorHAnsi"/>
          <w:color w:val="000000" w:themeColor="text1"/>
        </w:rPr>
        <w:t xml:space="preserve"> Uczestnikom Przedsięwzięcia, którzy 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ws</w:t>
      </w:r>
      <w:r w:rsidR="51E69B1D" w:rsidRPr="00DF45F7">
        <w:rPr>
          <w:rFonts w:asciiTheme="minorHAnsi" w:hAnsiTheme="minorHAnsi"/>
          <w:color w:val="000000" w:themeColor="text1"/>
        </w:rPr>
        <w:t>k</w:t>
      </w:r>
      <w:r w:rsidRPr="00DF45F7">
        <w:rPr>
          <w:rFonts w:asciiTheme="minorHAnsi" w:hAnsiTheme="minorHAnsi"/>
          <w:color w:val="000000" w:themeColor="text1"/>
        </w:rPr>
        <w:t xml:space="preserve">azane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_Ref54789794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_Ref54797683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ich Wynik Prac Etapu </w:t>
      </w:r>
      <w:r w:rsidR="00DC6408" w:rsidRPr="00DF45F7">
        <w:rPr>
          <w:rFonts w:asciiTheme="minorHAnsi" w:hAnsiTheme="minorHAnsi"/>
          <w:color w:val="000000" w:themeColor="text1"/>
        </w:rPr>
        <w:t>II</w:t>
      </w:r>
      <w:r w:rsidRPr="00DF45F7">
        <w:rPr>
          <w:rFonts w:asciiTheme="minorHAnsi" w:hAnsiTheme="minorHAnsi"/>
          <w:color w:val="000000" w:themeColor="text1"/>
        </w:rPr>
        <w:t xml:space="preserve"> przeszedł pomyślnie </w:t>
      </w:r>
      <w:r w:rsidR="007B5AED" w:rsidRPr="00DF45F7">
        <w:rPr>
          <w:rFonts w:asciiTheme="minorHAnsi" w:hAnsiTheme="minorHAnsi"/>
          <w:color w:val="000000" w:themeColor="text1"/>
        </w:rPr>
        <w:t>weryfikację</w:t>
      </w:r>
      <w:r w:rsidRPr="00DF45F7">
        <w:rPr>
          <w:rFonts w:asciiTheme="minorHAnsi" w:hAnsiTheme="minorHAnsi"/>
          <w:color w:val="000000" w:themeColor="text1"/>
        </w:rPr>
        <w:t xml:space="preserve"> zgodnie z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kiem nr 4 do Regulaminu, </w:t>
      </w:r>
    </w:p>
    <w:p w14:paraId="4D4758F3" w14:textId="76695D1B" w:rsidR="007B521C" w:rsidRPr="00DF45F7" w:rsidRDefault="007B521C" w:rsidP="00B11AA8">
      <w:pPr>
        <w:pStyle w:val="Akapitzlist"/>
        <w:numPr>
          <w:ilvl w:val="1"/>
          <w:numId w:val="64"/>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r w:rsidR="004B3B2B" w:rsidRPr="004B3B2B">
        <w:rPr>
          <w:rFonts w:asciiTheme="minorHAnsi" w:hAnsiTheme="minorHAnsi"/>
          <w:color w:val="000000" w:themeColor="text1"/>
        </w:rPr>
        <w:t xml:space="preserve"> </w:t>
      </w:r>
      <w:r w:rsidR="004B3B2B">
        <w:rPr>
          <w:rFonts w:asciiTheme="minorHAnsi" w:hAnsiTheme="minorHAnsi"/>
          <w:color w:val="000000" w:themeColor="text1"/>
        </w:rPr>
        <w:t>lub w przypadkach wyraźnie wskazanych w Załączniku nr 5 do Regulaminu</w:t>
      </w:r>
      <w:r w:rsidRPr="00DF45F7">
        <w:rPr>
          <w:rFonts w:asciiTheme="minorHAnsi" w:hAnsiTheme="minorHAnsi"/>
          <w:color w:val="000000" w:themeColor="text1"/>
        </w:rPr>
        <w:t>.</w:t>
      </w:r>
    </w:p>
    <w:p w14:paraId="5D2B1C95" w14:textId="14BB9E9F" w:rsidR="00C17491" w:rsidRPr="00DF45F7" w:rsidRDefault="00C17491" w:rsidP="00B11AA8">
      <w:pPr>
        <w:pStyle w:val="Akapitzlist"/>
        <w:numPr>
          <w:ilvl w:val="0"/>
          <w:numId w:val="6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Lista Rankingowa </w:t>
      </w:r>
      <w:r w:rsidR="00607628" w:rsidRPr="00DF45F7">
        <w:rPr>
          <w:rFonts w:asciiTheme="minorHAnsi" w:hAnsiTheme="minorHAnsi"/>
          <w:color w:val="000000" w:themeColor="text1"/>
        </w:rPr>
        <w:t xml:space="preserve">albo rozstrzygnięcie Zespołu Oceniającego </w:t>
      </w:r>
      <w:r w:rsidRPr="00DF45F7">
        <w:rPr>
          <w:rFonts w:asciiTheme="minorHAnsi" w:hAnsiTheme="minorHAnsi"/>
          <w:color w:val="000000" w:themeColor="text1"/>
        </w:rPr>
        <w:t>wyszczególnia:</w:t>
      </w:r>
    </w:p>
    <w:p w14:paraId="59F469C7" w14:textId="61ADB2AE" w:rsidR="00BA6F45" w:rsidRPr="00DF45F7" w:rsidRDefault="00BA6F45" w:rsidP="00B11AA8">
      <w:pPr>
        <w:pStyle w:val="Akapitzlist"/>
        <w:numPr>
          <w:ilvl w:val="0"/>
          <w:numId w:val="6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Etap którego dotyczy;</w:t>
      </w:r>
    </w:p>
    <w:p w14:paraId="108AD57B" w14:textId="77777777" w:rsidR="00C17491" w:rsidRPr="00DF45F7" w:rsidRDefault="00BA6F45" w:rsidP="00B11AA8">
      <w:pPr>
        <w:pStyle w:val="Akapitzlist"/>
        <w:numPr>
          <w:ilvl w:val="0"/>
          <w:numId w:val="6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nazwy </w:t>
      </w:r>
      <w:r w:rsidR="00C17491"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i Rozwiązań;</w:t>
      </w:r>
    </w:p>
    <w:p w14:paraId="392C8F86" w14:textId="06CF4FE1" w:rsidR="00BA6F45" w:rsidRPr="00DF45F7" w:rsidRDefault="00606C95" w:rsidP="00B11AA8">
      <w:pPr>
        <w:pStyle w:val="Akapitzlist"/>
        <w:numPr>
          <w:ilvl w:val="0"/>
          <w:numId w:val="6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Wynik Pozytywny</w:t>
      </w:r>
      <w:r w:rsidR="00102EE8" w:rsidRPr="00DF45F7">
        <w:rPr>
          <w:rFonts w:asciiTheme="minorHAnsi" w:hAnsiTheme="minorHAnsi"/>
          <w:color w:val="000000" w:themeColor="text1"/>
        </w:rPr>
        <w:t xml:space="preserve"> </w:t>
      </w:r>
      <w:r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xml:space="preserve">, </w:t>
      </w:r>
      <w:r w:rsidR="00BA6F45" w:rsidRPr="00DF45F7">
        <w:rPr>
          <w:rFonts w:asciiTheme="minorHAnsi" w:hAnsiTheme="minorHAnsi"/>
          <w:color w:val="000000" w:themeColor="text1"/>
        </w:rPr>
        <w:t>Wynik Pozytywny, Wynik Pozytywny Końcowy albo Wynik Negatywny, ze wskazaniem w zakresie Wyniku Negatywnego na którym etapie oceny go przyznano;</w:t>
      </w:r>
    </w:p>
    <w:p w14:paraId="673D1B5E" w14:textId="57C2E83E" w:rsidR="004B7390" w:rsidRPr="00DF45F7" w:rsidRDefault="00BA6F45" w:rsidP="00B11AA8">
      <w:pPr>
        <w:pStyle w:val="Akapitzlist"/>
        <w:numPr>
          <w:ilvl w:val="0"/>
          <w:numId w:val="6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jeśli Wynik Prac Etapu Uczestnika Przedsięwzięcia był przedmiotem oceny merytorycznej: łączny wynik punktowy oraz jego wyjaśnienie z rozbiciem na poszczególne Kryteria.</w:t>
      </w:r>
    </w:p>
    <w:p w14:paraId="52960D06" w14:textId="6E0D7D0D" w:rsidR="00C17491" w:rsidRPr="00DF45F7" w:rsidRDefault="00C17491" w:rsidP="00B11AA8">
      <w:pPr>
        <w:pStyle w:val="Akapitzlist"/>
        <w:numPr>
          <w:ilvl w:val="0"/>
          <w:numId w:val="64"/>
        </w:numPr>
        <w:spacing w:before="60" w:after="60"/>
        <w:ind w:left="426" w:hanging="426"/>
        <w:jc w:val="both"/>
        <w:rPr>
          <w:rFonts w:asciiTheme="minorHAnsi" w:hAnsiTheme="minorHAnsi"/>
          <w:color w:val="000000" w:themeColor="text1"/>
        </w:rPr>
      </w:pPr>
      <w:bookmarkStart w:id="258" w:name="_Ref511982198"/>
      <w:r w:rsidRPr="00DF45F7">
        <w:rPr>
          <w:rFonts w:asciiTheme="minorHAnsi" w:hAnsiTheme="minorHAnsi"/>
          <w:color w:val="000000" w:themeColor="text1"/>
        </w:rPr>
        <w:t>Po sporządzeniu Listy Rankingowej</w:t>
      </w:r>
      <w:r w:rsidR="0060762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Zespół Oceniający przedstawia j</w:t>
      </w:r>
      <w:r w:rsidR="00607628" w:rsidRPr="00DF45F7">
        <w:rPr>
          <w:rFonts w:asciiTheme="minorHAnsi" w:hAnsiTheme="minorHAnsi"/>
          <w:color w:val="000000" w:themeColor="text1"/>
        </w:rPr>
        <w:t>e</w:t>
      </w:r>
      <w:r w:rsidRPr="00DF45F7">
        <w:rPr>
          <w:rFonts w:asciiTheme="minorHAnsi" w:hAnsiTheme="minorHAnsi"/>
          <w:color w:val="000000" w:themeColor="text1"/>
        </w:rPr>
        <w:t xml:space="preserve"> do wiadomości NCBR</w:t>
      </w:r>
      <w:bookmarkEnd w:id="258"/>
      <w:r w:rsidRPr="00DF45F7">
        <w:rPr>
          <w:rFonts w:asciiTheme="minorHAnsi" w:hAnsiTheme="minorHAnsi"/>
          <w:color w:val="000000" w:themeColor="text1"/>
        </w:rPr>
        <w:t>.</w:t>
      </w:r>
    </w:p>
    <w:p w14:paraId="617E8501" w14:textId="351CFEF7" w:rsidR="00C17491" w:rsidRPr="00DF45F7" w:rsidRDefault="00C17491" w:rsidP="00B11AA8">
      <w:pPr>
        <w:pStyle w:val="Akapitzlist"/>
        <w:numPr>
          <w:ilvl w:val="0"/>
          <w:numId w:val="6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 uzyskaniu Listy Rankingowej </w:t>
      </w:r>
      <w:r w:rsidR="00607628" w:rsidRPr="00DF45F7">
        <w:rPr>
          <w:rFonts w:asciiTheme="minorHAnsi" w:hAnsiTheme="minorHAnsi"/>
          <w:color w:val="000000" w:themeColor="text1"/>
        </w:rPr>
        <w:t xml:space="preserve">albo rozstrzygnięcia Zespołu Oceniającego </w:t>
      </w:r>
      <w:r w:rsidRPr="00DF45F7">
        <w:rPr>
          <w:rFonts w:asciiTheme="minorHAnsi" w:hAnsiTheme="minorHAnsi"/>
          <w:color w:val="000000" w:themeColor="text1"/>
        </w:rPr>
        <w:t xml:space="preserve">od Zespołu Oceniającego, NCBR publikuje </w:t>
      </w:r>
      <w:r w:rsidR="00607628" w:rsidRPr="00DF45F7">
        <w:rPr>
          <w:rFonts w:asciiTheme="minorHAnsi" w:hAnsiTheme="minorHAnsi"/>
          <w:color w:val="000000" w:themeColor="text1"/>
        </w:rPr>
        <w:t xml:space="preserve">je </w:t>
      </w:r>
      <w:r w:rsidRPr="00DF45F7">
        <w:rPr>
          <w:rFonts w:asciiTheme="minorHAnsi" w:hAnsiTheme="minorHAnsi"/>
          <w:color w:val="000000" w:themeColor="text1"/>
        </w:rPr>
        <w:t xml:space="preserve">na Stronie internetowej Centrum oraz przesyła Uczestnikom Przedsięwzięcia elektroniczne powiadomienie o </w:t>
      </w:r>
      <w:r w:rsidR="00607628" w:rsidRPr="00DF45F7">
        <w:rPr>
          <w:rFonts w:asciiTheme="minorHAnsi" w:hAnsiTheme="minorHAnsi"/>
          <w:color w:val="000000" w:themeColor="text1"/>
        </w:rPr>
        <w:t xml:space="preserve">ich </w:t>
      </w:r>
      <w:r w:rsidRPr="00DF45F7">
        <w:rPr>
          <w:rFonts w:asciiTheme="minorHAnsi" w:hAnsiTheme="minorHAnsi"/>
          <w:color w:val="000000" w:themeColor="text1"/>
        </w:rPr>
        <w:t>publikacji. Powiadomienie przesyłane przez NCBR nie wpływa na skuteczność publikacji Listy Rankingowej</w:t>
      </w:r>
      <w:r w:rsidR="0060762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xml:space="preserve">. Następnie NCBR wysyła Uczestnikom Przedsięwzięcia odpowiednio </w:t>
      </w:r>
      <w:r w:rsidR="00ED02F7" w:rsidRPr="00DF45F7">
        <w:rPr>
          <w:rFonts w:asciiTheme="minorHAnsi" w:hAnsiTheme="minorHAnsi"/>
          <w:color w:val="000000" w:themeColor="text1"/>
        </w:rPr>
        <w:t xml:space="preserve">Wyniki Pozytywne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ED02F7" w:rsidRPr="00DF45F7">
        <w:rPr>
          <w:rFonts w:asciiTheme="minorHAnsi" w:hAnsiTheme="minorHAnsi"/>
          <w:color w:val="000000" w:themeColor="text1"/>
        </w:rPr>
        <w:t xml:space="preserve">, </w:t>
      </w:r>
      <w:r w:rsidRPr="00DF45F7">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2D136474" w:rsidR="00E97C08" w:rsidRPr="00DF45F7" w:rsidRDefault="001B2DB3" w:rsidP="00B11AA8">
      <w:pPr>
        <w:pStyle w:val="Akapitzlist"/>
        <w:numPr>
          <w:ilvl w:val="0"/>
          <w:numId w:val="64"/>
        </w:numPr>
        <w:spacing w:before="60" w:after="60"/>
        <w:ind w:left="426" w:hanging="426"/>
        <w:jc w:val="both"/>
        <w:rPr>
          <w:rFonts w:asciiTheme="minorHAnsi" w:hAnsiTheme="minorHAnsi"/>
          <w:color w:val="000000" w:themeColor="text1"/>
        </w:rPr>
      </w:pPr>
      <w:bookmarkStart w:id="259" w:name="_Ref72914251"/>
      <w:bookmarkStart w:id="260" w:name="_Ref53694315"/>
      <w:r w:rsidRPr="00DF45F7">
        <w:rPr>
          <w:rFonts w:asciiTheme="minorHAnsi" w:hAnsiTheme="minorHAnsi"/>
          <w:color w:val="000000" w:themeColor="text1"/>
        </w:rPr>
        <w:t>[</w:t>
      </w:r>
      <w:r w:rsidRPr="00DF45F7">
        <w:rPr>
          <w:rFonts w:asciiTheme="minorHAnsi" w:hAnsiTheme="minorHAnsi"/>
          <w:b/>
          <w:color w:val="000000" w:themeColor="text1"/>
        </w:rPr>
        <w:t>Dzika karta</w:t>
      </w:r>
      <w:r w:rsidRPr="00DF45F7">
        <w:rPr>
          <w:rFonts w:asciiTheme="minorHAnsi" w:hAnsiTheme="minorHAnsi"/>
          <w:color w:val="000000" w:themeColor="text1"/>
        </w:rPr>
        <w:t xml:space="preserve">] </w:t>
      </w:r>
      <w:r w:rsidR="00E97C08" w:rsidRPr="00DF45F7">
        <w:rPr>
          <w:rFonts w:asciiTheme="minorHAnsi" w:hAnsiTheme="minorHAnsi"/>
          <w:color w:val="000000" w:themeColor="text1"/>
        </w:rPr>
        <w:t xml:space="preserve">Zespół Oceniający na etapie przygotowania Listy Rankingowej weryfikuje wartość zobowiązań NCBR względem wszystkich </w:t>
      </w:r>
      <w:r w:rsidR="00931648" w:rsidRPr="00DF45F7">
        <w:rPr>
          <w:rFonts w:asciiTheme="minorHAnsi" w:hAnsiTheme="minorHAnsi"/>
          <w:color w:val="000000" w:themeColor="text1"/>
        </w:rPr>
        <w:t>Uczestników Przedsięwzięcia</w:t>
      </w:r>
      <w:r w:rsidR="00E97C08" w:rsidRPr="00DF45F7">
        <w:rPr>
          <w:rFonts w:asciiTheme="minorHAnsi" w:hAnsiTheme="minorHAnsi"/>
          <w:color w:val="000000" w:themeColor="text1"/>
        </w:rPr>
        <w:t xml:space="preserve">. </w:t>
      </w:r>
      <w:r w:rsidR="00874DFE" w:rsidRPr="00DF45F7">
        <w:rPr>
          <w:rFonts w:asciiTheme="minorHAnsi" w:hAnsiTheme="minorHAnsi"/>
          <w:color w:val="000000" w:themeColor="text1"/>
        </w:rPr>
        <w:t>Jeśli</w:t>
      </w:r>
      <w:r w:rsidR="00E97C08" w:rsidRPr="00DF45F7">
        <w:rPr>
          <w:rFonts w:asciiTheme="minorHAnsi" w:hAnsiTheme="minorHAnsi"/>
          <w:color w:val="000000" w:themeColor="text1"/>
        </w:rPr>
        <w:t>:</w:t>
      </w:r>
      <w:bookmarkEnd w:id="259"/>
    </w:p>
    <w:p w14:paraId="122E9C2A" w14:textId="5AE0EF49" w:rsidR="00E97C08" w:rsidRPr="00DF45F7" w:rsidRDefault="00874DFE" w:rsidP="00B11AA8">
      <w:pPr>
        <w:pStyle w:val="Akapitzlist"/>
        <w:numPr>
          <w:ilvl w:val="1"/>
          <w:numId w:val="64"/>
        </w:numPr>
        <w:spacing w:before="60" w:after="60"/>
        <w:ind w:left="851"/>
        <w:jc w:val="both"/>
        <w:rPr>
          <w:rFonts w:asciiTheme="minorHAnsi" w:hAnsiTheme="minorHAnsi"/>
          <w:color w:val="000000" w:themeColor="text1"/>
        </w:rPr>
      </w:pPr>
      <w:bookmarkStart w:id="261" w:name="_Ref53695159"/>
      <w:r w:rsidRPr="00DF45F7">
        <w:rPr>
          <w:rFonts w:asciiTheme="minorHAnsi" w:hAnsiTheme="minorHAnsi"/>
          <w:color w:val="000000" w:themeColor="text1"/>
        </w:rPr>
        <w:t>w ramach</w:t>
      </w:r>
      <w:bookmarkEnd w:id="260"/>
      <w:r w:rsidRPr="00DF45F7">
        <w:rPr>
          <w:rFonts w:asciiTheme="minorHAnsi" w:hAnsiTheme="minorHAnsi"/>
          <w:color w:val="000000" w:themeColor="text1"/>
        </w:rPr>
        <w:t xml:space="preserve"> </w:t>
      </w:r>
      <w:r w:rsidR="00E97C08" w:rsidRPr="00DF45F7">
        <w:rPr>
          <w:rFonts w:asciiTheme="minorHAnsi" w:hAnsiTheme="minorHAnsi"/>
          <w:color w:val="000000" w:themeColor="text1"/>
        </w:rPr>
        <w:t>wszystkich umów zawartych przez NCBR z Uczestnikami Przedsięwzięcia (w tym Umowy z Wykonawcą) różnica pomiędzy:</w:t>
      </w:r>
      <w:bookmarkEnd w:id="261"/>
    </w:p>
    <w:p w14:paraId="2755AC65" w14:textId="7954C0DD" w:rsidR="00E97C08" w:rsidRPr="00DF45F7" w:rsidRDefault="00E97C08" w:rsidP="00B11AA8">
      <w:pPr>
        <w:pStyle w:val="Akapitzlist"/>
        <w:numPr>
          <w:ilvl w:val="2"/>
          <w:numId w:val="64"/>
        </w:numPr>
        <w:spacing w:before="60" w:after="60"/>
        <w:ind w:left="1418" w:hanging="284"/>
        <w:jc w:val="both"/>
        <w:rPr>
          <w:rFonts w:asciiTheme="minorHAnsi" w:hAnsiTheme="minorHAnsi"/>
          <w:color w:val="000000" w:themeColor="text1"/>
        </w:rPr>
      </w:pPr>
      <w:r w:rsidRPr="00DF45F7">
        <w:rPr>
          <w:rFonts w:asciiTheme="minorHAnsi" w:hAnsiTheme="minorHAnsi"/>
          <w:color w:val="000000" w:themeColor="text1"/>
        </w:rPr>
        <w:t xml:space="preserve">sumą wynagrodzenia (i) dotychczas wypłaconego </w:t>
      </w:r>
      <w:r w:rsidR="00931648" w:rsidRPr="00DF45F7">
        <w:rPr>
          <w:rFonts w:asciiTheme="minorHAnsi" w:hAnsiTheme="minorHAnsi"/>
          <w:color w:val="000000" w:themeColor="text1"/>
        </w:rPr>
        <w:t xml:space="preserve">i </w:t>
      </w:r>
      <w:r w:rsidRPr="00DF45F7">
        <w:rPr>
          <w:rFonts w:asciiTheme="minorHAnsi" w:hAnsiTheme="minorHAnsi"/>
          <w:color w:val="000000" w:themeColor="text1"/>
        </w:rPr>
        <w:t xml:space="preserve">(ii) wymagalnego w ramach tych umów oraz (iii) maksymalnego wynagrodzenia, do którego wypłaty NCBR może być zobowiązany w </w:t>
      </w:r>
      <w:r w:rsidR="00175444" w:rsidRPr="00DF45F7">
        <w:rPr>
          <w:rFonts w:asciiTheme="minorHAnsi" w:hAnsiTheme="minorHAnsi"/>
          <w:color w:val="000000" w:themeColor="text1"/>
        </w:rPr>
        <w:t>Etapie II</w:t>
      </w:r>
      <w:r w:rsidRPr="00DF45F7">
        <w:rPr>
          <w:rFonts w:asciiTheme="minorHAnsi" w:hAnsiTheme="minorHAnsi"/>
          <w:color w:val="000000" w:themeColor="text1"/>
        </w:rPr>
        <w:t xml:space="preserve"> względem </w:t>
      </w:r>
      <w:r w:rsidR="00720FC2"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_Ref53694815 \r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_Ref53694817 \r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_Ref53694819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w:t>
      </w:r>
    </w:p>
    <w:p w14:paraId="3DB7EAF3" w14:textId="26D3DBA9" w:rsidR="00BB0F15" w:rsidRPr="00DF45F7" w:rsidRDefault="00E97C08" w:rsidP="00B11AA8">
      <w:pPr>
        <w:pStyle w:val="Akapitzlist"/>
        <w:numPr>
          <w:ilvl w:val="2"/>
          <w:numId w:val="64"/>
        </w:numPr>
        <w:spacing w:before="60" w:after="60"/>
        <w:ind w:left="1418" w:hanging="284"/>
        <w:jc w:val="both"/>
        <w:rPr>
          <w:rFonts w:asciiTheme="minorHAnsi" w:hAnsiTheme="minorHAnsi"/>
          <w:color w:val="000000" w:themeColor="text1"/>
        </w:rPr>
      </w:pPr>
      <w:r w:rsidRPr="00DF45F7">
        <w:rPr>
          <w:rFonts w:asciiTheme="minorHAnsi" w:hAnsiTheme="minorHAnsi"/>
          <w:color w:val="000000" w:themeColor="text1"/>
        </w:rPr>
        <w:t>maksymalną Alokacj</w:t>
      </w:r>
      <w:r w:rsidR="00720FC2" w:rsidRPr="00DF45F7">
        <w:rPr>
          <w:rFonts w:asciiTheme="minorHAnsi" w:hAnsiTheme="minorHAnsi"/>
          <w:color w:val="000000" w:themeColor="text1"/>
        </w:rPr>
        <w:t>ą</w:t>
      </w:r>
      <w:r w:rsidRPr="00DF45F7">
        <w:rPr>
          <w:rFonts w:asciiTheme="minorHAnsi" w:hAnsiTheme="minorHAnsi"/>
          <w:color w:val="000000" w:themeColor="text1"/>
        </w:rPr>
        <w:t xml:space="preserve"> określoną zgodnie z Rozdziałem X Regulaminu,</w:t>
      </w:r>
    </w:p>
    <w:p w14:paraId="27FB0C2F" w14:textId="06D57C2B" w:rsidR="00E97C08" w:rsidRPr="00DF45F7" w:rsidRDefault="00254C1C" w:rsidP="00B11AA8">
      <w:pPr>
        <w:spacing w:before="60" w:after="60"/>
        <w:ind w:left="1134"/>
        <w:jc w:val="both"/>
        <w:rPr>
          <w:rFonts w:asciiTheme="minorHAnsi" w:hAnsiTheme="minorHAnsi"/>
          <w:color w:val="000000" w:themeColor="text1"/>
        </w:rPr>
      </w:pPr>
      <w:r w:rsidRPr="00DF45F7">
        <w:rPr>
          <w:rFonts w:asciiTheme="minorHAnsi" w:hAnsiTheme="minorHAnsi"/>
          <w:color w:val="000000" w:themeColor="text1"/>
        </w:rPr>
        <w:t>jest większa od „0”, oraz</w:t>
      </w:r>
    </w:p>
    <w:p w14:paraId="79A72698" w14:textId="6768C11F" w:rsidR="00254C1C" w:rsidRPr="00DF45F7" w:rsidRDefault="00254C1C" w:rsidP="00B11AA8">
      <w:pPr>
        <w:pStyle w:val="Akapitzlist"/>
        <w:numPr>
          <w:ilvl w:val="1"/>
          <w:numId w:val="64"/>
        </w:numPr>
        <w:spacing w:before="60" w:after="60"/>
        <w:ind w:left="851"/>
        <w:jc w:val="both"/>
        <w:rPr>
          <w:rFonts w:asciiTheme="minorHAnsi" w:hAnsiTheme="minorHAnsi"/>
          <w:color w:val="000000" w:themeColor="text1"/>
        </w:rPr>
      </w:pPr>
      <w:bookmarkStart w:id="262" w:name="_Ref53695187"/>
      <w:r w:rsidRPr="00DF45F7">
        <w:rPr>
          <w:rFonts w:asciiTheme="minorHAnsi" w:hAnsiTheme="minorHAnsi"/>
          <w:color w:val="000000" w:themeColor="text1"/>
        </w:rPr>
        <w:t xml:space="preserve">wartość maksymalnego zobowiązania, do którego wypłaty NCBR może być zobowiązany w </w:t>
      </w:r>
      <w:r w:rsidR="000B6513" w:rsidRPr="00DF45F7">
        <w:rPr>
          <w:rFonts w:asciiTheme="minorHAnsi" w:hAnsiTheme="minorHAnsi"/>
          <w:color w:val="000000" w:themeColor="text1"/>
        </w:rPr>
        <w:t>Etapie II</w:t>
      </w:r>
      <w:r w:rsidRPr="00DF45F7">
        <w:rPr>
          <w:rFonts w:asciiTheme="minorHAnsi" w:hAnsiTheme="minorHAnsi"/>
          <w:color w:val="000000" w:themeColor="text1"/>
        </w:rPr>
        <w:t xml:space="preserve"> względem kolejnego w ramach projektu Listy Rankingowej Uczestnika Przedsięwzięcia</w:t>
      </w:r>
      <w:r w:rsidR="00D3692B" w:rsidRPr="00DF45F7">
        <w:rPr>
          <w:rFonts w:asciiTheme="minorHAnsi" w:hAnsiTheme="minorHAnsi"/>
          <w:color w:val="000000" w:themeColor="text1"/>
        </w:rPr>
        <w:t xml:space="preserve"> </w:t>
      </w:r>
      <w:r w:rsidRPr="00DF45F7">
        <w:rPr>
          <w:rFonts w:asciiTheme="minorHAnsi" w:hAnsiTheme="minorHAnsi"/>
          <w:color w:val="000000" w:themeColor="text1"/>
        </w:rPr>
        <w:t xml:space="preserve">jest mniejsza lub równa różnicy wskazanej w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_Ref53695159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oraz</w:t>
      </w:r>
      <w:bookmarkEnd w:id="262"/>
      <w:r w:rsidRPr="00DF45F7">
        <w:rPr>
          <w:rFonts w:asciiTheme="minorHAnsi" w:hAnsiTheme="minorHAnsi"/>
          <w:color w:val="000000" w:themeColor="text1"/>
        </w:rPr>
        <w:t xml:space="preserve"> </w:t>
      </w:r>
    </w:p>
    <w:p w14:paraId="198AE823" w14:textId="1471D009" w:rsidR="00254C1C" w:rsidRPr="00DF45F7" w:rsidRDefault="00254C1C" w:rsidP="00B11AA8">
      <w:pPr>
        <w:pStyle w:val="Akapitzlist"/>
        <w:numPr>
          <w:ilvl w:val="1"/>
          <w:numId w:val="64"/>
        </w:numPr>
        <w:spacing w:before="60" w:after="60"/>
        <w:ind w:left="851"/>
        <w:jc w:val="both"/>
        <w:rPr>
          <w:rFonts w:asciiTheme="minorHAnsi" w:hAnsiTheme="minorHAnsi"/>
          <w:color w:val="000000" w:themeColor="text1"/>
        </w:rPr>
      </w:pPr>
      <w:bookmarkStart w:id="263" w:name="_Ref53696240"/>
      <w:r w:rsidRPr="00DF45F7">
        <w:rPr>
          <w:rFonts w:asciiTheme="minorHAnsi" w:hAnsiTheme="minorHAnsi"/>
          <w:color w:val="000000" w:themeColor="text1"/>
        </w:rPr>
        <w:t xml:space="preserve">Wynik Prac Etapu Wykonawcy wskazanego w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_Ref53695187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uzyskał pozytywną ocenę formalną i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bookmarkEnd w:id="263"/>
    </w:p>
    <w:p w14:paraId="470933CB" w14:textId="09CEBDEE" w:rsidR="00254C1C" w:rsidRPr="00DF45F7" w:rsidRDefault="00254C1C"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DF45F7">
        <w:rPr>
          <w:rFonts w:asciiTheme="minorHAnsi" w:hAnsiTheme="minorHAnsi"/>
          <w:color w:val="000000" w:themeColor="text1"/>
        </w:rPr>
        <w:t xml:space="preserve">wedle swojego wyboru </w:t>
      </w:r>
      <w:r w:rsidRPr="00DF45F7">
        <w:rPr>
          <w:rFonts w:asciiTheme="minorHAnsi" w:hAnsiTheme="minorHAnsi"/>
          <w:color w:val="000000" w:themeColor="text1"/>
        </w:rPr>
        <w:t>do jednostronnego zwiększenia limitu Uczestników Przedsięwzięcia</w:t>
      </w:r>
      <w:r w:rsidR="00BC0E3D" w:rsidRPr="00DF45F7">
        <w:rPr>
          <w:rFonts w:asciiTheme="minorHAnsi" w:hAnsiTheme="minorHAnsi"/>
          <w:color w:val="000000" w:themeColor="text1"/>
        </w:rPr>
        <w:t xml:space="preserve"> </w:t>
      </w:r>
      <w:r w:rsidRPr="00DF45F7">
        <w:rPr>
          <w:rFonts w:asciiTheme="minorHAnsi" w:hAnsiTheme="minorHAnsi"/>
          <w:color w:val="000000" w:themeColor="text1"/>
        </w:rPr>
        <w:t xml:space="preserve">ponad limity określone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_Ref479927963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565EC0" w:rsidRPr="00DF45F7">
        <w:rPr>
          <w:rFonts w:asciiTheme="minorHAnsi" w:hAnsiTheme="minorHAnsi"/>
          <w:color w:val="000000" w:themeColor="text1"/>
        </w:rPr>
        <w:fldChar w:fldCharType="begin"/>
      </w:r>
      <w:r w:rsidR="00565EC0"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565EC0" w:rsidRPr="00DF45F7">
        <w:rPr>
          <w:rFonts w:asciiTheme="minorHAnsi" w:hAnsiTheme="minorHAnsi"/>
          <w:color w:val="000000" w:themeColor="text1"/>
        </w:rPr>
      </w:r>
      <w:r w:rsidR="00565EC0"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565EC0" w:rsidRPr="00DF45F7">
        <w:rPr>
          <w:rFonts w:asciiTheme="minorHAnsi" w:hAnsiTheme="minorHAnsi"/>
          <w:color w:val="000000" w:themeColor="text1"/>
        </w:rPr>
        <w:fldChar w:fldCharType="end"/>
      </w:r>
      <w:r w:rsidR="00565EC0" w:rsidRPr="00DF45F7">
        <w:rPr>
          <w:rFonts w:asciiTheme="minorHAnsi" w:hAnsiTheme="minorHAnsi"/>
          <w:color w:val="000000" w:themeColor="text1"/>
        </w:rPr>
        <w:t xml:space="preserve"> pkt </w:t>
      </w:r>
      <w:r w:rsidR="00565EC0" w:rsidRPr="00DF45F7">
        <w:rPr>
          <w:rFonts w:asciiTheme="minorHAnsi" w:hAnsiTheme="minorHAnsi"/>
          <w:color w:val="000000" w:themeColor="text1"/>
        </w:rPr>
        <w:fldChar w:fldCharType="begin"/>
      </w:r>
      <w:r w:rsidR="00565EC0" w:rsidRPr="00DF45F7">
        <w:rPr>
          <w:rFonts w:asciiTheme="minorHAnsi" w:hAnsiTheme="minorHAnsi"/>
          <w:color w:val="000000" w:themeColor="text1"/>
        </w:rPr>
        <w:instrText xml:space="preserve"> REF _Ref69059940 \n \h </w:instrText>
      </w:r>
      <w:r w:rsidR="00DF45F7">
        <w:rPr>
          <w:rFonts w:asciiTheme="minorHAnsi" w:hAnsiTheme="minorHAnsi"/>
          <w:color w:val="000000" w:themeColor="text1"/>
        </w:rPr>
        <w:instrText xml:space="preserve"> \* MERGEFORMAT </w:instrText>
      </w:r>
      <w:r w:rsidR="00565EC0" w:rsidRPr="00DF45F7">
        <w:rPr>
          <w:rFonts w:asciiTheme="minorHAnsi" w:hAnsiTheme="minorHAnsi"/>
          <w:color w:val="000000" w:themeColor="text1"/>
        </w:rPr>
      </w:r>
      <w:r w:rsidR="00565EC0"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565EC0"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względem jednego </w:t>
      </w:r>
      <w:r w:rsidRPr="00DF45F7">
        <w:rPr>
          <w:rFonts w:asciiTheme="minorHAnsi" w:hAnsiTheme="minorHAnsi"/>
          <w:color w:val="000000" w:themeColor="text1"/>
        </w:rPr>
        <w:lastRenderedPageBreak/>
        <w:t xml:space="preserve">lub większej liczby </w:t>
      </w:r>
      <w:r w:rsidR="00067299"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spełniających</w:t>
      </w:r>
      <w:r w:rsidR="00C06B51"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C06B51" w:rsidRPr="00DF45F7">
        <w:rPr>
          <w:rFonts w:asciiTheme="minorHAnsi" w:hAnsiTheme="minorHAnsi"/>
          <w:color w:val="000000" w:themeColor="text1"/>
        </w:rPr>
        <w:t xml:space="preserve"> wskazane w pkt </w:t>
      </w:r>
      <w:r w:rsidR="00C06B51" w:rsidRPr="00DF45F7">
        <w:rPr>
          <w:rFonts w:asciiTheme="minorHAnsi" w:hAnsiTheme="minorHAnsi"/>
          <w:color w:val="000000" w:themeColor="text1"/>
        </w:rPr>
        <w:fldChar w:fldCharType="begin"/>
      </w:r>
      <w:r w:rsidR="00C06B51" w:rsidRPr="00DF45F7">
        <w:rPr>
          <w:rFonts w:asciiTheme="minorHAnsi" w:hAnsiTheme="minorHAnsi"/>
          <w:color w:val="000000" w:themeColor="text1"/>
        </w:rPr>
        <w:instrText xml:space="preserve"> REF _Ref53695187 \n \h </w:instrText>
      </w:r>
      <w:r w:rsidR="001B2DB3" w:rsidRPr="00DF45F7">
        <w:rPr>
          <w:rFonts w:asciiTheme="minorHAnsi" w:hAnsiTheme="minorHAnsi"/>
          <w:color w:val="000000" w:themeColor="text1"/>
        </w:rPr>
        <w:instrText xml:space="preserve"> \* MERGEFORMAT </w:instrText>
      </w:r>
      <w:r w:rsidR="00C06B51" w:rsidRPr="00DF45F7">
        <w:rPr>
          <w:rFonts w:asciiTheme="minorHAnsi" w:hAnsiTheme="minorHAnsi"/>
          <w:color w:val="000000" w:themeColor="text1"/>
        </w:rPr>
      </w:r>
      <w:r w:rsidR="00C06B51"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06B51" w:rsidRPr="00DF45F7">
        <w:rPr>
          <w:rFonts w:asciiTheme="minorHAnsi" w:hAnsiTheme="minorHAnsi"/>
          <w:color w:val="000000" w:themeColor="text1"/>
        </w:rPr>
        <w:fldChar w:fldCharType="end"/>
      </w:r>
      <w:r w:rsidR="00C06B51" w:rsidRPr="00DF45F7">
        <w:rPr>
          <w:rFonts w:asciiTheme="minorHAnsi" w:hAnsiTheme="minorHAnsi"/>
          <w:color w:val="000000" w:themeColor="text1"/>
        </w:rPr>
        <w:t xml:space="preserve"> i </w:t>
      </w:r>
      <w:r w:rsidR="00C06B51" w:rsidRPr="00DF45F7">
        <w:rPr>
          <w:rFonts w:asciiTheme="minorHAnsi" w:hAnsiTheme="minorHAnsi"/>
          <w:color w:val="000000" w:themeColor="text1"/>
        </w:rPr>
        <w:fldChar w:fldCharType="begin"/>
      </w:r>
      <w:r w:rsidR="00C06B51" w:rsidRPr="00DF45F7">
        <w:rPr>
          <w:rFonts w:asciiTheme="minorHAnsi" w:hAnsiTheme="minorHAnsi"/>
          <w:color w:val="000000" w:themeColor="text1"/>
        </w:rPr>
        <w:instrText xml:space="preserve"> REF _Ref53696240 \n \h </w:instrText>
      </w:r>
      <w:r w:rsidR="001B2DB3" w:rsidRPr="00DF45F7">
        <w:rPr>
          <w:rFonts w:asciiTheme="minorHAnsi" w:hAnsiTheme="minorHAnsi"/>
          <w:color w:val="000000" w:themeColor="text1"/>
        </w:rPr>
        <w:instrText xml:space="preserve"> \* MERGEFORMAT </w:instrText>
      </w:r>
      <w:r w:rsidR="00C06B51" w:rsidRPr="00DF45F7">
        <w:rPr>
          <w:rFonts w:asciiTheme="minorHAnsi" w:hAnsiTheme="minorHAnsi"/>
          <w:color w:val="000000" w:themeColor="text1"/>
        </w:rPr>
      </w:r>
      <w:r w:rsidR="00C06B51"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C06B51" w:rsidRPr="00DF45F7">
        <w:rPr>
          <w:rFonts w:asciiTheme="minorHAnsi" w:hAnsiTheme="minorHAnsi"/>
          <w:color w:val="000000" w:themeColor="text1"/>
        </w:rPr>
        <w:fldChar w:fldCharType="end"/>
      </w:r>
      <w:r w:rsidR="00C06B51" w:rsidRPr="00DF45F7">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702A125" w14:textId="67350760" w:rsidR="00661FE0" w:rsidRPr="00DF45F7" w:rsidRDefault="00661FE0" w:rsidP="00B11AA8">
      <w:pPr>
        <w:pStyle w:val="Nagwek2"/>
      </w:pPr>
      <w:bookmarkStart w:id="264" w:name="_Ref494990580"/>
      <w:bookmarkStart w:id="265" w:name="_Toc499643674"/>
      <w:bookmarkStart w:id="266" w:name="_Toc511371198"/>
      <w:bookmarkStart w:id="267" w:name="_Toc52897097"/>
      <w:bookmarkStart w:id="268" w:name="_Toc53793045"/>
      <w:bookmarkStart w:id="269" w:name="_Toc54830222"/>
      <w:bookmarkStart w:id="270" w:name="_Toc54798304"/>
      <w:bookmarkStart w:id="271" w:name="_Toc54835732"/>
      <w:bookmarkStart w:id="272" w:name="_Toc72595033"/>
      <w:bookmarkEnd w:id="218"/>
      <w:r w:rsidRPr="00DF45F7">
        <w:t xml:space="preserve">[ZASADY DORĘCZANIA WYNIKÓW </w:t>
      </w:r>
      <w:r w:rsidR="00420EFB" w:rsidRPr="00DF45F7">
        <w:t xml:space="preserve">PRAC </w:t>
      </w:r>
      <w:r w:rsidR="00F07AAD" w:rsidRPr="00DF45F7">
        <w:t>ETAPÓW</w:t>
      </w:r>
      <w:r w:rsidR="00420EFB" w:rsidRPr="00DF45F7">
        <w:t>, DOKUMENTACJI B+R I INNYCH DOKUMENTÓW</w:t>
      </w:r>
      <w:r w:rsidRPr="00DF45F7">
        <w:t>]</w:t>
      </w:r>
      <w:bookmarkEnd w:id="264"/>
      <w:bookmarkEnd w:id="265"/>
      <w:bookmarkEnd w:id="266"/>
      <w:bookmarkEnd w:id="267"/>
      <w:bookmarkEnd w:id="268"/>
      <w:bookmarkEnd w:id="269"/>
      <w:bookmarkEnd w:id="270"/>
      <w:bookmarkEnd w:id="271"/>
      <w:bookmarkEnd w:id="272"/>
    </w:p>
    <w:p w14:paraId="46A17BAA" w14:textId="2594E18C" w:rsidR="00661FE0" w:rsidRPr="00DF45F7" w:rsidRDefault="00661FE0" w:rsidP="00B11AA8">
      <w:pPr>
        <w:pStyle w:val="Akapitzlist"/>
        <w:numPr>
          <w:ilvl w:val="6"/>
          <w:numId w:val="1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Poniższe zasady dotyczą każdego przypadku dostarczania do NCBR Wyników Prac</w:t>
      </w:r>
      <w:r w:rsidR="004C382C" w:rsidRPr="00DF45F7">
        <w:rPr>
          <w:rFonts w:asciiTheme="minorHAnsi" w:hAnsiTheme="minorHAnsi"/>
          <w:color w:val="000000" w:themeColor="text1"/>
        </w:rPr>
        <w:t xml:space="preserve"> danego Etapu</w:t>
      </w:r>
      <w:r w:rsidR="006E66CA" w:rsidRPr="00DF45F7">
        <w:rPr>
          <w:rFonts w:asciiTheme="minorHAnsi" w:hAnsiTheme="minorHAnsi"/>
          <w:color w:val="000000" w:themeColor="text1"/>
        </w:rPr>
        <w:t xml:space="preserve"> </w:t>
      </w:r>
      <w:r w:rsidRPr="00DF45F7">
        <w:rPr>
          <w:rFonts w:asciiTheme="minorHAnsi" w:hAnsiTheme="minorHAnsi"/>
          <w:color w:val="000000" w:themeColor="text1"/>
        </w:rPr>
        <w:t>(„</w:t>
      </w:r>
      <w:r w:rsidRPr="00DF45F7">
        <w:rPr>
          <w:rFonts w:asciiTheme="minorHAnsi" w:hAnsiTheme="minorHAnsi"/>
          <w:b/>
          <w:color w:val="000000" w:themeColor="text1"/>
        </w:rPr>
        <w:t>Doręczania w</w:t>
      </w:r>
      <w:r w:rsidR="00F07AAD" w:rsidRPr="00DF45F7">
        <w:rPr>
          <w:rFonts w:asciiTheme="minorHAnsi" w:hAnsiTheme="minorHAnsi"/>
          <w:b/>
          <w:color w:val="000000" w:themeColor="text1"/>
        </w:rPr>
        <w:t xml:space="preserve"> Etapach</w:t>
      </w:r>
      <w:r w:rsidRPr="00DF45F7">
        <w:rPr>
          <w:rFonts w:asciiTheme="minorHAnsi" w:hAnsiTheme="minorHAnsi"/>
          <w:color w:val="000000" w:themeColor="text1"/>
        </w:rPr>
        <w:t>”).</w:t>
      </w:r>
      <w:bookmarkStart w:id="273" w:name="_Ref494990587"/>
    </w:p>
    <w:p w14:paraId="3C120273" w14:textId="6324F2B5" w:rsidR="00661FE0" w:rsidRPr="00DF45F7" w:rsidRDefault="00DD1D50" w:rsidP="00B11AA8">
      <w:pPr>
        <w:pStyle w:val="Akapitzlist"/>
        <w:numPr>
          <w:ilvl w:val="6"/>
          <w:numId w:val="17"/>
        </w:numPr>
        <w:spacing w:before="60" w:after="60"/>
        <w:ind w:left="426" w:hanging="426"/>
        <w:jc w:val="both"/>
        <w:rPr>
          <w:rFonts w:asciiTheme="minorHAnsi" w:hAnsiTheme="minorHAnsi"/>
          <w:color w:val="000000" w:themeColor="text1"/>
        </w:rPr>
      </w:pPr>
      <w:bookmarkStart w:id="274" w:name="_Ref511133669"/>
      <w:r w:rsidRPr="00DF45F7">
        <w:rPr>
          <w:rFonts w:asciiTheme="minorHAnsi" w:hAnsiTheme="minorHAnsi"/>
          <w:color w:val="000000" w:themeColor="text1"/>
        </w:rPr>
        <w:t xml:space="preserve">Z zastrzeżeniem paragrafu kolejnego, </w:t>
      </w:r>
      <w:r w:rsidR="006E66CA" w:rsidRPr="00DF45F7">
        <w:rPr>
          <w:rFonts w:asciiTheme="minorHAnsi" w:hAnsiTheme="minorHAnsi"/>
          <w:color w:val="000000" w:themeColor="text1"/>
        </w:rPr>
        <w:t xml:space="preserve">Wyniki Prac Etapu i </w:t>
      </w:r>
      <w:r w:rsidR="00681E1B" w:rsidRPr="00DF45F7">
        <w:rPr>
          <w:rFonts w:asciiTheme="minorHAnsi" w:hAnsiTheme="minorHAnsi"/>
          <w:color w:val="000000" w:themeColor="text1"/>
        </w:rPr>
        <w:t xml:space="preserve">ewentualnie </w:t>
      </w:r>
      <w:r w:rsidR="006E66CA" w:rsidRPr="00DF45F7">
        <w:rPr>
          <w:rFonts w:asciiTheme="minorHAnsi" w:hAnsiTheme="minorHAnsi"/>
          <w:color w:val="000000" w:themeColor="text1"/>
        </w:rPr>
        <w:t xml:space="preserve">inną </w:t>
      </w:r>
      <w:r w:rsidR="00C94A20" w:rsidRPr="00DF45F7">
        <w:rPr>
          <w:rFonts w:asciiTheme="minorHAnsi" w:hAnsiTheme="minorHAnsi"/>
          <w:color w:val="000000" w:themeColor="text1"/>
        </w:rPr>
        <w:t>Dokumentacj</w:t>
      </w:r>
      <w:r w:rsidR="006E66CA" w:rsidRPr="00DF45F7">
        <w:rPr>
          <w:rFonts w:asciiTheme="minorHAnsi" w:hAnsiTheme="minorHAnsi"/>
          <w:color w:val="000000" w:themeColor="text1"/>
        </w:rPr>
        <w:t>ę</w:t>
      </w:r>
      <w:r w:rsidR="00EA6684" w:rsidRPr="00DF45F7">
        <w:rPr>
          <w:rFonts w:asciiTheme="minorHAnsi" w:hAnsiTheme="minorHAnsi"/>
          <w:color w:val="000000" w:themeColor="text1"/>
        </w:rPr>
        <w:t xml:space="preserve"> B+R</w:t>
      </w:r>
      <w:bookmarkEnd w:id="274"/>
      <w:r w:rsidR="00011BCC" w:rsidRPr="00DF45F7">
        <w:rPr>
          <w:rFonts w:asciiTheme="minorHAnsi" w:hAnsiTheme="minorHAnsi"/>
          <w:color w:val="000000" w:themeColor="text1"/>
        </w:rPr>
        <w:t>, z wyłączeniem Demonstratora</w:t>
      </w:r>
      <w:bookmarkStart w:id="275" w:name="_Hlk59591457"/>
      <w:r w:rsidR="00991780" w:rsidRPr="00DF45F7">
        <w:rPr>
          <w:rFonts w:asciiTheme="minorHAnsi" w:hAnsiTheme="minorHAnsi"/>
          <w:color w:val="000000" w:themeColor="text1"/>
        </w:rPr>
        <w:t xml:space="preserve"> i elementów względem których Załącznik nr 4 do Regulaminu wskazuje szczególne zasady</w:t>
      </w:r>
      <w:bookmarkEnd w:id="275"/>
      <w:r w:rsidR="00011BCC" w:rsidRPr="00DF45F7">
        <w:rPr>
          <w:rFonts w:asciiTheme="minorHAnsi" w:hAnsiTheme="minorHAnsi"/>
          <w:color w:val="000000" w:themeColor="text1"/>
        </w:rPr>
        <w:t>,</w:t>
      </w:r>
      <w:r w:rsidR="006E66CA" w:rsidRPr="00DF45F7">
        <w:rPr>
          <w:rFonts w:asciiTheme="minorHAnsi" w:hAnsiTheme="minorHAnsi"/>
          <w:color w:val="000000" w:themeColor="text1"/>
        </w:rPr>
        <w:t xml:space="preserve"> </w:t>
      </w:r>
      <w:r w:rsidR="00661FE0" w:rsidRPr="00DF45F7">
        <w:rPr>
          <w:rFonts w:asciiTheme="minorHAnsi" w:hAnsiTheme="minorHAnsi"/>
          <w:color w:val="000000" w:themeColor="text1"/>
        </w:rPr>
        <w:t>należy składać</w:t>
      </w:r>
      <w:r w:rsidR="00A41B02" w:rsidRPr="00DF45F7">
        <w:rPr>
          <w:rFonts w:asciiTheme="minorHAnsi" w:hAnsiTheme="minorHAnsi"/>
          <w:color w:val="000000" w:themeColor="text1"/>
        </w:rPr>
        <w:t xml:space="preserve"> </w:t>
      </w:r>
      <w:r w:rsidR="00BA6D93" w:rsidRPr="00DF45F7">
        <w:rPr>
          <w:rFonts w:asciiTheme="minorHAnsi" w:hAnsiTheme="minorHAnsi"/>
          <w:color w:val="000000" w:themeColor="text1"/>
        </w:rPr>
        <w:t xml:space="preserve">w wersji elektronicznej </w:t>
      </w:r>
      <w:r w:rsidR="00A300A0" w:rsidRPr="00DF45F7">
        <w:rPr>
          <w:rFonts w:asciiTheme="minorHAnsi" w:hAnsiTheme="minorHAnsi"/>
          <w:color w:val="000000" w:themeColor="text1"/>
        </w:rPr>
        <w:t xml:space="preserve">poprzez umieszczenie na </w:t>
      </w:r>
      <w:r w:rsidR="00647480" w:rsidRPr="00DF45F7">
        <w:rPr>
          <w:rFonts w:asciiTheme="minorHAnsi" w:hAnsiTheme="minorHAnsi"/>
          <w:color w:val="000000" w:themeColor="text1"/>
        </w:rPr>
        <w:t xml:space="preserve">dedykowanej platformie przechowywania plików w wersji elektronicznej, przygotowanej przez NCBR, </w:t>
      </w:r>
      <w:r w:rsidR="00A300A0" w:rsidRPr="00DF45F7">
        <w:rPr>
          <w:rFonts w:asciiTheme="minorHAnsi" w:hAnsiTheme="minorHAnsi"/>
          <w:color w:val="000000" w:themeColor="text1"/>
        </w:rPr>
        <w:t>w formie oddzielnych plików</w:t>
      </w:r>
      <w:r w:rsidR="00971B42" w:rsidRPr="00DF45F7">
        <w:rPr>
          <w:rFonts w:asciiTheme="minorHAnsi" w:hAnsiTheme="minorHAnsi"/>
          <w:color w:val="000000" w:themeColor="text1"/>
        </w:rPr>
        <w:t xml:space="preserve"> w formacie</w:t>
      </w:r>
      <w:r w:rsidR="00A300A0" w:rsidRPr="00DF45F7">
        <w:rPr>
          <w:rFonts w:asciiTheme="minorHAnsi" w:hAnsiTheme="minorHAnsi"/>
          <w:color w:val="000000" w:themeColor="text1"/>
        </w:rPr>
        <w:t xml:space="preserve"> .pdf</w:t>
      </w:r>
      <w:r w:rsidR="00F94B1A" w:rsidRPr="00DF45F7">
        <w:rPr>
          <w:rFonts w:asciiTheme="minorHAnsi" w:hAnsiTheme="minorHAnsi"/>
          <w:color w:val="000000" w:themeColor="text1"/>
        </w:rPr>
        <w:t xml:space="preserve"> (chyba że </w:t>
      </w:r>
      <w:r w:rsidR="00971B42" w:rsidRPr="00DF45F7">
        <w:rPr>
          <w:rFonts w:asciiTheme="minorHAnsi" w:hAnsiTheme="minorHAnsi"/>
          <w:color w:val="000000" w:themeColor="text1"/>
        </w:rPr>
        <w:t xml:space="preserve">Umowa </w:t>
      </w:r>
      <w:r w:rsidR="00F94B1A" w:rsidRPr="00DF45F7">
        <w:rPr>
          <w:rFonts w:asciiTheme="minorHAnsi" w:hAnsiTheme="minorHAnsi"/>
          <w:color w:val="000000" w:themeColor="text1"/>
        </w:rPr>
        <w:t>jednoznacznie przewiduje dla danego elementu odmienny format pliku)</w:t>
      </w:r>
      <w:r w:rsidR="0022167E" w:rsidRPr="00DF45F7">
        <w:rPr>
          <w:rFonts w:asciiTheme="minorHAnsi" w:hAnsiTheme="minorHAnsi"/>
          <w:color w:val="000000" w:themeColor="text1"/>
        </w:rPr>
        <w:t xml:space="preserve">, której możliwość modyfikacji zostanie zablokowana po upływie terminu </w:t>
      </w:r>
      <w:r w:rsidR="00A300A0" w:rsidRPr="00DF45F7">
        <w:rPr>
          <w:rFonts w:asciiTheme="minorHAnsi" w:hAnsiTheme="minorHAnsi"/>
          <w:color w:val="000000" w:themeColor="text1"/>
        </w:rPr>
        <w:t xml:space="preserve">oraz w wersji pisemnej </w:t>
      </w:r>
      <w:r w:rsidR="00F94B1A" w:rsidRPr="00DF45F7">
        <w:rPr>
          <w:rFonts w:asciiTheme="minorHAnsi" w:hAnsiTheme="minorHAnsi"/>
          <w:color w:val="000000" w:themeColor="text1"/>
        </w:rPr>
        <w:t xml:space="preserve">(w tym w formie wydruków dokumentów o charakterze projektowym) </w:t>
      </w:r>
      <w:r w:rsidR="00A300A0" w:rsidRPr="00DF45F7">
        <w:rPr>
          <w:rFonts w:asciiTheme="minorHAnsi" w:hAnsiTheme="minorHAnsi"/>
          <w:color w:val="000000" w:themeColor="text1"/>
        </w:rPr>
        <w:t xml:space="preserve">poprzez osobiste doręczenie do siedziby Centrum w kancelarii ogólnej, w zamkniętej kopercie </w:t>
      </w:r>
      <w:bookmarkStart w:id="276" w:name="_Hlk57710682"/>
      <w:r w:rsidR="00D302A4" w:rsidRPr="00DF45F7">
        <w:rPr>
          <w:rFonts w:asciiTheme="minorHAnsi" w:hAnsiTheme="minorHAnsi" w:cstheme="minorHAnsi"/>
          <w:color w:val="000000" w:themeColor="text1"/>
        </w:rPr>
        <w:t>opatrzonej</w:t>
      </w:r>
      <w:bookmarkEnd w:id="276"/>
      <w:r w:rsidR="00D302A4" w:rsidRPr="00DF45F7" w:rsidDel="00D302A4">
        <w:rPr>
          <w:rFonts w:asciiTheme="minorHAnsi" w:hAnsiTheme="minorHAnsi"/>
          <w:color w:val="000000" w:themeColor="text1"/>
        </w:rPr>
        <w:t xml:space="preserve"> </w:t>
      </w:r>
      <w:r w:rsidR="00A300A0" w:rsidRPr="00DF45F7">
        <w:rPr>
          <w:rFonts w:asciiTheme="minorHAnsi" w:hAnsiTheme="minorHAnsi"/>
          <w:color w:val="000000" w:themeColor="text1"/>
        </w:rPr>
        <w:t>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bookmarkEnd w:id="273"/>
      <w:r w:rsidR="00762EC8" w:rsidRPr="00DF45F7">
        <w:rPr>
          <w:rFonts w:asciiTheme="minorHAnsi" w:hAnsiTheme="minorHAnsi"/>
          <w:color w:val="000000" w:themeColor="text1"/>
        </w:rPr>
        <w:t xml:space="preserve">, przed upływem Terminu </w:t>
      </w:r>
      <w:r w:rsidR="00EA6684" w:rsidRPr="00DF45F7">
        <w:rPr>
          <w:rFonts w:asciiTheme="minorHAnsi" w:hAnsiTheme="minorHAnsi"/>
          <w:color w:val="000000" w:themeColor="text1"/>
        </w:rPr>
        <w:t xml:space="preserve">Doręczenia Wyników Prac </w:t>
      </w:r>
      <w:r w:rsidR="00762EC8" w:rsidRPr="00DF45F7">
        <w:rPr>
          <w:rFonts w:asciiTheme="minorHAnsi" w:hAnsiTheme="minorHAnsi"/>
          <w:color w:val="000000" w:themeColor="text1"/>
        </w:rPr>
        <w:t>Etapu</w:t>
      </w:r>
      <w:r w:rsidR="00661FE0" w:rsidRPr="00DF45F7">
        <w:rPr>
          <w:rFonts w:asciiTheme="minorHAnsi" w:hAnsiTheme="minorHAnsi"/>
          <w:color w:val="000000" w:themeColor="text1"/>
        </w:rPr>
        <w:t>.</w:t>
      </w:r>
      <w:bookmarkStart w:id="277" w:name="_Hlk59591600"/>
      <w:r w:rsidR="008E0A12" w:rsidRPr="00DF45F7">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w:t>
      </w:r>
      <w:bookmarkEnd w:id="277"/>
    </w:p>
    <w:p w14:paraId="19F4B984" w14:textId="5F46B441" w:rsidR="00762EC8" w:rsidRPr="00DF45F7" w:rsidRDefault="3F77CB2A" w:rsidP="00B11AA8">
      <w:pPr>
        <w:pStyle w:val="Akapitzlist"/>
        <w:numPr>
          <w:ilvl w:val="6"/>
          <w:numId w:val="17"/>
        </w:numPr>
        <w:spacing w:before="60" w:after="60"/>
        <w:ind w:left="426" w:hanging="426"/>
        <w:jc w:val="both"/>
        <w:rPr>
          <w:rFonts w:asciiTheme="minorHAnsi" w:hAnsiTheme="minorHAnsi"/>
          <w:color w:val="000000" w:themeColor="text1"/>
        </w:rPr>
      </w:pPr>
      <w:bookmarkStart w:id="278" w:name="_Ref496262435"/>
      <w:r w:rsidRPr="23571A04">
        <w:rPr>
          <w:rFonts w:asciiTheme="minorHAnsi" w:hAnsiTheme="minorHAnsi"/>
          <w:color w:val="000000" w:themeColor="text1"/>
        </w:rPr>
        <w:t>Demonstrator</w:t>
      </w:r>
      <w:r w:rsidR="413ECAEE" w:rsidRPr="23571A04">
        <w:rPr>
          <w:rFonts w:asciiTheme="minorHAnsi" w:hAnsiTheme="minorHAnsi"/>
          <w:color w:val="000000" w:themeColor="text1"/>
        </w:rPr>
        <w:t xml:space="preserve"> musi</w:t>
      </w:r>
      <w:r w:rsidRPr="23571A04">
        <w:rPr>
          <w:rFonts w:asciiTheme="minorHAnsi" w:hAnsiTheme="minorHAnsi"/>
          <w:color w:val="000000" w:themeColor="text1"/>
        </w:rPr>
        <w:t xml:space="preserve"> </w:t>
      </w:r>
      <w:bookmarkStart w:id="279" w:name="_Hlk57710752"/>
      <w:r w:rsidR="68396C2A" w:rsidRPr="23571A04">
        <w:rPr>
          <w:rFonts w:asciiTheme="minorHAnsi" w:hAnsiTheme="minorHAnsi"/>
          <w:color w:val="000000" w:themeColor="text1"/>
        </w:rPr>
        <w:t>muszą</w:t>
      </w:r>
      <w:r w:rsidR="3F5EE39F" w:rsidRPr="23571A04">
        <w:rPr>
          <w:rFonts w:asciiTheme="minorHAnsi" w:hAnsiTheme="minorHAnsi"/>
          <w:color w:val="000000" w:themeColor="text1"/>
        </w:rPr>
        <w:t xml:space="preserve"> zostać wybudowan</w:t>
      </w:r>
      <w:bookmarkEnd w:id="279"/>
      <w:r w:rsidR="413ECAEE" w:rsidRPr="23571A04">
        <w:rPr>
          <w:rFonts w:asciiTheme="minorHAnsi" w:hAnsiTheme="minorHAnsi"/>
          <w:color w:val="000000" w:themeColor="text1"/>
        </w:rPr>
        <w:t>y</w:t>
      </w:r>
      <w:r w:rsidR="3F5EE39F" w:rsidRPr="23571A04">
        <w:rPr>
          <w:rFonts w:asciiTheme="minorHAnsi" w:hAnsiTheme="minorHAnsi"/>
          <w:color w:val="000000" w:themeColor="text1"/>
        </w:rPr>
        <w:t xml:space="preserve"> </w:t>
      </w:r>
      <w:r w:rsidR="01780721" w:rsidRPr="23571A04">
        <w:rPr>
          <w:rFonts w:asciiTheme="minorHAnsi" w:hAnsiTheme="minorHAnsi"/>
          <w:color w:val="000000" w:themeColor="text1"/>
        </w:rPr>
        <w:t xml:space="preserve">przez Wykonawcę </w:t>
      </w:r>
      <w:r w:rsidR="6A7E9071" w:rsidRPr="23571A04">
        <w:rPr>
          <w:rFonts w:asciiTheme="minorHAnsi" w:hAnsiTheme="minorHAnsi"/>
          <w:color w:val="000000" w:themeColor="text1"/>
        </w:rPr>
        <w:t xml:space="preserve">zgodnie z </w:t>
      </w:r>
      <w:r w:rsidR="413ECAEE" w:rsidRPr="23571A04">
        <w:rPr>
          <w:rFonts w:asciiTheme="minorHAnsi" w:hAnsiTheme="minorHAnsi"/>
          <w:color w:val="000000" w:themeColor="text1"/>
        </w:rPr>
        <w:t>Załączn</w:t>
      </w:r>
      <w:r w:rsidR="0A41959A" w:rsidRPr="23571A04">
        <w:rPr>
          <w:rFonts w:asciiTheme="minorHAnsi" w:hAnsiTheme="minorHAnsi"/>
          <w:color w:val="000000" w:themeColor="text1"/>
        </w:rPr>
        <w:t>i</w:t>
      </w:r>
      <w:r w:rsidR="413ECAEE" w:rsidRPr="23571A04">
        <w:rPr>
          <w:rFonts w:asciiTheme="minorHAnsi" w:hAnsiTheme="minorHAnsi"/>
          <w:color w:val="000000" w:themeColor="text1"/>
        </w:rPr>
        <w:t>kiem nr</w:t>
      </w:r>
      <w:r w:rsidR="6EF089DD" w:rsidRPr="23571A04">
        <w:rPr>
          <w:rFonts w:asciiTheme="minorHAnsi" w:hAnsiTheme="minorHAnsi"/>
          <w:color w:val="000000" w:themeColor="text1"/>
        </w:rPr>
        <w:t xml:space="preserve"> 1 i nr</w:t>
      </w:r>
      <w:r w:rsidR="413ECAEE" w:rsidRPr="23571A04">
        <w:rPr>
          <w:rFonts w:asciiTheme="minorHAnsi" w:hAnsiTheme="minorHAnsi"/>
          <w:color w:val="000000" w:themeColor="text1"/>
        </w:rPr>
        <w:t xml:space="preserve"> 4 do Regulaminu</w:t>
      </w:r>
      <w:r w:rsidR="01780721" w:rsidRPr="23571A04">
        <w:rPr>
          <w:rFonts w:asciiTheme="minorHAnsi" w:hAnsiTheme="minorHAnsi"/>
          <w:color w:val="000000" w:themeColor="text1"/>
        </w:rPr>
        <w:t>.</w:t>
      </w:r>
    </w:p>
    <w:p w14:paraId="5C7DB838" w14:textId="3EB398A6" w:rsidR="00661FE0" w:rsidRPr="00DF45F7" w:rsidRDefault="00661FE0" w:rsidP="00B11AA8">
      <w:pPr>
        <w:pStyle w:val="Akapitzlist"/>
        <w:numPr>
          <w:ilvl w:val="6"/>
          <w:numId w:val="1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Terminy składania dokumentów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_Ref494990580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C94A20" w:rsidRPr="00DF45F7">
        <w:rPr>
          <w:rFonts w:asciiTheme="minorHAnsi" w:hAnsiTheme="minorHAnsi"/>
          <w:color w:val="000000" w:themeColor="text1"/>
        </w:rPr>
        <w:fldChar w:fldCharType="begin"/>
      </w:r>
      <w:r w:rsidR="00C94A20" w:rsidRPr="00DF45F7">
        <w:rPr>
          <w:rFonts w:asciiTheme="minorHAnsi" w:hAnsiTheme="minorHAnsi"/>
          <w:color w:val="000000" w:themeColor="text1"/>
        </w:rPr>
        <w:instrText xml:space="preserve"> REF _Ref511133669 \n \h </w:instrText>
      </w:r>
      <w:r w:rsidR="006713B6" w:rsidRPr="00DF45F7">
        <w:rPr>
          <w:rFonts w:asciiTheme="minorHAnsi" w:hAnsiTheme="minorHAnsi"/>
          <w:color w:val="000000" w:themeColor="text1"/>
        </w:rPr>
        <w:instrText xml:space="preserve"> \* MERGEFORMAT </w:instrText>
      </w:r>
      <w:r w:rsidR="00C94A20" w:rsidRPr="00DF45F7">
        <w:rPr>
          <w:rFonts w:asciiTheme="minorHAnsi" w:hAnsiTheme="minorHAnsi"/>
          <w:color w:val="000000" w:themeColor="text1"/>
        </w:rPr>
      </w:r>
      <w:r w:rsidR="00C94A20"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94A20" w:rsidRPr="00DF45F7">
        <w:rPr>
          <w:rFonts w:asciiTheme="minorHAnsi" w:hAnsiTheme="minorHAnsi"/>
          <w:color w:val="000000" w:themeColor="text1"/>
        </w:rPr>
        <w:fldChar w:fldCharType="end"/>
      </w:r>
      <w:r w:rsidR="00C94A20" w:rsidRPr="00DF45F7">
        <w:rPr>
          <w:rFonts w:asciiTheme="minorHAnsi" w:hAnsiTheme="minorHAnsi"/>
          <w:color w:val="000000" w:themeColor="text1"/>
        </w:rPr>
        <w:t xml:space="preserve"> </w:t>
      </w:r>
      <w:r w:rsidR="00DD1D50" w:rsidRPr="00DF45F7">
        <w:rPr>
          <w:rFonts w:asciiTheme="minorHAnsi" w:hAnsiTheme="minorHAnsi"/>
          <w:color w:val="000000" w:themeColor="text1"/>
        </w:rPr>
        <w:t xml:space="preserve">i </w:t>
      </w:r>
      <w:r w:rsidR="00897F46" w:rsidRPr="00DF45F7">
        <w:rPr>
          <w:rFonts w:asciiTheme="minorHAnsi" w:hAnsiTheme="minorHAnsi"/>
          <w:color w:val="000000" w:themeColor="text1"/>
        </w:rPr>
        <w:t xml:space="preserve">wybudowania </w:t>
      </w:r>
      <w:r w:rsidR="00DD1D50" w:rsidRPr="00DF45F7">
        <w:rPr>
          <w:rFonts w:asciiTheme="minorHAnsi" w:hAnsiTheme="minorHAnsi"/>
          <w:color w:val="000000" w:themeColor="text1"/>
        </w:rPr>
        <w:t>Demonstratora</w:t>
      </w:r>
      <w:r w:rsidR="00B865D4" w:rsidRPr="00DF45F7">
        <w:rPr>
          <w:rFonts w:asciiTheme="minorHAnsi" w:hAnsiTheme="minorHAnsi"/>
          <w:color w:val="000000" w:themeColor="text1"/>
        </w:rPr>
        <w:t xml:space="preserve"> </w:t>
      </w:r>
      <w:r w:rsidR="00C94A20" w:rsidRPr="00DF45F7">
        <w:rPr>
          <w:rFonts w:asciiTheme="minorHAnsi" w:hAnsiTheme="minorHAnsi"/>
          <w:color w:val="000000" w:themeColor="text1"/>
        </w:rPr>
        <w:t xml:space="preserve">są </w:t>
      </w:r>
      <w:r w:rsidR="00B63494" w:rsidRPr="00DF45F7">
        <w:rPr>
          <w:rFonts w:asciiTheme="minorHAnsi" w:hAnsiTheme="minorHAnsi"/>
          <w:color w:val="000000" w:themeColor="text1"/>
        </w:rPr>
        <w:t xml:space="preserve">równoważne z </w:t>
      </w:r>
      <w:r w:rsidR="00EA6684" w:rsidRPr="00DF45F7">
        <w:rPr>
          <w:rFonts w:asciiTheme="minorHAnsi" w:hAnsiTheme="minorHAnsi"/>
          <w:color w:val="000000" w:themeColor="text1"/>
        </w:rPr>
        <w:t>Terminem Doręczenia Wyników Prac Etapu</w:t>
      </w:r>
      <w:r w:rsidR="00A4588E" w:rsidRPr="00DF45F7">
        <w:rPr>
          <w:rFonts w:asciiTheme="minorHAnsi" w:hAnsiTheme="minorHAnsi"/>
          <w:color w:val="000000" w:themeColor="text1"/>
        </w:rPr>
        <w:t xml:space="preserve"> </w:t>
      </w:r>
      <w:r w:rsidR="00B63494" w:rsidRPr="00DF45F7">
        <w:rPr>
          <w:rFonts w:asciiTheme="minorHAnsi" w:hAnsiTheme="minorHAnsi"/>
          <w:color w:val="000000" w:themeColor="text1"/>
        </w:rPr>
        <w:t>w dan</w:t>
      </w:r>
      <w:r w:rsidR="00804DEA" w:rsidRPr="00DF45F7">
        <w:rPr>
          <w:rFonts w:asciiTheme="minorHAnsi" w:hAnsiTheme="minorHAnsi"/>
          <w:color w:val="000000" w:themeColor="text1"/>
        </w:rPr>
        <w:t>ym</w:t>
      </w:r>
      <w:r w:rsidR="00B63494" w:rsidRPr="00DF45F7">
        <w:rPr>
          <w:rFonts w:asciiTheme="minorHAnsi" w:hAnsiTheme="minorHAnsi"/>
          <w:color w:val="000000" w:themeColor="text1"/>
        </w:rPr>
        <w:t xml:space="preserve"> </w:t>
      </w:r>
      <w:r w:rsidR="00804DEA" w:rsidRPr="00DF45F7">
        <w:rPr>
          <w:rFonts w:asciiTheme="minorHAnsi" w:hAnsiTheme="minorHAnsi"/>
          <w:color w:val="000000" w:themeColor="text1"/>
        </w:rPr>
        <w:t>Etapie</w:t>
      </w:r>
      <w:r w:rsidR="00B63494" w:rsidRPr="00DF45F7">
        <w:rPr>
          <w:rFonts w:asciiTheme="minorHAnsi" w:hAnsiTheme="minorHAnsi"/>
          <w:color w:val="000000" w:themeColor="text1"/>
        </w:rPr>
        <w:t xml:space="preserve">, </w:t>
      </w:r>
      <w:r w:rsidR="005D2960" w:rsidRPr="00DF45F7">
        <w:rPr>
          <w:rFonts w:asciiTheme="minorHAnsi" w:hAnsiTheme="minorHAnsi"/>
          <w:color w:val="000000" w:themeColor="text1"/>
        </w:rPr>
        <w:t xml:space="preserve">wskazanych </w:t>
      </w:r>
      <w:r w:rsidRPr="00DF45F7">
        <w:rPr>
          <w:rFonts w:asciiTheme="minorHAnsi" w:hAnsiTheme="minorHAnsi"/>
          <w:color w:val="000000" w:themeColor="text1"/>
        </w:rPr>
        <w:t>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bookmarkEnd w:id="278"/>
    </w:p>
    <w:p w14:paraId="5E11302E" w14:textId="227CADDF" w:rsidR="00661FE0" w:rsidRPr="00DF45F7" w:rsidRDefault="00661FE0" w:rsidP="00B11AA8">
      <w:pPr>
        <w:pStyle w:val="Akapitzlist"/>
        <w:numPr>
          <w:ilvl w:val="6"/>
          <w:numId w:val="1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Uczestnik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Pr="00DF45F7">
        <w:rPr>
          <w:rFonts w:asciiTheme="minorHAnsi" w:hAnsiTheme="minorHAnsi" w:cstheme="minorHAnsi"/>
          <w:color w:val="000000" w:themeColor="text1"/>
        </w:rPr>
        <w:t xml:space="preserve">może przed upływem </w:t>
      </w:r>
      <w:r w:rsidR="0056370B" w:rsidRPr="00DF45F7">
        <w:rPr>
          <w:rFonts w:asciiTheme="minorHAnsi" w:hAnsiTheme="minorHAnsi" w:cstheme="minorHAnsi"/>
          <w:color w:val="000000" w:themeColor="text1"/>
        </w:rPr>
        <w:t xml:space="preserve">Terminu </w:t>
      </w:r>
      <w:r w:rsidR="00DD1D50" w:rsidRPr="00DF45F7">
        <w:rPr>
          <w:rFonts w:asciiTheme="minorHAnsi" w:hAnsiTheme="minorHAnsi" w:cstheme="minorHAnsi"/>
          <w:color w:val="000000" w:themeColor="text1"/>
        </w:rPr>
        <w:t>Doręczenia Wyników Prac Etapu w danym Etapie</w:t>
      </w:r>
      <w:r w:rsidRPr="00DF45F7">
        <w:rPr>
          <w:rFonts w:asciiTheme="minorHAnsi" w:hAnsiTheme="minorHAnsi" w:cstheme="minorHAnsi"/>
          <w:color w:val="000000" w:themeColor="text1"/>
        </w:rPr>
        <w:t xml:space="preserve">, zmienić lub wycofać </w:t>
      </w:r>
      <w:r w:rsidR="00DD1D50" w:rsidRPr="00DF45F7">
        <w:rPr>
          <w:rFonts w:asciiTheme="minorHAnsi" w:hAnsiTheme="minorHAnsi" w:cstheme="minorHAnsi"/>
          <w:color w:val="000000" w:themeColor="text1"/>
        </w:rPr>
        <w:t>Wynik Prac Etapu w całości lub w części</w:t>
      </w:r>
      <w:r w:rsidR="00D302A4" w:rsidRPr="00DF45F7">
        <w:rPr>
          <w:rFonts w:asciiTheme="minorHAnsi" w:hAnsiTheme="minorHAnsi"/>
          <w:color w:val="000000" w:themeColor="text1"/>
        </w:rPr>
        <w:t>, lub dokonać korekt w konstrukcji Demonstratora</w:t>
      </w:r>
      <w:r w:rsidR="00DD1D50" w:rsidRPr="00DF45F7">
        <w:rPr>
          <w:rFonts w:asciiTheme="minorHAnsi" w:hAnsiTheme="minorHAnsi" w:cstheme="minorHAnsi"/>
          <w:color w:val="000000" w:themeColor="text1"/>
        </w:rPr>
        <w:t>.</w:t>
      </w:r>
      <w:r w:rsidRPr="00DF45F7">
        <w:rPr>
          <w:rFonts w:asciiTheme="minorHAnsi" w:hAnsiTheme="minorHAnsi" w:cstheme="minorHAnsi"/>
          <w:color w:val="000000" w:themeColor="text1"/>
        </w:rPr>
        <w:t xml:space="preserve"> </w:t>
      </w:r>
      <w:r w:rsidR="00DD1D50" w:rsidRPr="00DF45F7">
        <w:rPr>
          <w:rFonts w:asciiTheme="minorHAnsi" w:hAnsiTheme="minorHAnsi" w:cstheme="minorHAnsi"/>
          <w:color w:val="000000" w:themeColor="text1"/>
        </w:rPr>
        <w:t xml:space="preserve">W </w:t>
      </w:r>
      <w:r w:rsidRPr="00DF45F7">
        <w:rPr>
          <w:rFonts w:asciiTheme="minorHAnsi" w:hAnsiTheme="minorHAnsi" w:cstheme="minorHAnsi"/>
          <w:color w:val="000000" w:themeColor="text1"/>
        </w:rPr>
        <w:t xml:space="preserve">każdym takim przypadku nie jest możliwe przekroczenie maksymalnego terminu na złożenie ostatecznej wersji </w:t>
      </w:r>
      <w:r w:rsidR="00DD1D50" w:rsidRPr="00DF45F7">
        <w:rPr>
          <w:rFonts w:asciiTheme="minorHAnsi" w:hAnsiTheme="minorHAnsi" w:cstheme="minorHAnsi"/>
          <w:color w:val="000000" w:themeColor="text1"/>
        </w:rPr>
        <w:t>Wyników Prac Etapu</w:t>
      </w:r>
      <w:r w:rsidRPr="00DF45F7">
        <w:rPr>
          <w:rFonts w:asciiTheme="minorHAnsi" w:hAnsiTheme="minorHAnsi" w:cstheme="minorHAnsi"/>
          <w:color w:val="000000" w:themeColor="text1"/>
        </w:rPr>
        <w:t>, wskazanego w Harmonogramie</w:t>
      </w:r>
      <w:r w:rsidR="003C2D54" w:rsidRPr="00DF45F7">
        <w:rPr>
          <w:rFonts w:asciiTheme="minorHAnsi" w:hAnsiTheme="minorHAnsi" w:cstheme="minorHAnsi"/>
          <w:color w:val="000000" w:themeColor="text1"/>
        </w:rPr>
        <w:t xml:space="preserve"> </w:t>
      </w:r>
      <w:r w:rsidR="008F52D2" w:rsidRPr="00DF45F7">
        <w:rPr>
          <w:rFonts w:asciiTheme="minorHAnsi" w:hAnsiTheme="minorHAnsi" w:cstheme="minorHAnsi"/>
          <w:color w:val="000000" w:themeColor="text1"/>
        </w:rPr>
        <w:t>Przedsięwzięcia</w:t>
      </w:r>
      <w:r w:rsidR="00A1595E" w:rsidRPr="00DF45F7">
        <w:rPr>
          <w:rFonts w:asciiTheme="minorHAnsi" w:hAnsiTheme="minorHAnsi"/>
          <w:color w:val="000000" w:themeColor="text1"/>
        </w:rPr>
        <w:t>, z zastrzeżeniem postanowień dotyczących przedłużenia terminów przez NCBR</w:t>
      </w:r>
      <w:r w:rsidRPr="00DF45F7">
        <w:rPr>
          <w:rFonts w:asciiTheme="minorHAnsi" w:hAnsiTheme="minorHAnsi"/>
          <w:color w:val="000000" w:themeColor="text1"/>
        </w:rPr>
        <w:t xml:space="preserve">. </w:t>
      </w:r>
    </w:p>
    <w:p w14:paraId="54724DDE" w14:textId="369F02C4" w:rsidR="00661FE0" w:rsidRPr="00DF45F7" w:rsidRDefault="00661FE0" w:rsidP="00B11AA8">
      <w:pPr>
        <w:pStyle w:val="Akapitzlist"/>
        <w:numPr>
          <w:ilvl w:val="6"/>
          <w:numId w:val="1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Doręczenie </w:t>
      </w:r>
      <w:r w:rsidR="00DD1D50" w:rsidRPr="00DF45F7">
        <w:rPr>
          <w:rFonts w:asciiTheme="minorHAnsi" w:hAnsiTheme="minorHAnsi"/>
          <w:color w:val="000000" w:themeColor="text1"/>
        </w:rPr>
        <w:t xml:space="preserve">Wyników Prac Etapu lub </w:t>
      </w:r>
      <w:r w:rsidR="00897F46" w:rsidRPr="00DF45F7">
        <w:rPr>
          <w:rFonts w:asciiTheme="minorHAnsi" w:hAnsiTheme="minorHAnsi"/>
          <w:color w:val="000000" w:themeColor="text1"/>
        </w:rPr>
        <w:t>wybudowanie</w:t>
      </w:r>
      <w:r w:rsidR="00897F46" w:rsidRPr="00DF45F7" w:rsidDel="00897F46">
        <w:rPr>
          <w:rFonts w:asciiTheme="minorHAnsi" w:hAnsiTheme="minorHAnsi"/>
          <w:color w:val="000000" w:themeColor="text1"/>
        </w:rPr>
        <w:t xml:space="preserve"> </w:t>
      </w:r>
      <w:r w:rsidR="00DD1D50" w:rsidRPr="00DF45F7">
        <w:rPr>
          <w:rFonts w:asciiTheme="minorHAnsi" w:hAnsiTheme="minorHAnsi"/>
          <w:color w:val="000000" w:themeColor="text1"/>
        </w:rPr>
        <w:t>Demonstratora</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 xml:space="preserve">po terminie określonym </w:t>
      </w:r>
      <w:r w:rsidR="00420EFB" w:rsidRPr="00DF45F7">
        <w:rPr>
          <w:rFonts w:asciiTheme="minorHAnsi" w:hAnsiTheme="minorHAnsi"/>
          <w:color w:val="000000" w:themeColor="text1"/>
        </w:rPr>
        <w:t>w</w:t>
      </w:r>
      <w:r w:rsidR="00410F21" w:rsidRPr="00DF45F7">
        <w:rPr>
          <w:rFonts w:asciiTheme="minorHAnsi" w:hAnsiTheme="minorHAnsi"/>
          <w:color w:val="000000" w:themeColor="text1"/>
        </w:rPr>
        <w:t> </w:t>
      </w:r>
      <w:r w:rsidR="00420EFB" w:rsidRPr="00DF45F7">
        <w:rPr>
          <w:rFonts w:asciiTheme="minorHAnsi" w:hAnsiTheme="minorHAnsi"/>
          <w:color w:val="000000" w:themeColor="text1"/>
        </w:rPr>
        <w:t>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420EFB" w:rsidRPr="00DF45F7">
        <w:rPr>
          <w:rFonts w:asciiTheme="minorHAnsi" w:hAnsiTheme="minorHAnsi"/>
          <w:color w:val="000000" w:themeColor="text1"/>
        </w:rPr>
        <w:t xml:space="preserve"> </w:t>
      </w:r>
      <w:r w:rsidRPr="00DF45F7">
        <w:rPr>
          <w:rFonts w:asciiTheme="minorHAnsi" w:hAnsiTheme="minorHAnsi"/>
          <w:color w:val="000000" w:themeColor="text1"/>
        </w:rPr>
        <w:t xml:space="preserve">powoduje </w:t>
      </w:r>
      <w:r w:rsidR="00420EFB" w:rsidRPr="00DF45F7">
        <w:rPr>
          <w:rFonts w:asciiTheme="minorHAnsi" w:hAnsiTheme="minorHAnsi"/>
          <w:color w:val="000000" w:themeColor="text1"/>
        </w:rPr>
        <w:t xml:space="preserve">przyznanie Uczestnikowi </w:t>
      </w:r>
      <w:r w:rsidR="008F52D2" w:rsidRPr="00DF45F7">
        <w:rPr>
          <w:rFonts w:asciiTheme="minorHAnsi" w:hAnsiTheme="minorHAnsi"/>
          <w:color w:val="000000" w:themeColor="text1"/>
        </w:rPr>
        <w:t>Przedsięwzięcia</w:t>
      </w:r>
      <w:r w:rsidR="00420EFB" w:rsidRPr="00DF45F7">
        <w:rPr>
          <w:rFonts w:asciiTheme="minorHAnsi" w:hAnsiTheme="minorHAnsi"/>
          <w:color w:val="000000" w:themeColor="text1"/>
        </w:rPr>
        <w:t xml:space="preserve"> w ramach Listy Rankingowej </w:t>
      </w:r>
      <w:r w:rsidRPr="00DF45F7">
        <w:rPr>
          <w:rFonts w:asciiTheme="minorHAnsi" w:hAnsiTheme="minorHAnsi"/>
          <w:color w:val="000000" w:themeColor="text1"/>
        </w:rPr>
        <w:t>Wyniku Negatywnego</w:t>
      </w:r>
      <w:r w:rsidR="002576CB" w:rsidRPr="00DF45F7">
        <w:rPr>
          <w:rFonts w:asciiTheme="minorHAnsi" w:hAnsiTheme="minorHAnsi"/>
          <w:color w:val="000000" w:themeColor="text1"/>
        </w:rPr>
        <w:t xml:space="preserve">, z zastrzeżeniem wyraźnych </w:t>
      </w:r>
      <w:r w:rsidR="00EF10D5" w:rsidRPr="00DF45F7">
        <w:rPr>
          <w:rFonts w:asciiTheme="minorHAnsi" w:hAnsiTheme="minorHAnsi"/>
          <w:color w:val="000000" w:themeColor="text1"/>
        </w:rPr>
        <w:t xml:space="preserve">i </w:t>
      </w:r>
      <w:r w:rsidR="002576CB" w:rsidRPr="00DF45F7">
        <w:rPr>
          <w:rFonts w:asciiTheme="minorHAnsi" w:hAnsiTheme="minorHAnsi"/>
          <w:color w:val="000000" w:themeColor="text1"/>
        </w:rPr>
        <w:t>odrębnych postanowień Umowy</w:t>
      </w:r>
      <w:r w:rsidRPr="00DF45F7">
        <w:rPr>
          <w:rFonts w:asciiTheme="minorHAnsi" w:hAnsiTheme="minorHAnsi"/>
          <w:color w:val="000000" w:themeColor="text1"/>
        </w:rPr>
        <w:t xml:space="preserve">. Nie uchybia to innym postanowieniom Umowy, w tym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_Ref479947439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A1595E" w:rsidRPr="00DF45F7">
        <w:rPr>
          <w:rFonts w:asciiTheme="minorHAnsi" w:hAnsiTheme="minorHAnsi"/>
          <w:color w:val="000000" w:themeColor="text1"/>
        </w:rPr>
        <w:t>i obowiązku dokonania Odbioru</w:t>
      </w:r>
      <w:r w:rsidR="00B30838" w:rsidRPr="00DF45F7">
        <w:rPr>
          <w:rFonts w:asciiTheme="minorHAnsi" w:hAnsiTheme="minorHAnsi"/>
          <w:color w:val="000000" w:themeColor="text1"/>
        </w:rPr>
        <w:t xml:space="preserve"> zgodnie z </w:t>
      </w:r>
      <w:r w:rsidR="00DD1D50" w:rsidRPr="00DF45F7">
        <w:rPr>
          <w:rFonts w:asciiTheme="minorHAnsi" w:hAnsiTheme="minorHAnsi"/>
          <w:color w:val="000000" w:themeColor="text1"/>
        </w:rPr>
        <w:fldChar w:fldCharType="begin"/>
      </w:r>
      <w:r w:rsidR="00DD1D50" w:rsidRPr="00DF45F7">
        <w:rPr>
          <w:rFonts w:asciiTheme="minorHAnsi" w:hAnsiTheme="minorHAnsi"/>
          <w:color w:val="000000" w:themeColor="text1"/>
        </w:rPr>
        <w:instrText xml:space="preserve"> REF _Ref52735442 \r \h </w:instrText>
      </w:r>
      <w:r w:rsidR="00862665" w:rsidRPr="00DF45F7">
        <w:rPr>
          <w:rFonts w:asciiTheme="minorHAnsi" w:hAnsiTheme="minorHAnsi"/>
          <w:color w:val="000000" w:themeColor="text1"/>
        </w:rPr>
        <w:instrText xml:space="preserve"> \* MERGEFORMAT </w:instrText>
      </w:r>
      <w:r w:rsidR="00DD1D50" w:rsidRPr="00DF45F7">
        <w:rPr>
          <w:rFonts w:asciiTheme="minorHAnsi" w:hAnsiTheme="minorHAnsi"/>
          <w:color w:val="000000" w:themeColor="text1"/>
        </w:rPr>
      </w:r>
      <w:r w:rsidR="00DD1D50"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DD1D50"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7B0518E0" w14:textId="24F7C1A9" w:rsidR="00661FE0" w:rsidRPr="00DF45F7" w:rsidRDefault="00661FE0" w:rsidP="00B11AA8">
      <w:pPr>
        <w:pStyle w:val="Nagwek2"/>
      </w:pPr>
      <w:bookmarkStart w:id="280" w:name="_Ref495937616"/>
      <w:bookmarkStart w:id="281" w:name="_Toc499643675"/>
      <w:bookmarkStart w:id="282" w:name="_Toc511371199"/>
      <w:bookmarkStart w:id="283" w:name="_Toc52897098"/>
      <w:bookmarkStart w:id="284" w:name="_Toc53793046"/>
      <w:bookmarkStart w:id="285" w:name="_Toc54830223"/>
      <w:bookmarkStart w:id="286" w:name="_Toc54798305"/>
      <w:bookmarkStart w:id="287" w:name="_Toc54835733"/>
      <w:bookmarkStart w:id="288" w:name="_Toc72595034"/>
      <w:r w:rsidRPr="00DF45F7">
        <w:t>[</w:t>
      </w:r>
      <w:r w:rsidR="00804DEA" w:rsidRPr="00DF45F7">
        <w:t>ETAP</w:t>
      </w:r>
      <w:r w:rsidRPr="00DF45F7">
        <w:t xml:space="preserve"> </w:t>
      </w:r>
      <w:r w:rsidR="00804DEA" w:rsidRPr="00DF45F7">
        <w:t>I</w:t>
      </w:r>
      <w:r w:rsidRPr="00DF45F7">
        <w:t>]</w:t>
      </w:r>
      <w:bookmarkEnd w:id="280"/>
      <w:bookmarkEnd w:id="281"/>
      <w:bookmarkEnd w:id="282"/>
      <w:bookmarkEnd w:id="283"/>
      <w:bookmarkEnd w:id="284"/>
      <w:bookmarkEnd w:id="285"/>
      <w:bookmarkEnd w:id="286"/>
      <w:bookmarkEnd w:id="287"/>
      <w:bookmarkEnd w:id="288"/>
    </w:p>
    <w:p w14:paraId="0D98411D" w14:textId="322126C1" w:rsidR="00661FE0" w:rsidRPr="00DF45F7" w:rsidRDefault="00804DEA" w:rsidP="00B11AA8">
      <w:pPr>
        <w:pStyle w:val="Akapitzlist"/>
        <w:numPr>
          <w:ilvl w:val="0"/>
          <w:numId w:val="40"/>
        </w:numPr>
        <w:spacing w:before="60" w:after="60"/>
        <w:ind w:left="426" w:hanging="426"/>
        <w:jc w:val="both"/>
        <w:rPr>
          <w:rFonts w:asciiTheme="minorHAnsi" w:eastAsiaTheme="minorEastAsia" w:hAnsiTheme="minorHAnsi"/>
          <w:color w:val="000000" w:themeColor="text1"/>
        </w:rPr>
      </w:pPr>
      <w:r w:rsidRPr="00DF45F7">
        <w:rPr>
          <w:rFonts w:asciiTheme="minorHAnsi" w:hAnsiTheme="minorHAnsi"/>
          <w:color w:val="000000" w:themeColor="text1"/>
        </w:rPr>
        <w:t>Etap I</w:t>
      </w:r>
      <w:r w:rsidR="00A1375C" w:rsidRPr="00DF45F7">
        <w:rPr>
          <w:rFonts w:asciiTheme="minorHAnsi" w:hAnsiTheme="minorHAnsi"/>
          <w:color w:val="000000" w:themeColor="text1"/>
        </w:rPr>
        <w:t xml:space="preserve"> </w:t>
      </w:r>
      <w:r w:rsidR="00661FE0" w:rsidRPr="00DF45F7">
        <w:rPr>
          <w:rFonts w:asciiTheme="minorHAnsi" w:hAnsiTheme="minorHAnsi"/>
          <w:color w:val="000000" w:themeColor="text1"/>
        </w:rPr>
        <w:t>rozpoczyna się</w:t>
      </w:r>
      <w:r w:rsidR="001B77DB">
        <w:rPr>
          <w:rFonts w:asciiTheme="minorHAnsi" w:hAnsiTheme="minorHAnsi"/>
          <w:color w:val="000000" w:themeColor="text1"/>
        </w:rPr>
        <w:t xml:space="preserve"> </w:t>
      </w:r>
      <w:r w:rsidR="13671DC3" w:rsidRPr="00DF45F7">
        <w:rPr>
          <w:rFonts w:ascii="Calibri" w:eastAsia="Calibri" w:hAnsi="Calibri" w:cs="Calibri"/>
          <w:color w:val="000000" w:themeColor="text1"/>
        </w:rPr>
        <w:t>z chwilą zawarcia</w:t>
      </w:r>
      <w:r w:rsidR="00661FE0" w:rsidRPr="00DF45F7">
        <w:rPr>
          <w:rFonts w:asciiTheme="minorHAnsi" w:hAnsiTheme="minorHAnsi"/>
          <w:color w:val="000000" w:themeColor="text1"/>
        </w:rPr>
        <w:t xml:space="preserve"> Umowy.</w:t>
      </w:r>
      <w:r w:rsidR="00F960A6" w:rsidRPr="00DF45F7">
        <w:rPr>
          <w:rFonts w:asciiTheme="minorHAnsi" w:hAnsiTheme="minorHAnsi"/>
          <w:color w:val="000000" w:themeColor="text1"/>
        </w:rPr>
        <w:t xml:space="preserve"> </w:t>
      </w:r>
    </w:p>
    <w:p w14:paraId="2506B334" w14:textId="10E5B91E" w:rsidR="00F2677D" w:rsidRPr="00DF45F7" w:rsidRDefault="00F2677D" w:rsidP="00B11AA8">
      <w:pPr>
        <w:pStyle w:val="Akapitzlist"/>
        <w:numPr>
          <w:ilvl w:val="0"/>
          <w:numId w:val="40"/>
        </w:numPr>
        <w:spacing w:before="60" w:after="60"/>
        <w:ind w:left="426" w:hanging="426"/>
        <w:jc w:val="both"/>
        <w:rPr>
          <w:rFonts w:asciiTheme="minorHAnsi" w:hAnsiTheme="minorHAnsi"/>
          <w:color w:val="000000" w:themeColor="text1"/>
        </w:rPr>
      </w:pPr>
      <w:bookmarkStart w:id="289" w:name="_Ref511132472"/>
      <w:r w:rsidRPr="00DF45F7">
        <w:rPr>
          <w:rFonts w:asciiTheme="minorHAnsi" w:hAnsiTheme="minorHAnsi"/>
          <w:color w:val="000000" w:themeColor="text1"/>
        </w:rPr>
        <w:t xml:space="preserve">W wyniku </w:t>
      </w:r>
      <w:r w:rsidR="00804DEA" w:rsidRPr="00DF45F7">
        <w:rPr>
          <w:rFonts w:asciiTheme="minorHAnsi" w:hAnsiTheme="minorHAnsi"/>
          <w:color w:val="000000" w:themeColor="text1"/>
        </w:rPr>
        <w:t>Etapu I</w:t>
      </w:r>
      <w:r w:rsidR="00B77F1E" w:rsidRPr="00DF45F7">
        <w:rPr>
          <w:rFonts w:asciiTheme="minorHAnsi" w:hAnsiTheme="minorHAnsi"/>
          <w:color w:val="000000" w:themeColor="text1"/>
        </w:rPr>
        <w:t xml:space="preserve"> </w:t>
      </w:r>
      <w:r w:rsidRPr="00DF45F7">
        <w:rPr>
          <w:rFonts w:asciiTheme="minorHAnsi" w:hAnsiTheme="minorHAnsi"/>
          <w:color w:val="000000" w:themeColor="text1"/>
        </w:rPr>
        <w:t>nastąpi wyłonienie Uczestnik</w:t>
      </w:r>
      <w:r w:rsidR="002B3851">
        <w:rPr>
          <w:rFonts w:asciiTheme="minorHAnsi" w:hAnsiTheme="minorHAnsi"/>
          <w:color w:val="000000" w:themeColor="text1"/>
        </w:rPr>
        <w:t>ów</w:t>
      </w:r>
      <w:r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w:t>
      </w:r>
      <w:r w:rsidR="00804DEA" w:rsidRPr="00DF45F7">
        <w:rPr>
          <w:rFonts w:asciiTheme="minorHAnsi" w:hAnsiTheme="minorHAnsi"/>
          <w:color w:val="000000" w:themeColor="text1"/>
        </w:rPr>
        <w:t>Etapu II</w:t>
      </w:r>
      <w:r w:rsidRPr="00DF45F7">
        <w:rPr>
          <w:rFonts w:asciiTheme="minorHAnsi" w:hAnsiTheme="minorHAnsi"/>
          <w:color w:val="000000" w:themeColor="text1"/>
        </w:rPr>
        <w:t xml:space="preserve">, na podstawie oceny dokonanej przez Zespół Oceniający przygotowanych przez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Wyników Prac </w:t>
      </w:r>
      <w:r w:rsidR="00804DEA" w:rsidRPr="00DF45F7">
        <w:rPr>
          <w:rFonts w:asciiTheme="minorHAnsi" w:hAnsiTheme="minorHAnsi"/>
          <w:color w:val="000000" w:themeColor="text1"/>
        </w:rPr>
        <w:t>Etapu I</w:t>
      </w:r>
      <w:r w:rsidRPr="00DF45F7">
        <w:rPr>
          <w:rFonts w:asciiTheme="minorHAnsi" w:hAnsiTheme="minorHAnsi"/>
          <w:color w:val="000000" w:themeColor="text1"/>
        </w:rPr>
        <w:t xml:space="preserve">, na podstawie Kryteriów </w:t>
      </w:r>
      <w:r w:rsidR="00EB51E9" w:rsidRPr="00DF45F7">
        <w:rPr>
          <w:rFonts w:asciiTheme="minorHAnsi" w:hAnsiTheme="minorHAnsi"/>
          <w:color w:val="000000" w:themeColor="text1"/>
        </w:rPr>
        <w:t xml:space="preserve">Selekcji </w:t>
      </w:r>
      <w:r w:rsidRPr="00DF45F7">
        <w:rPr>
          <w:rFonts w:asciiTheme="minorHAnsi" w:hAnsiTheme="minorHAnsi"/>
          <w:color w:val="000000" w:themeColor="text1"/>
        </w:rPr>
        <w:t xml:space="preserve">i zasad wskazanych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AA0807" w:rsidRPr="00DF45F7">
        <w:rPr>
          <w:rFonts w:asciiTheme="minorHAnsi" w:hAnsiTheme="minorHAnsi"/>
          <w:color w:val="000000" w:themeColor="text1"/>
        </w:rPr>
        <w:t xml:space="preserve">5 </w:t>
      </w:r>
      <w:r w:rsidRPr="00DF45F7">
        <w:rPr>
          <w:rFonts w:asciiTheme="minorHAnsi" w:hAnsiTheme="minorHAnsi"/>
          <w:color w:val="000000" w:themeColor="text1"/>
        </w:rPr>
        <w:t>do Regulaminu.</w:t>
      </w:r>
    </w:p>
    <w:p w14:paraId="0D15982D" w14:textId="0260DEC3" w:rsidR="002B27A9" w:rsidRPr="00DF45F7" w:rsidRDefault="00F2677D" w:rsidP="00B11AA8">
      <w:pPr>
        <w:pStyle w:val="Akapitzlist"/>
        <w:numPr>
          <w:ilvl w:val="0"/>
          <w:numId w:val="4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W ramach Selekcji </w:t>
      </w:r>
      <w:r w:rsidR="00804DEA" w:rsidRPr="00DF45F7">
        <w:rPr>
          <w:rFonts w:asciiTheme="minorHAnsi" w:hAnsiTheme="minorHAnsi"/>
          <w:color w:val="000000" w:themeColor="text1"/>
        </w:rPr>
        <w:t>Etapu I</w:t>
      </w:r>
      <w:r w:rsidRPr="00DF45F7">
        <w:rPr>
          <w:rFonts w:asciiTheme="minorHAnsi" w:hAnsiTheme="minorHAnsi"/>
          <w:color w:val="000000" w:themeColor="text1"/>
        </w:rPr>
        <w:t xml:space="preserve"> Wyniki Prac </w:t>
      </w:r>
      <w:r w:rsidR="002B27A9" w:rsidRPr="00DF45F7">
        <w:rPr>
          <w:rFonts w:asciiTheme="minorHAnsi" w:hAnsiTheme="minorHAnsi"/>
          <w:color w:val="000000" w:themeColor="text1"/>
        </w:rPr>
        <w:t xml:space="preserve">Etapu I </w:t>
      </w:r>
      <w:r w:rsidRPr="00DF45F7">
        <w:rPr>
          <w:rFonts w:asciiTheme="minorHAnsi" w:hAnsiTheme="minorHAnsi"/>
          <w:color w:val="000000" w:themeColor="text1"/>
        </w:rPr>
        <w:t xml:space="preserve">oceniane są </w:t>
      </w:r>
      <w:r w:rsidR="002B27A9" w:rsidRPr="00DF45F7">
        <w:rPr>
          <w:rFonts w:asciiTheme="minorHAnsi" w:hAnsiTheme="minorHAnsi"/>
          <w:color w:val="000000" w:themeColor="text1"/>
        </w:rPr>
        <w:t xml:space="preserve">wg </w:t>
      </w:r>
      <w:r w:rsidR="00BE526E" w:rsidRPr="00DF45F7">
        <w:rPr>
          <w:rFonts w:asciiTheme="minorHAnsi" w:hAnsiTheme="minorHAnsi"/>
          <w:color w:val="000000" w:themeColor="text1"/>
        </w:rPr>
        <w:t>K</w:t>
      </w:r>
      <w:r w:rsidR="002B27A9" w:rsidRPr="00DF45F7">
        <w:rPr>
          <w:rFonts w:asciiTheme="minorHAnsi" w:hAnsiTheme="minorHAnsi"/>
          <w:color w:val="000000" w:themeColor="text1"/>
        </w:rPr>
        <w:t xml:space="preserve">ryteriów </w:t>
      </w:r>
      <w:r w:rsidR="00BE526E" w:rsidRPr="00DF45F7">
        <w:rPr>
          <w:rFonts w:asciiTheme="minorHAnsi" w:hAnsiTheme="minorHAnsi"/>
          <w:color w:val="000000" w:themeColor="text1"/>
        </w:rPr>
        <w:t>Selekcji</w:t>
      </w:r>
      <w:r w:rsidR="002B27A9" w:rsidRPr="00DF45F7">
        <w:rPr>
          <w:rFonts w:asciiTheme="minorHAnsi" w:hAnsiTheme="minorHAnsi"/>
          <w:color w:val="000000" w:themeColor="text1"/>
        </w:rPr>
        <w:t xml:space="preserve"> określonych w </w:t>
      </w:r>
      <w:r w:rsidR="2421E7AE" w:rsidRPr="00DF45F7">
        <w:rPr>
          <w:rFonts w:asciiTheme="minorHAnsi" w:hAnsiTheme="minorHAnsi"/>
          <w:color w:val="000000" w:themeColor="text1"/>
        </w:rPr>
        <w:t>Załączni</w:t>
      </w:r>
      <w:r w:rsidR="002B27A9" w:rsidRPr="00DF45F7">
        <w:rPr>
          <w:rFonts w:asciiTheme="minorHAnsi" w:hAnsiTheme="minorHAnsi"/>
          <w:color w:val="000000" w:themeColor="text1"/>
        </w:rPr>
        <w:t xml:space="preserve">ku nr </w:t>
      </w:r>
      <w:r w:rsidR="00AA0807" w:rsidRPr="00DF45F7">
        <w:rPr>
          <w:rFonts w:asciiTheme="minorHAnsi" w:hAnsiTheme="minorHAnsi"/>
          <w:color w:val="000000" w:themeColor="text1"/>
        </w:rPr>
        <w:t xml:space="preserve">5 </w:t>
      </w:r>
      <w:r w:rsidR="002B27A9" w:rsidRPr="00DF45F7">
        <w:rPr>
          <w:rFonts w:asciiTheme="minorHAnsi" w:hAnsiTheme="minorHAnsi"/>
          <w:color w:val="000000" w:themeColor="text1"/>
        </w:rPr>
        <w:t xml:space="preserve">do Regulaminu. </w:t>
      </w:r>
    </w:p>
    <w:p w14:paraId="107BB85D" w14:textId="16D1B907" w:rsidR="00615981" w:rsidRPr="00DF45F7" w:rsidRDefault="00615981" w:rsidP="00B11AA8">
      <w:pPr>
        <w:pStyle w:val="Akapitzlist"/>
        <w:numPr>
          <w:ilvl w:val="0"/>
          <w:numId w:val="4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trakcie </w:t>
      </w:r>
      <w:r w:rsidR="00310B9A" w:rsidRPr="00DF45F7">
        <w:rPr>
          <w:rFonts w:asciiTheme="minorHAnsi" w:hAnsiTheme="minorHAnsi"/>
          <w:color w:val="000000" w:themeColor="text1"/>
        </w:rPr>
        <w:t>Etapu I</w:t>
      </w:r>
      <w:r w:rsidR="00CB7EBB" w:rsidRPr="00DF45F7">
        <w:rPr>
          <w:rFonts w:asciiTheme="minorHAnsi" w:hAnsiTheme="minorHAnsi"/>
          <w:color w:val="000000" w:themeColor="text1"/>
        </w:rPr>
        <w:t xml:space="preserve"> </w:t>
      </w:r>
      <w:r w:rsidRPr="00DF45F7">
        <w:rPr>
          <w:rFonts w:asciiTheme="minorHAnsi" w:hAnsiTheme="minorHAnsi"/>
          <w:color w:val="000000" w:themeColor="text1"/>
        </w:rPr>
        <w:t xml:space="preserve">Wykonawca przygotowuje Wynik Prac </w:t>
      </w:r>
      <w:r w:rsidR="00D501D4" w:rsidRPr="00DF45F7">
        <w:rPr>
          <w:rFonts w:asciiTheme="minorHAnsi" w:hAnsiTheme="minorHAnsi"/>
          <w:color w:val="000000" w:themeColor="text1"/>
        </w:rPr>
        <w:t>Etapu I</w:t>
      </w:r>
      <w:r w:rsidR="002B27A9" w:rsidRPr="00DF45F7">
        <w:rPr>
          <w:rFonts w:asciiTheme="minorHAnsi" w:hAnsiTheme="minorHAnsi"/>
          <w:color w:val="000000" w:themeColor="text1"/>
        </w:rPr>
        <w:t xml:space="preserve">, którego </w:t>
      </w:r>
      <w:r w:rsidR="00AA0807" w:rsidRPr="00DF45F7">
        <w:rPr>
          <w:rFonts w:asciiTheme="minorHAnsi" w:hAnsiTheme="minorHAnsi"/>
          <w:color w:val="000000" w:themeColor="text1"/>
        </w:rPr>
        <w:t xml:space="preserve">formę i zakres </w:t>
      </w:r>
      <w:r w:rsidR="002B27A9" w:rsidRPr="00DF45F7">
        <w:rPr>
          <w:rFonts w:asciiTheme="minorHAnsi" w:hAnsiTheme="minorHAnsi"/>
          <w:color w:val="000000" w:themeColor="text1"/>
        </w:rPr>
        <w:t xml:space="preserve">określa </w:t>
      </w:r>
      <w:r w:rsidR="2421E7AE" w:rsidRPr="00DF45F7">
        <w:rPr>
          <w:rFonts w:asciiTheme="minorHAnsi" w:hAnsiTheme="minorHAnsi"/>
          <w:color w:val="000000" w:themeColor="text1"/>
        </w:rPr>
        <w:t>Załączni</w:t>
      </w:r>
      <w:r w:rsidR="002B27A9" w:rsidRPr="00DF45F7">
        <w:rPr>
          <w:rFonts w:asciiTheme="minorHAnsi" w:hAnsiTheme="minorHAnsi"/>
          <w:color w:val="000000" w:themeColor="text1"/>
        </w:rPr>
        <w:t>k nr</w:t>
      </w:r>
      <w:r w:rsidR="00DD1D50" w:rsidRPr="00DF45F7">
        <w:rPr>
          <w:rFonts w:asciiTheme="minorHAnsi" w:hAnsiTheme="minorHAnsi"/>
          <w:color w:val="000000" w:themeColor="text1"/>
        </w:rPr>
        <w:t xml:space="preserve"> </w:t>
      </w:r>
      <w:r w:rsidR="00A71F07" w:rsidRPr="00DF45F7">
        <w:rPr>
          <w:rFonts w:asciiTheme="minorHAnsi" w:hAnsiTheme="minorHAnsi"/>
          <w:color w:val="000000" w:themeColor="text1"/>
        </w:rPr>
        <w:t xml:space="preserve">4 </w:t>
      </w:r>
      <w:r w:rsidR="002B27A9" w:rsidRPr="00DF45F7">
        <w:rPr>
          <w:rFonts w:asciiTheme="minorHAnsi" w:hAnsiTheme="minorHAnsi"/>
          <w:color w:val="000000" w:themeColor="text1"/>
        </w:rPr>
        <w:t xml:space="preserve">do </w:t>
      </w:r>
      <w:r w:rsidR="003C72EA" w:rsidRPr="00DF45F7">
        <w:rPr>
          <w:rFonts w:asciiTheme="minorHAnsi" w:hAnsiTheme="minorHAnsi"/>
          <w:color w:val="000000" w:themeColor="text1"/>
        </w:rPr>
        <w:t>R</w:t>
      </w:r>
      <w:r w:rsidR="002B27A9" w:rsidRPr="00DF45F7">
        <w:rPr>
          <w:rFonts w:asciiTheme="minorHAnsi" w:hAnsiTheme="minorHAnsi"/>
          <w:color w:val="000000" w:themeColor="text1"/>
        </w:rPr>
        <w:t>egulaminu</w:t>
      </w:r>
      <w:r w:rsidRPr="00DF45F7">
        <w:rPr>
          <w:rFonts w:asciiTheme="minorHAnsi" w:hAnsiTheme="minorHAnsi"/>
          <w:color w:val="000000" w:themeColor="text1"/>
        </w:rPr>
        <w:t xml:space="preserve">. </w:t>
      </w:r>
      <w:r w:rsidR="00F960A6" w:rsidRPr="00DF45F7">
        <w:rPr>
          <w:rFonts w:asciiTheme="minorHAnsi" w:hAnsiTheme="minorHAnsi"/>
          <w:color w:val="000000" w:themeColor="text1"/>
        </w:rPr>
        <w:t xml:space="preserve">Wykonanie Prac B+R w </w:t>
      </w:r>
      <w:r w:rsidR="00310B9A" w:rsidRPr="00DF45F7">
        <w:rPr>
          <w:rFonts w:asciiTheme="minorHAnsi" w:hAnsiTheme="minorHAnsi"/>
          <w:color w:val="000000" w:themeColor="text1"/>
        </w:rPr>
        <w:t>Etapie I</w:t>
      </w:r>
      <w:r w:rsidR="00F960A6" w:rsidRPr="00DF45F7">
        <w:rPr>
          <w:rFonts w:asciiTheme="minorHAnsi" w:hAnsiTheme="minorHAnsi"/>
          <w:color w:val="000000" w:themeColor="text1"/>
        </w:rPr>
        <w:t xml:space="preserve"> jest dokonywane zgodnie z Umową i informacjami zawartymi we Wniosku, </w:t>
      </w:r>
      <w:r w:rsidR="00CB7EBB" w:rsidRPr="00DF45F7">
        <w:rPr>
          <w:rFonts w:asciiTheme="minorHAnsi" w:hAnsiTheme="minorHAnsi"/>
          <w:color w:val="000000" w:themeColor="text1"/>
        </w:rPr>
        <w:t xml:space="preserve">z uwzględnieniem dołączonego do Wniosku Harmonogramu Rzeczowo-Finansowego dla Etapu I. </w:t>
      </w:r>
      <w:bookmarkStart w:id="290" w:name="_Ref496104401"/>
    </w:p>
    <w:bookmarkEnd w:id="289"/>
    <w:bookmarkEnd w:id="290"/>
    <w:p w14:paraId="1FBD9211" w14:textId="2BE62F0D" w:rsidR="004E4E7F" w:rsidRPr="00DF45F7" w:rsidRDefault="00FE0AD0" w:rsidP="00B11AA8">
      <w:pPr>
        <w:pStyle w:val="Akapitzlist"/>
        <w:numPr>
          <w:ilvl w:val="0"/>
          <w:numId w:val="4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Etap I</w:t>
      </w:r>
      <w:r w:rsidR="00CB7EBB" w:rsidRPr="00DF45F7">
        <w:rPr>
          <w:rFonts w:asciiTheme="minorHAnsi" w:hAnsiTheme="minorHAnsi"/>
          <w:color w:val="000000" w:themeColor="text1"/>
        </w:rPr>
        <w:t xml:space="preserve"> </w:t>
      </w:r>
      <w:r w:rsidR="00661FE0" w:rsidRPr="00DF45F7">
        <w:rPr>
          <w:rFonts w:asciiTheme="minorHAnsi" w:hAnsiTheme="minorHAnsi"/>
          <w:color w:val="000000" w:themeColor="text1"/>
        </w:rPr>
        <w:t xml:space="preserve">kończy się z chwilą </w:t>
      </w:r>
      <w:r w:rsidR="00E9081F" w:rsidRPr="00DF45F7">
        <w:rPr>
          <w:rFonts w:asciiTheme="minorHAnsi" w:hAnsiTheme="minorHAnsi"/>
          <w:color w:val="000000" w:themeColor="text1"/>
        </w:rPr>
        <w:t xml:space="preserve">opublikowania Listy Rankingowej do wiadomości Uczestników </w:t>
      </w:r>
      <w:r w:rsidR="008F52D2" w:rsidRPr="00DF45F7">
        <w:rPr>
          <w:rFonts w:asciiTheme="minorHAnsi" w:hAnsiTheme="minorHAnsi"/>
          <w:color w:val="000000" w:themeColor="text1"/>
        </w:rPr>
        <w:t>Przedsięwzięcia</w:t>
      </w:r>
      <w:r w:rsidR="00661FE0" w:rsidRPr="00DF45F7">
        <w:rPr>
          <w:rFonts w:asciiTheme="minorHAnsi" w:hAnsiTheme="minorHAnsi"/>
          <w:color w:val="000000" w:themeColor="text1"/>
        </w:rPr>
        <w:t xml:space="preserve">, na Stronie internetowej NCBR </w:t>
      </w:r>
      <w:r w:rsidR="00A57B7E" w:rsidRPr="00DF45F7">
        <w:rPr>
          <w:rFonts w:asciiTheme="minorHAnsi" w:hAnsiTheme="minorHAnsi"/>
          <w:color w:val="000000" w:themeColor="text1"/>
        </w:rPr>
        <w:t xml:space="preserve">(uzyskaniem Wyników przez Uczestników </w:t>
      </w:r>
      <w:r w:rsidR="008F52D2" w:rsidRPr="00DF45F7">
        <w:rPr>
          <w:rFonts w:asciiTheme="minorHAnsi" w:hAnsiTheme="minorHAnsi"/>
          <w:color w:val="000000" w:themeColor="text1"/>
        </w:rPr>
        <w:t>Przedsięwzięcia</w:t>
      </w:r>
      <w:r w:rsidR="00A57B7E" w:rsidRPr="00DF45F7">
        <w:rPr>
          <w:rFonts w:asciiTheme="minorHAnsi" w:hAnsiTheme="minorHAnsi"/>
          <w:color w:val="000000" w:themeColor="text1"/>
        </w:rPr>
        <w:t>)</w:t>
      </w:r>
      <w:r w:rsidR="00661FE0" w:rsidRPr="00DF45F7">
        <w:rPr>
          <w:rFonts w:asciiTheme="minorHAnsi" w:hAnsiTheme="minorHAnsi"/>
          <w:color w:val="000000" w:themeColor="text1"/>
        </w:rPr>
        <w:t xml:space="preserve">. </w:t>
      </w:r>
    </w:p>
    <w:p w14:paraId="7FE2D92D" w14:textId="77777777" w:rsidR="00661FE0" w:rsidRPr="00DF45F7" w:rsidRDefault="00DF5762" w:rsidP="00B11AA8">
      <w:pPr>
        <w:pStyle w:val="Nagwek2"/>
      </w:pPr>
      <w:bookmarkStart w:id="291" w:name="_Ref479952437"/>
      <w:bookmarkStart w:id="292" w:name="_Toc499643676"/>
      <w:bookmarkStart w:id="293" w:name="_Toc511371200"/>
      <w:bookmarkStart w:id="294" w:name="_Toc52897099"/>
      <w:bookmarkStart w:id="295" w:name="_Toc53793047"/>
      <w:bookmarkStart w:id="296" w:name="_Toc54830224"/>
      <w:bookmarkStart w:id="297" w:name="_Toc54798306"/>
      <w:bookmarkStart w:id="298" w:name="_Toc54835734"/>
      <w:bookmarkStart w:id="299" w:name="_Toc72595035"/>
      <w:r w:rsidRPr="00DF45F7">
        <w:t>[</w:t>
      </w:r>
      <w:r w:rsidR="00723423" w:rsidRPr="00DF45F7">
        <w:t>ETAP II</w:t>
      </w:r>
      <w:r w:rsidR="00661FE0" w:rsidRPr="00DF45F7">
        <w:t>]</w:t>
      </w:r>
      <w:bookmarkEnd w:id="291"/>
      <w:bookmarkEnd w:id="292"/>
      <w:bookmarkEnd w:id="293"/>
      <w:bookmarkEnd w:id="294"/>
      <w:bookmarkEnd w:id="295"/>
      <w:bookmarkEnd w:id="296"/>
      <w:bookmarkEnd w:id="297"/>
      <w:bookmarkEnd w:id="298"/>
      <w:bookmarkEnd w:id="299"/>
    </w:p>
    <w:p w14:paraId="3CB28012" w14:textId="399629C4" w:rsidR="00661FE0" w:rsidRPr="00DF45F7" w:rsidRDefault="00661FE0" w:rsidP="00B11AA8">
      <w:pPr>
        <w:pStyle w:val="Akapitzlist"/>
        <w:numPr>
          <w:ilvl w:val="0"/>
          <w:numId w:val="58"/>
        </w:numPr>
        <w:spacing w:before="60" w:after="60"/>
        <w:ind w:left="426"/>
        <w:jc w:val="both"/>
        <w:rPr>
          <w:rFonts w:asciiTheme="minorHAnsi" w:hAnsiTheme="minorHAnsi"/>
          <w:color w:val="000000" w:themeColor="text1"/>
        </w:rPr>
      </w:pPr>
      <w:bookmarkStart w:id="300" w:name="_Hlk494990243"/>
      <w:r w:rsidRPr="00DF45F7">
        <w:rPr>
          <w:rFonts w:asciiTheme="minorHAnsi" w:hAnsiTheme="minorHAnsi"/>
          <w:color w:val="000000" w:themeColor="text1"/>
        </w:rPr>
        <w:t xml:space="preserve"> </w:t>
      </w:r>
      <w:bookmarkStart w:id="301" w:name="_Hlk53697140"/>
      <w:r w:rsidRPr="00DF45F7">
        <w:rPr>
          <w:rFonts w:asciiTheme="minorHAnsi" w:hAnsiTheme="minorHAnsi"/>
          <w:color w:val="000000" w:themeColor="text1"/>
        </w:rPr>
        <w:t>O ile NCBR nie wyrazi uprzedniej zgody</w:t>
      </w:r>
      <w:r w:rsidR="0022167E" w:rsidRPr="00DF45F7">
        <w:rPr>
          <w:rFonts w:asciiTheme="minorHAnsi" w:hAnsiTheme="minorHAnsi"/>
          <w:color w:val="000000" w:themeColor="text1"/>
        </w:rPr>
        <w:t xml:space="preserve"> w formie pisemnej lub elektronicznej</w:t>
      </w:r>
      <w:r w:rsidR="00664554" w:rsidRPr="00DF45F7">
        <w:rPr>
          <w:rFonts w:asciiTheme="minorHAnsi" w:hAnsiTheme="minorHAnsi"/>
          <w:color w:val="000000" w:themeColor="text1"/>
        </w:rPr>
        <w:t xml:space="preserve"> </w:t>
      </w:r>
      <w:r w:rsidRPr="00DF45F7">
        <w:rPr>
          <w:rFonts w:asciiTheme="minorHAnsi" w:hAnsiTheme="minorHAnsi"/>
          <w:color w:val="000000" w:themeColor="text1"/>
        </w:rPr>
        <w:t xml:space="preserve">(pod rygorem nieważności), Wykonawca przed </w:t>
      </w:r>
      <w:r w:rsidR="00A24FEC" w:rsidRPr="00DF45F7">
        <w:rPr>
          <w:rFonts w:asciiTheme="minorHAnsi" w:hAnsiTheme="minorHAnsi"/>
          <w:color w:val="000000" w:themeColor="text1"/>
        </w:rPr>
        <w:t xml:space="preserve">uzyskaniem </w:t>
      </w:r>
      <w:r w:rsidRPr="00DF45F7">
        <w:rPr>
          <w:rFonts w:asciiTheme="minorHAnsi" w:hAnsiTheme="minorHAnsi"/>
          <w:color w:val="000000" w:themeColor="text1"/>
        </w:rPr>
        <w:t xml:space="preserve">Wyniku Pozytywnego </w:t>
      </w:r>
      <w:r w:rsidR="00354B43"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Pr="00DF45F7">
        <w:rPr>
          <w:rFonts w:asciiTheme="minorHAnsi" w:hAnsiTheme="minorHAnsi"/>
          <w:color w:val="000000" w:themeColor="text1"/>
        </w:rPr>
        <w:t>może podejmować czynności przewidzian</w:t>
      </w:r>
      <w:r w:rsidR="00AA0807" w:rsidRPr="00DF45F7">
        <w:rPr>
          <w:rFonts w:asciiTheme="minorHAnsi" w:hAnsiTheme="minorHAnsi"/>
          <w:color w:val="000000" w:themeColor="text1"/>
        </w:rPr>
        <w:t>e</w:t>
      </w:r>
      <w:r w:rsidRPr="00DF45F7">
        <w:rPr>
          <w:rFonts w:asciiTheme="minorHAnsi" w:hAnsiTheme="minorHAnsi"/>
          <w:color w:val="000000" w:themeColor="text1"/>
        </w:rPr>
        <w:t xml:space="preserve"> dla </w:t>
      </w:r>
      <w:r w:rsidR="00D501D4" w:rsidRPr="00DF45F7">
        <w:rPr>
          <w:rFonts w:asciiTheme="minorHAnsi" w:hAnsiTheme="minorHAnsi"/>
          <w:color w:val="000000" w:themeColor="text1"/>
        </w:rPr>
        <w:t>Etapu II</w:t>
      </w:r>
      <w:r w:rsidR="00CB7EBB" w:rsidRPr="00DF45F7">
        <w:rPr>
          <w:rFonts w:asciiTheme="minorHAnsi" w:hAnsiTheme="minorHAnsi"/>
          <w:color w:val="000000" w:themeColor="text1"/>
        </w:rPr>
        <w:t xml:space="preserve"> </w:t>
      </w:r>
      <w:r w:rsidR="00AA0807" w:rsidRPr="00DF45F7">
        <w:rPr>
          <w:rFonts w:asciiTheme="minorHAnsi" w:hAnsiTheme="minorHAnsi"/>
          <w:color w:val="000000" w:themeColor="text1"/>
        </w:rPr>
        <w:t>wyłącznie na własne ryzyko</w:t>
      </w:r>
      <w:r w:rsidR="00A1375C" w:rsidRPr="00DF45F7">
        <w:rPr>
          <w:rFonts w:asciiTheme="minorHAnsi" w:hAnsiTheme="minorHAnsi"/>
          <w:color w:val="000000" w:themeColor="text1"/>
        </w:rPr>
        <w:t>,</w:t>
      </w:r>
      <w:r w:rsidRPr="00DF45F7">
        <w:rPr>
          <w:rFonts w:asciiTheme="minorHAnsi" w:hAnsiTheme="minorHAnsi"/>
          <w:color w:val="000000" w:themeColor="text1"/>
        </w:rPr>
        <w:t xml:space="preserve"> </w:t>
      </w:r>
      <w:r w:rsidR="00AA0807" w:rsidRPr="00DF45F7">
        <w:rPr>
          <w:rFonts w:asciiTheme="minorHAnsi" w:hAnsiTheme="minorHAnsi"/>
          <w:color w:val="000000" w:themeColor="text1"/>
        </w:rPr>
        <w:t xml:space="preserve">co oznacza, że w razie uzyskania Wyniku Negatywnego </w:t>
      </w:r>
      <w:r w:rsidR="00867F8D" w:rsidRPr="00DF45F7">
        <w:rPr>
          <w:rFonts w:asciiTheme="minorHAnsi" w:hAnsiTheme="minorHAnsi"/>
          <w:color w:val="000000" w:themeColor="text1"/>
        </w:rPr>
        <w:t>albo Wyniku Pozytywnego (bez Dopuszczenia do Etapu</w:t>
      </w:r>
      <w:r w:rsidR="002B3851">
        <w:rPr>
          <w:rFonts w:asciiTheme="minorHAnsi" w:hAnsiTheme="minorHAnsi"/>
          <w:color w:val="000000" w:themeColor="text1"/>
        </w:rPr>
        <w:t xml:space="preserve"> II</w:t>
      </w:r>
      <w:r w:rsidR="00867F8D" w:rsidRPr="00DF45F7">
        <w:rPr>
          <w:rFonts w:asciiTheme="minorHAnsi" w:hAnsiTheme="minorHAnsi"/>
          <w:color w:val="000000" w:themeColor="text1"/>
        </w:rPr>
        <w:t xml:space="preserve">) </w:t>
      </w:r>
      <w:r w:rsidR="00AA0807" w:rsidRPr="00DF45F7">
        <w:rPr>
          <w:rFonts w:asciiTheme="minorHAnsi" w:hAnsiTheme="minorHAnsi"/>
          <w:color w:val="000000" w:themeColor="text1"/>
        </w:rPr>
        <w:t xml:space="preserve">skutkującego niedopuszczeniem Wykonawcy do Etapu II </w:t>
      </w:r>
      <w:r w:rsidRPr="00DF45F7">
        <w:rPr>
          <w:rFonts w:asciiTheme="minorHAnsi" w:hAnsiTheme="minorHAnsi"/>
          <w:color w:val="000000" w:themeColor="text1"/>
        </w:rPr>
        <w:t xml:space="preserve">za czynności </w:t>
      </w:r>
      <w:r w:rsidR="00AA0807" w:rsidRPr="00DF45F7">
        <w:rPr>
          <w:rFonts w:asciiTheme="minorHAnsi" w:hAnsiTheme="minorHAnsi"/>
          <w:color w:val="000000" w:themeColor="text1"/>
        </w:rPr>
        <w:t xml:space="preserve">Wykonawcy w zakresie określonym dla Etapu II </w:t>
      </w:r>
      <w:r w:rsidRPr="00DF45F7">
        <w:rPr>
          <w:rFonts w:asciiTheme="minorHAnsi" w:hAnsiTheme="minorHAnsi"/>
          <w:color w:val="000000" w:themeColor="text1"/>
        </w:rPr>
        <w:t>Wykonawca nie może żądać</w:t>
      </w:r>
      <w:r w:rsidR="00E36D2C" w:rsidRPr="00DF45F7">
        <w:rPr>
          <w:rFonts w:asciiTheme="minorHAnsi" w:hAnsiTheme="minorHAnsi"/>
          <w:color w:val="000000" w:themeColor="text1"/>
        </w:rPr>
        <w:t xml:space="preserve"> od NCBR</w:t>
      </w:r>
      <w:r w:rsidRPr="00DF45F7">
        <w:rPr>
          <w:rFonts w:asciiTheme="minorHAnsi" w:hAnsiTheme="minorHAnsi"/>
          <w:color w:val="000000" w:themeColor="text1"/>
        </w:rPr>
        <w:t xml:space="preserve"> jakichkolwiek płatności, wynagrodzenia lub dofinansowania.</w:t>
      </w:r>
    </w:p>
    <w:p w14:paraId="26E7FB99" w14:textId="221B67CD" w:rsidR="00F2677D" w:rsidRPr="00DF45F7" w:rsidRDefault="0094649F" w:rsidP="00B11AA8">
      <w:pPr>
        <w:pStyle w:val="Akapitzlist"/>
        <w:numPr>
          <w:ilvl w:val="0"/>
          <w:numId w:val="58"/>
        </w:numPr>
        <w:spacing w:before="60" w:after="60"/>
        <w:ind w:left="426" w:hanging="426"/>
        <w:jc w:val="both"/>
        <w:rPr>
          <w:rFonts w:asciiTheme="minorHAnsi" w:hAnsiTheme="minorHAnsi"/>
          <w:color w:val="000000" w:themeColor="text1"/>
        </w:rPr>
      </w:pPr>
      <w:bookmarkStart w:id="302" w:name="_Hlk55337729"/>
      <w:bookmarkEnd w:id="300"/>
      <w:bookmarkEnd w:id="301"/>
      <w:r w:rsidRPr="00DF45F7">
        <w:rPr>
          <w:rFonts w:asciiTheme="minorHAnsi" w:hAnsiTheme="minorHAnsi"/>
          <w:color w:val="000000" w:themeColor="text1"/>
        </w:rPr>
        <w:t>W wyniku Etapu II nastąpi przeniesienie Rozwiązania do skali 1:1 oraz je</w:t>
      </w:r>
      <w:r w:rsidR="00CD0844" w:rsidRPr="00DF45F7">
        <w:rPr>
          <w:rFonts w:asciiTheme="minorHAnsi" w:hAnsiTheme="minorHAnsi"/>
          <w:color w:val="000000" w:themeColor="text1"/>
        </w:rPr>
        <w:t>go</w:t>
      </w:r>
      <w:r w:rsidRPr="00DF45F7">
        <w:rPr>
          <w:rFonts w:asciiTheme="minorHAnsi" w:hAnsiTheme="minorHAnsi"/>
          <w:color w:val="000000" w:themeColor="text1"/>
        </w:rPr>
        <w:t xml:space="preserve"> zaprezentowanie w postaci Demonstratora</w:t>
      </w:r>
      <w:r w:rsidR="007B066C" w:rsidRPr="00DF45F7">
        <w:rPr>
          <w:rFonts w:asciiTheme="minorHAnsi" w:hAnsiTheme="minorHAnsi"/>
          <w:color w:val="000000" w:themeColor="text1"/>
        </w:rPr>
        <w:t>, a także</w:t>
      </w:r>
      <w:r w:rsidRPr="00DF45F7">
        <w:rPr>
          <w:rFonts w:asciiTheme="minorHAnsi" w:hAnsiTheme="minorHAnsi"/>
          <w:color w:val="000000" w:themeColor="text1"/>
        </w:rPr>
        <w:t xml:space="preserve"> potwierdzenie albo zaprzeczenie w drodze </w:t>
      </w:r>
      <w:r w:rsidR="008C43FA" w:rsidRPr="00DF45F7">
        <w:rPr>
          <w:rFonts w:asciiTheme="minorHAnsi" w:hAnsiTheme="minorHAnsi"/>
          <w:color w:val="000000" w:themeColor="text1"/>
        </w:rPr>
        <w:t>weryfikacji</w:t>
      </w:r>
      <w:r w:rsidRPr="00DF45F7">
        <w:rPr>
          <w:rFonts w:asciiTheme="minorHAnsi" w:hAnsiTheme="minorHAnsi"/>
          <w:color w:val="000000" w:themeColor="text1"/>
        </w:rPr>
        <w:t xml:space="preserve">, że Demonstrator, w mierzalnym w ramach Przedsięwzięcia zakresie, </w:t>
      </w:r>
      <w:r w:rsidR="008C43FA" w:rsidRPr="00DF45F7">
        <w:rPr>
          <w:rFonts w:asciiTheme="minorHAnsi" w:hAnsiTheme="minorHAnsi"/>
          <w:color w:val="000000" w:themeColor="text1"/>
        </w:rPr>
        <w:t>posiada parametry, które można zweryfikować po jego wybudowaniu</w:t>
      </w:r>
      <w:r w:rsidRPr="00DF45F7">
        <w:rPr>
          <w:rFonts w:asciiTheme="minorHAnsi" w:hAnsiTheme="minorHAnsi"/>
          <w:color w:val="000000" w:themeColor="text1"/>
        </w:rPr>
        <w:t>.</w:t>
      </w:r>
      <w:bookmarkEnd w:id="302"/>
    </w:p>
    <w:p w14:paraId="2CABD3E1" w14:textId="0BD4FE97" w:rsidR="00CB7EBB" w:rsidRPr="00DF45F7" w:rsidRDefault="00CB7EBB" w:rsidP="00B11AA8">
      <w:pPr>
        <w:pStyle w:val="Akapitzlist"/>
        <w:numPr>
          <w:ilvl w:val="0"/>
          <w:numId w:val="5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 trakcie Etapu II Wykonawca przygotowuje Wynik Prac Etapu II, którego </w:t>
      </w:r>
      <w:r w:rsidR="00AA0807" w:rsidRPr="00DF45F7">
        <w:rPr>
          <w:rFonts w:asciiTheme="minorHAnsi" w:hAnsiTheme="minorHAnsi"/>
          <w:color w:val="000000" w:themeColor="text1"/>
        </w:rPr>
        <w:t xml:space="preserve">formę i zakres </w:t>
      </w:r>
      <w:r w:rsidRPr="00DF45F7">
        <w:rPr>
          <w:rFonts w:asciiTheme="minorHAnsi" w:hAnsiTheme="minorHAnsi"/>
          <w:color w:val="000000" w:themeColor="text1"/>
        </w:rPr>
        <w:t xml:space="preserve">określa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 nr </w:t>
      </w:r>
      <w:r w:rsidR="00A71F07" w:rsidRPr="00DF45F7">
        <w:rPr>
          <w:rFonts w:asciiTheme="minorHAnsi" w:hAnsiTheme="minorHAnsi"/>
          <w:color w:val="000000" w:themeColor="text1"/>
        </w:rPr>
        <w:t xml:space="preserve">4 </w:t>
      </w:r>
      <w:r w:rsidRPr="00DF45F7">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24F7DAD5" w14:textId="77777777" w:rsidR="008C43FA" w:rsidRPr="00DF45F7" w:rsidRDefault="004F64B0" w:rsidP="00B11AA8">
      <w:pPr>
        <w:pStyle w:val="Akapitzlist"/>
        <w:numPr>
          <w:ilvl w:val="0"/>
          <w:numId w:val="5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Etap </w:t>
      </w:r>
      <w:r w:rsidR="004D608A" w:rsidRPr="00DF45F7">
        <w:rPr>
          <w:rFonts w:asciiTheme="minorHAnsi" w:hAnsiTheme="minorHAnsi"/>
          <w:color w:val="000000" w:themeColor="text1"/>
        </w:rPr>
        <w:t>I</w:t>
      </w:r>
      <w:r w:rsidRPr="00DF45F7">
        <w:rPr>
          <w:rFonts w:asciiTheme="minorHAnsi" w:hAnsiTheme="minorHAnsi"/>
          <w:color w:val="000000" w:themeColor="text1"/>
        </w:rPr>
        <w:t>I</w:t>
      </w:r>
      <w:r w:rsidR="00CB7EBB" w:rsidRPr="00DF45F7">
        <w:rPr>
          <w:rFonts w:asciiTheme="minorHAnsi" w:hAnsiTheme="minorHAnsi"/>
          <w:color w:val="000000" w:themeColor="text1"/>
        </w:rPr>
        <w:t xml:space="preserve"> kończy się z chwilą opublikowania </w:t>
      </w:r>
      <w:r w:rsidR="008C43FA" w:rsidRPr="00DF45F7">
        <w:rPr>
          <w:rFonts w:asciiTheme="minorHAnsi" w:hAnsiTheme="minorHAnsi"/>
          <w:color w:val="000000" w:themeColor="text1"/>
        </w:rPr>
        <w:t xml:space="preserve">rozstrzygnięcia Zespołu Oceniającego, a jeśli w Etapie II uczestniczyło dwóch Uczestników Przedsięwzięcia: </w:t>
      </w:r>
      <w:r w:rsidR="00CB7EBB" w:rsidRPr="00DF45F7">
        <w:rPr>
          <w:rFonts w:asciiTheme="minorHAnsi" w:hAnsiTheme="minorHAnsi"/>
          <w:color w:val="000000" w:themeColor="text1"/>
        </w:rPr>
        <w:t>Listy Rankingowej do wiadomości Uczestników Przedsięwzięcia</w:t>
      </w:r>
      <w:r w:rsidR="00CB7EBB" w:rsidRPr="00DF45F7">
        <w:rPr>
          <w:rFonts w:asciiTheme="minorHAnsi" w:hAnsiTheme="minorHAnsi" w:cstheme="minorHAnsi"/>
          <w:color w:val="000000" w:themeColor="text1"/>
        </w:rPr>
        <w:t>, na Stronie internetowej NCBR (uzyskaniem Wyników przez Uczestników Przedsięwzięcia).</w:t>
      </w:r>
    </w:p>
    <w:p w14:paraId="5B75EDC1" w14:textId="5F209CCE" w:rsidR="008C43FA" w:rsidRPr="00DF45F7" w:rsidRDefault="008C43FA" w:rsidP="00B11AA8">
      <w:pPr>
        <w:pStyle w:val="Akapitzlist"/>
        <w:numPr>
          <w:ilvl w:val="0"/>
          <w:numId w:val="58"/>
        </w:numPr>
        <w:spacing w:before="60" w:after="60"/>
        <w:ind w:left="426"/>
        <w:jc w:val="both"/>
        <w:rPr>
          <w:rFonts w:asciiTheme="minorHAnsi" w:hAnsiTheme="minorHAnsi"/>
          <w:color w:val="000000" w:themeColor="text1"/>
        </w:rPr>
      </w:pPr>
      <w:bookmarkStart w:id="303" w:name="_Ref69070872"/>
      <w:r w:rsidRPr="00DF45F7">
        <w:rPr>
          <w:rFonts w:asciiTheme="minorHAnsi" w:hAnsiTheme="minorHAnsi" w:cstheme="minorHAnsi"/>
          <w:color w:val="000000" w:themeColor="text1"/>
        </w:rPr>
        <w:t xml:space="preserve">W przypadku niedostarczenia przez Uczestnika Przedsięwzięcia </w:t>
      </w:r>
      <w:r w:rsidRPr="00DF45F7">
        <w:rPr>
          <w:rFonts w:asciiTheme="minorHAnsi" w:hAnsiTheme="minorHAnsi"/>
          <w:color w:val="000000" w:themeColor="text1"/>
        </w:rPr>
        <w:t xml:space="preserve">do NCBR Wielobranżowego Projektu Budowlanego </w:t>
      </w:r>
      <w:r w:rsidR="004E4B7D">
        <w:rPr>
          <w:rFonts w:asciiTheme="minorHAnsi" w:hAnsiTheme="minorHAnsi"/>
          <w:color w:val="000000" w:themeColor="text1"/>
        </w:rPr>
        <w:t>Demonstratora Technologii</w:t>
      </w:r>
      <w:r w:rsidRPr="00DF45F7">
        <w:rPr>
          <w:rFonts w:asciiTheme="minorHAnsi" w:hAnsiTheme="minorHAnsi"/>
          <w:color w:val="000000" w:themeColor="text1"/>
        </w:rPr>
        <w:t xml:space="preserve"> i Pozwolenia na Budowę Demonstratora Technologii, w terminie czterech miesięcy od terminu rozpoczęcia Prac w Etapie II, NCBR jest uprawniony w terminie </w:t>
      </w:r>
      <w:r w:rsidR="00545117">
        <w:rPr>
          <w:rFonts w:asciiTheme="minorHAnsi" w:hAnsiTheme="minorHAnsi"/>
          <w:color w:val="000000" w:themeColor="text1"/>
        </w:rPr>
        <w:t>kolejnego miesiąca</w:t>
      </w:r>
      <w:r w:rsidRPr="00DF45F7">
        <w:rPr>
          <w:rFonts w:asciiTheme="minorHAnsi" w:hAnsiTheme="minorHAnsi"/>
          <w:color w:val="000000" w:themeColor="text1"/>
        </w:rPr>
        <w:t xml:space="preserve"> po upływie tego terminu:</w:t>
      </w:r>
      <w:bookmarkEnd w:id="303"/>
    </w:p>
    <w:p w14:paraId="632C9E78" w14:textId="663BCD67" w:rsidR="008C43FA" w:rsidRPr="00DF45F7" w:rsidRDefault="008C43FA" w:rsidP="00B11AA8">
      <w:pPr>
        <w:pStyle w:val="Akapitzlist"/>
        <w:numPr>
          <w:ilvl w:val="1"/>
          <w:numId w:val="58"/>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odstąpić w formie pisemnej od Umowy z takim Uczestnikiem Przedsięwzięcia w zakresie realizacji Etapu II z takim skutkiem, jakby otrzymał </w:t>
      </w:r>
      <w:r w:rsidR="00545117">
        <w:rPr>
          <w:rFonts w:asciiTheme="minorHAnsi" w:hAnsiTheme="minorHAnsi"/>
          <w:color w:val="000000" w:themeColor="text1"/>
        </w:rPr>
        <w:t xml:space="preserve">on </w:t>
      </w:r>
      <w:r w:rsidRPr="00DF45F7">
        <w:rPr>
          <w:rFonts w:asciiTheme="minorHAnsi" w:hAnsiTheme="minorHAnsi"/>
          <w:color w:val="000000" w:themeColor="text1"/>
        </w:rPr>
        <w:t>w ramach Selekcji Etapu I Wynik Pozytywny bez dopuszczenia do Etapu II,</w:t>
      </w:r>
    </w:p>
    <w:p w14:paraId="7965BF2A" w14:textId="00C1F98B" w:rsidR="008C43FA" w:rsidRPr="00DF45F7" w:rsidRDefault="008C43FA" w:rsidP="00B11AA8">
      <w:pPr>
        <w:pStyle w:val="Akapitzlist"/>
        <w:numPr>
          <w:ilvl w:val="1"/>
          <w:numId w:val="58"/>
        </w:numPr>
        <w:spacing w:before="60" w:after="60"/>
        <w:ind w:left="851"/>
        <w:jc w:val="both"/>
        <w:rPr>
          <w:rFonts w:asciiTheme="minorHAnsi" w:hAnsiTheme="minorHAnsi"/>
          <w:color w:val="000000" w:themeColor="text1"/>
        </w:rPr>
      </w:pPr>
      <w:bookmarkStart w:id="304" w:name="_Ref69070873"/>
      <w:r w:rsidRPr="00DF45F7">
        <w:rPr>
          <w:rFonts w:asciiTheme="minorHAnsi" w:hAnsiTheme="minorHAnsi"/>
          <w:color w:val="000000" w:themeColor="text1"/>
        </w:rPr>
        <w:t xml:space="preserve">w przypadku </w:t>
      </w:r>
      <w:r w:rsidR="00C9123E" w:rsidRPr="00DF45F7">
        <w:rPr>
          <w:rFonts w:asciiTheme="minorHAnsi" w:hAnsiTheme="minorHAnsi"/>
          <w:color w:val="000000" w:themeColor="text1"/>
        </w:rPr>
        <w:t>pierwszego</w:t>
      </w:r>
      <w:r w:rsidRPr="00DF45F7">
        <w:rPr>
          <w:rFonts w:asciiTheme="minorHAnsi" w:hAnsiTheme="minorHAnsi"/>
          <w:color w:val="000000" w:themeColor="text1"/>
        </w:rPr>
        <w:t xml:space="preserve"> w ramach Listy Rankingowej Etapu I Uczestnika Przedsięwzięcia, który uzyskał Wynik Pozytywny</w:t>
      </w:r>
      <w:r w:rsidR="00C9123E" w:rsidRPr="00DF45F7">
        <w:rPr>
          <w:rFonts w:asciiTheme="minorHAnsi" w:hAnsiTheme="minorHAnsi"/>
          <w:color w:val="000000" w:themeColor="text1"/>
        </w:rPr>
        <w:t xml:space="preserve"> bez dopuszczenia go do Etapu II</w:t>
      </w:r>
      <w:r w:rsidRPr="00DF45F7">
        <w:rPr>
          <w:rFonts w:asciiTheme="minorHAnsi" w:hAnsiTheme="minorHAnsi"/>
          <w:color w:val="000000" w:themeColor="text1"/>
        </w:rPr>
        <w:t xml:space="preserve">: dokonać w formie pisemnej zmiany przyznanego mu Wyniku Pozytywnego na Wynik Pozytywny z Dopuszczeniem do Etapu II z takim skutkiem, że z dniem doręczenia pisma jest on dopuszczony do realizacji Etapu II, przy czym terminy realizacji tego Etapu liczone są od dnia publikacji wcześniejszej Listy Rankingowej. </w:t>
      </w:r>
      <w:r w:rsidR="009B4A07" w:rsidRPr="00DF45F7">
        <w:rPr>
          <w:rFonts w:asciiTheme="minorHAnsi" w:hAnsiTheme="minorHAnsi"/>
          <w:color w:val="000000" w:themeColor="text1"/>
        </w:rPr>
        <w:t xml:space="preserve">Warunkiem złożenia przez NCBR oświadczenia wskazanego w zdaniu poprzedzającym jest uzyskanie uprzedniej </w:t>
      </w:r>
      <w:r w:rsidR="00CF709C" w:rsidRPr="00DF45F7">
        <w:rPr>
          <w:rFonts w:asciiTheme="minorHAnsi" w:hAnsiTheme="minorHAnsi"/>
          <w:color w:val="000000" w:themeColor="text1"/>
        </w:rPr>
        <w:t xml:space="preserve">pisemnej </w:t>
      </w:r>
      <w:r w:rsidR="009B4A07" w:rsidRPr="00DF45F7">
        <w:rPr>
          <w:rFonts w:asciiTheme="minorHAnsi" w:hAnsiTheme="minorHAnsi"/>
          <w:color w:val="000000" w:themeColor="text1"/>
        </w:rPr>
        <w:t>zgody Uczestnika Przedsięwzięcia, względem którego ma nastąpić zmiana Wyniku</w:t>
      </w:r>
      <w:r w:rsidR="00545117">
        <w:rPr>
          <w:rFonts w:asciiTheme="minorHAnsi" w:hAnsiTheme="minorHAnsi"/>
          <w:color w:val="000000" w:themeColor="text1"/>
        </w:rPr>
        <w:t>, na dokonanie zmiany</w:t>
      </w:r>
      <w:r w:rsidR="009B4A07" w:rsidRPr="00DF45F7">
        <w:rPr>
          <w:rFonts w:asciiTheme="minorHAnsi" w:hAnsiTheme="minorHAnsi"/>
          <w:color w:val="000000" w:themeColor="text1"/>
        </w:rPr>
        <w:t>.</w:t>
      </w:r>
      <w:bookmarkEnd w:id="304"/>
    </w:p>
    <w:p w14:paraId="0AAF75E1" w14:textId="53BEDD4B" w:rsidR="00622ED9" w:rsidRPr="00DF45F7" w:rsidRDefault="00622ED9" w:rsidP="00B11AA8">
      <w:pPr>
        <w:pStyle w:val="Nagwek2"/>
      </w:pPr>
      <w:bookmarkStart w:id="305" w:name="_Toc52897105"/>
      <w:bookmarkStart w:id="306" w:name="_Toc53793053"/>
      <w:bookmarkStart w:id="307" w:name="_Toc54830230"/>
      <w:bookmarkStart w:id="308" w:name="_Ref58565058"/>
      <w:bookmarkStart w:id="309" w:name="_Ref69066346"/>
      <w:bookmarkStart w:id="310" w:name="_Toc72595036"/>
      <w:r w:rsidRPr="00DF45F7">
        <w:lastRenderedPageBreak/>
        <w:t>[SYSTEM DEMONSTRACYJNY]</w:t>
      </w:r>
      <w:bookmarkEnd w:id="305"/>
      <w:bookmarkEnd w:id="306"/>
      <w:bookmarkEnd w:id="307"/>
      <w:bookmarkEnd w:id="308"/>
      <w:bookmarkEnd w:id="309"/>
      <w:bookmarkEnd w:id="310"/>
    </w:p>
    <w:p w14:paraId="1933D1EB" w14:textId="09C1D8DD" w:rsidR="00622ED9" w:rsidRPr="00DF45F7" w:rsidRDefault="00622ED9" w:rsidP="00B11AA8">
      <w:pPr>
        <w:pStyle w:val="Akapitzlist"/>
        <w:numPr>
          <w:ilvl w:val="0"/>
          <w:numId w:val="72"/>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System Demonstracyjny, </w:t>
      </w:r>
      <w:r w:rsidR="00545117">
        <w:rPr>
          <w:rFonts w:asciiTheme="minorHAnsi" w:hAnsiTheme="minorHAnsi"/>
          <w:color w:val="000000" w:themeColor="text1"/>
        </w:rPr>
        <w:t xml:space="preserve">wykorzystywany </w:t>
      </w:r>
      <w:r w:rsidRPr="00DF45F7">
        <w:rPr>
          <w:rFonts w:asciiTheme="minorHAnsi" w:hAnsiTheme="minorHAnsi"/>
          <w:color w:val="000000" w:themeColor="text1"/>
        </w:rPr>
        <w:t>na potrzeby wybudowania Demonstratora,</w:t>
      </w:r>
      <w:r w:rsidR="001B77DB">
        <w:rPr>
          <w:rFonts w:asciiTheme="minorHAnsi" w:hAnsiTheme="minorHAnsi"/>
          <w:color w:val="000000" w:themeColor="text1"/>
        </w:rPr>
        <w:t xml:space="preserve"> </w:t>
      </w:r>
      <w:r w:rsidRPr="00DF45F7">
        <w:rPr>
          <w:rFonts w:asciiTheme="minorHAnsi" w:hAnsiTheme="minorHAnsi"/>
          <w:color w:val="000000" w:themeColor="text1"/>
        </w:rPr>
        <w:t>jest własnością Użytkownika. Wykonawca jest zobowiązany zapewnić NCBR możliwość przeprowadzenia względem Demonstratora wszystkich czynności określonych w Umowie, w szczególności w zakresie weryfikacji Demonstratora</w:t>
      </w:r>
      <w:r w:rsidR="009A6E01">
        <w:rPr>
          <w:rFonts w:asciiTheme="minorHAnsi" w:hAnsiTheme="minorHAnsi"/>
          <w:color w:val="000000" w:themeColor="text1"/>
        </w:rPr>
        <w:t>, zgodnie z Harmonogramem określonym w Załączniku nr 4 do Regulaminu</w:t>
      </w:r>
      <w:r w:rsidRPr="00DF45F7">
        <w:rPr>
          <w:rFonts w:asciiTheme="minorHAnsi" w:hAnsiTheme="minorHAnsi"/>
          <w:color w:val="000000" w:themeColor="text1"/>
        </w:rPr>
        <w:t>.</w:t>
      </w:r>
      <w:r w:rsidR="00545117">
        <w:rPr>
          <w:rFonts w:asciiTheme="minorHAnsi" w:hAnsiTheme="minorHAnsi"/>
          <w:color w:val="000000" w:themeColor="text1"/>
        </w:rPr>
        <w:t xml:space="preserve"> Demonstrator, po jego stworzeniu, staję się własnością Użytkownika.</w:t>
      </w:r>
    </w:p>
    <w:p w14:paraId="7408EF4C" w14:textId="334432CD" w:rsidR="00622ED9" w:rsidRPr="00DF45F7" w:rsidRDefault="00622ED9" w:rsidP="00B11AA8">
      <w:pPr>
        <w:pStyle w:val="Akapitzlist"/>
        <w:numPr>
          <w:ilvl w:val="0"/>
          <w:numId w:val="72"/>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Wykonawca jest zobowiązany umożliwić uprawnionym przedstawicielom NCBR w każdym czasie przeprowadzenie weryfikacji zgodności Systemu Demonstracyjnego z Umową</w:t>
      </w:r>
      <w:r w:rsidRPr="00DF45F7">
        <w:rPr>
          <w:color w:val="000000" w:themeColor="text1"/>
        </w:rPr>
        <w:t xml:space="preserve"> </w:t>
      </w:r>
      <w:r w:rsidRPr="00DF45F7">
        <w:rPr>
          <w:rFonts w:asciiTheme="minorHAnsi" w:hAnsiTheme="minorHAnsi"/>
          <w:color w:val="000000" w:themeColor="text1"/>
        </w:rPr>
        <w:t>i wstęp na teren budowy, a w szczególności z Załącznikiem nr 2 do Regulaminu.</w:t>
      </w:r>
    </w:p>
    <w:p w14:paraId="15D12907" w14:textId="05EBFA3A" w:rsidR="00622ED9" w:rsidRPr="00DF45F7" w:rsidRDefault="00622ED9" w:rsidP="00B11AA8">
      <w:pPr>
        <w:pStyle w:val="Akapitzlist"/>
        <w:numPr>
          <w:ilvl w:val="0"/>
          <w:numId w:val="72"/>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NCBR nie nabywa żadnych praw do Systemu Demonstracyjnego ani Demonstratora za wyjątkiem uprawnień wyraźnie określonych w Umowie.</w:t>
      </w:r>
    </w:p>
    <w:p w14:paraId="0D90BF58" w14:textId="77777777" w:rsidR="00CD2F01" w:rsidRPr="00DF45F7" w:rsidRDefault="00622ED9" w:rsidP="00B11AA8">
      <w:pPr>
        <w:pStyle w:val="Akapitzlist"/>
        <w:numPr>
          <w:ilvl w:val="0"/>
          <w:numId w:val="72"/>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Szczegółowe Wymagania dot. Systemu Demonstracyjnego zawiera Załącznik nr 2 do Regulaminu.</w:t>
      </w:r>
      <w:bookmarkStart w:id="311" w:name="_Ref69065402"/>
    </w:p>
    <w:p w14:paraId="36DE32EF" w14:textId="6128D4A1" w:rsidR="00CD2F01" w:rsidRPr="00DF45F7" w:rsidRDefault="00CD2F01" w:rsidP="00B11AA8">
      <w:pPr>
        <w:pStyle w:val="Akapitzlist"/>
        <w:numPr>
          <w:ilvl w:val="0"/>
          <w:numId w:val="72"/>
        </w:numPr>
        <w:spacing w:before="60" w:after="60"/>
        <w:ind w:left="426"/>
        <w:jc w:val="both"/>
        <w:rPr>
          <w:rFonts w:asciiTheme="minorHAnsi" w:hAnsiTheme="minorHAnsi"/>
          <w:color w:val="000000" w:themeColor="text1"/>
        </w:rPr>
      </w:pPr>
      <w:bookmarkStart w:id="312" w:name="_Ref69069426"/>
      <w:r w:rsidRPr="00DF45F7">
        <w:rPr>
          <w:rFonts w:asciiTheme="minorHAnsi" w:hAnsiTheme="minorHAnsi"/>
          <w:color w:val="000000" w:themeColor="text1"/>
        </w:rPr>
        <w:t xml:space="preserve">Wykonawca jest zobowiązany przygotować i stworzyć Demonstrator w sposób odpowiadający założeniom przedstawionym przez niego we Wniosku, a następnie uszczegółowionym w ramach Wyniku Prac Etapu I, a także jest zobowiązany wykonywać prace budowlane zgodnie ze sztuką i właściwymi przepisami, w szczególności przepisami Ustawy Prawo budowlane oraz zapewnić </w:t>
      </w:r>
      <w:r w:rsidR="0083617C" w:rsidRPr="00DF45F7">
        <w:rPr>
          <w:rFonts w:asciiTheme="minorHAnsi" w:hAnsiTheme="minorHAnsi"/>
          <w:color w:val="000000" w:themeColor="text1"/>
        </w:rPr>
        <w:t xml:space="preserve">NCBR </w:t>
      </w:r>
      <w:r w:rsidRPr="00DF45F7">
        <w:rPr>
          <w:rFonts w:asciiTheme="minorHAnsi" w:hAnsiTheme="minorHAnsi"/>
          <w:color w:val="000000" w:themeColor="text1"/>
        </w:rPr>
        <w:t xml:space="preserve">dostęp do </w:t>
      </w:r>
      <w:r w:rsidR="0083617C" w:rsidRPr="00DF45F7">
        <w:rPr>
          <w:rFonts w:asciiTheme="minorHAnsi" w:hAnsiTheme="minorHAnsi"/>
          <w:color w:val="000000" w:themeColor="text1"/>
        </w:rPr>
        <w:t xml:space="preserve">Systemu Demonstracyjnego i </w:t>
      </w:r>
      <w:r w:rsidRPr="00DF45F7">
        <w:rPr>
          <w:rFonts w:asciiTheme="minorHAnsi" w:hAnsiTheme="minorHAnsi"/>
          <w:color w:val="000000" w:themeColor="text1"/>
        </w:rPr>
        <w:t xml:space="preserve">Demonstratora w ramach </w:t>
      </w:r>
      <w:r w:rsidR="0083617C" w:rsidRPr="00DF45F7">
        <w:rPr>
          <w:rFonts w:asciiTheme="minorHAnsi" w:hAnsiTheme="minorHAnsi"/>
          <w:color w:val="000000" w:themeColor="text1"/>
        </w:rPr>
        <w:t xml:space="preserve">Etapu II i </w:t>
      </w:r>
      <w:r w:rsidRPr="00DF45F7">
        <w:rPr>
          <w:rFonts w:asciiTheme="minorHAnsi" w:hAnsiTheme="minorHAnsi"/>
          <w:color w:val="000000" w:themeColor="text1"/>
        </w:rPr>
        <w:t>Etapu III</w:t>
      </w:r>
      <w:r w:rsidR="00405AB4" w:rsidRPr="00405AB4">
        <w:rPr>
          <w:rFonts w:asciiTheme="minorHAnsi" w:hAnsiTheme="minorHAnsi"/>
          <w:color w:val="000000" w:themeColor="text1"/>
        </w:rPr>
        <w:t xml:space="preserve"> </w:t>
      </w:r>
      <w:r w:rsidR="00405AB4">
        <w:rPr>
          <w:rFonts w:asciiTheme="minorHAnsi" w:hAnsiTheme="minorHAnsi"/>
          <w:color w:val="000000" w:themeColor="text1"/>
        </w:rPr>
        <w:t xml:space="preserve">zgodnie z Załącznikiem </w:t>
      </w:r>
      <w:r w:rsidR="00C9087F">
        <w:rPr>
          <w:rFonts w:asciiTheme="minorHAnsi" w:hAnsiTheme="minorHAnsi"/>
          <w:color w:val="000000" w:themeColor="text1"/>
        </w:rPr>
        <w:t xml:space="preserve">nr 1 i </w:t>
      </w:r>
      <w:r w:rsidR="00405AB4">
        <w:rPr>
          <w:rFonts w:asciiTheme="minorHAnsi" w:hAnsiTheme="minorHAnsi"/>
          <w:color w:val="000000" w:themeColor="text1"/>
        </w:rPr>
        <w:t>nr 4 do Regulaminu</w:t>
      </w:r>
      <w:r w:rsidRPr="00DF45F7">
        <w:rPr>
          <w:rFonts w:asciiTheme="minorHAnsi" w:hAnsiTheme="minorHAnsi"/>
          <w:color w:val="000000" w:themeColor="text1"/>
        </w:rPr>
        <w:t>, a w szczególności:</w:t>
      </w:r>
      <w:bookmarkEnd w:id="311"/>
      <w:bookmarkEnd w:id="312"/>
    </w:p>
    <w:p w14:paraId="7CCD8377" w14:textId="77777777" w:rsidR="008B3F56" w:rsidRPr="00DF45F7" w:rsidRDefault="00CD2F01" w:rsidP="00B11AA8">
      <w:pPr>
        <w:pStyle w:val="Akapitzlist"/>
        <w:numPr>
          <w:ilvl w:val="1"/>
          <w:numId w:val="72"/>
        </w:numPr>
        <w:spacing w:before="60" w:after="60"/>
        <w:ind w:left="851"/>
        <w:jc w:val="both"/>
        <w:rPr>
          <w:rFonts w:asciiTheme="minorHAnsi" w:hAnsiTheme="minorHAnsi"/>
          <w:color w:val="000000" w:themeColor="text1"/>
        </w:rPr>
      </w:pPr>
      <w:bookmarkStart w:id="313" w:name="_Ref69069429"/>
      <w:r w:rsidRPr="00DF45F7">
        <w:rPr>
          <w:rFonts w:asciiTheme="minorHAnsi" w:hAnsiTheme="minorHAnsi"/>
          <w:color w:val="000000" w:themeColor="text1"/>
        </w:rPr>
        <w:t>uzyskać zobowiązanie Użytkownika</w:t>
      </w:r>
      <w:r w:rsidR="008B3F56" w:rsidRPr="00DF45F7">
        <w:rPr>
          <w:rFonts w:asciiTheme="minorHAnsi" w:hAnsiTheme="minorHAnsi"/>
          <w:color w:val="000000" w:themeColor="text1"/>
        </w:rPr>
        <w:t>:</w:t>
      </w:r>
      <w:bookmarkEnd w:id="313"/>
    </w:p>
    <w:p w14:paraId="5EEB874D" w14:textId="07FB8017" w:rsidR="008B3F56" w:rsidRPr="00DF45F7" w:rsidRDefault="00CD2F01" w:rsidP="00B11AA8">
      <w:pPr>
        <w:pStyle w:val="Akapitzlist"/>
        <w:numPr>
          <w:ilvl w:val="2"/>
          <w:numId w:val="72"/>
        </w:numPr>
        <w:spacing w:before="60" w:after="60"/>
        <w:ind w:left="993" w:hanging="317"/>
        <w:jc w:val="both"/>
        <w:rPr>
          <w:rFonts w:asciiTheme="minorHAnsi" w:hAnsiTheme="minorHAnsi"/>
          <w:color w:val="000000" w:themeColor="text1"/>
        </w:rPr>
      </w:pPr>
      <w:r w:rsidRPr="00DF45F7">
        <w:rPr>
          <w:rFonts w:asciiTheme="minorHAnsi" w:hAnsiTheme="minorHAnsi"/>
          <w:color w:val="000000" w:themeColor="text1"/>
        </w:rPr>
        <w:t xml:space="preserve">pozwalające na </w:t>
      </w:r>
      <w:r w:rsidR="008B3F56" w:rsidRPr="00DF45F7">
        <w:rPr>
          <w:rFonts w:asciiTheme="minorHAnsi" w:hAnsiTheme="minorHAnsi"/>
          <w:color w:val="000000" w:themeColor="text1"/>
        </w:rPr>
        <w:t xml:space="preserve">i </w:t>
      </w:r>
      <w:r w:rsidR="00545117">
        <w:rPr>
          <w:rFonts w:asciiTheme="minorHAnsi" w:hAnsiTheme="minorHAnsi"/>
          <w:color w:val="000000" w:themeColor="text1"/>
        </w:rPr>
        <w:t xml:space="preserve">do </w:t>
      </w:r>
      <w:r w:rsidR="008B3F56" w:rsidRPr="00DF45F7">
        <w:rPr>
          <w:rFonts w:asciiTheme="minorHAnsi" w:hAnsiTheme="minorHAnsi"/>
          <w:color w:val="000000" w:themeColor="text1"/>
        </w:rPr>
        <w:t>wsparci</w:t>
      </w:r>
      <w:r w:rsidR="00545117">
        <w:rPr>
          <w:rFonts w:asciiTheme="minorHAnsi" w:hAnsiTheme="minorHAnsi"/>
          <w:color w:val="000000" w:themeColor="text1"/>
        </w:rPr>
        <w:t>a</w:t>
      </w:r>
      <w:r w:rsidR="008B3F56" w:rsidRPr="00DF45F7">
        <w:rPr>
          <w:rFonts w:asciiTheme="minorHAnsi" w:hAnsiTheme="minorHAnsi"/>
          <w:color w:val="000000" w:themeColor="text1"/>
        </w:rPr>
        <w:t xml:space="preserve"> w </w:t>
      </w:r>
      <w:r w:rsidRPr="00DF45F7">
        <w:rPr>
          <w:rFonts w:asciiTheme="minorHAnsi" w:hAnsiTheme="minorHAnsi"/>
          <w:color w:val="000000" w:themeColor="text1"/>
        </w:rPr>
        <w:t>realizacj</w:t>
      </w:r>
      <w:r w:rsidR="008B3F56" w:rsidRPr="00DF45F7">
        <w:rPr>
          <w:rFonts w:asciiTheme="minorHAnsi" w:hAnsiTheme="minorHAnsi"/>
          <w:color w:val="000000" w:themeColor="text1"/>
        </w:rPr>
        <w:t>i</w:t>
      </w:r>
      <w:r w:rsidRPr="00DF45F7">
        <w:rPr>
          <w:rFonts w:asciiTheme="minorHAnsi" w:hAnsiTheme="minorHAnsi"/>
          <w:color w:val="000000" w:themeColor="text1"/>
        </w:rPr>
        <w:t xml:space="preserve"> wszystkich związanych z </w:t>
      </w:r>
      <w:r w:rsidR="0083617C" w:rsidRPr="00DF45F7">
        <w:rPr>
          <w:rFonts w:asciiTheme="minorHAnsi" w:hAnsiTheme="minorHAnsi"/>
          <w:color w:val="000000" w:themeColor="text1"/>
        </w:rPr>
        <w:t>Etapem II</w:t>
      </w:r>
      <w:r w:rsidRPr="00DF45F7">
        <w:rPr>
          <w:rFonts w:asciiTheme="minorHAnsi" w:hAnsiTheme="minorHAnsi"/>
          <w:color w:val="000000" w:themeColor="text1"/>
        </w:rPr>
        <w:t xml:space="preserve"> i Etapem III zobowiązań Wykonawcy względem NCBR, w tym pełny dostęp do Systemu Demonstracyjnego i Demonstratora w zakresie umożliwiającym jego weryfikację w trakcie Oceny Końcowej </w:t>
      </w:r>
      <w:r w:rsidR="00092C64">
        <w:rPr>
          <w:rFonts w:asciiTheme="minorHAnsi" w:hAnsiTheme="minorHAnsi"/>
          <w:color w:val="000000" w:themeColor="text1"/>
        </w:rPr>
        <w:t xml:space="preserve">Prac B+R </w:t>
      </w:r>
      <w:r w:rsidRPr="00DF45F7">
        <w:rPr>
          <w:rFonts w:asciiTheme="minorHAnsi" w:hAnsiTheme="minorHAnsi"/>
          <w:color w:val="000000" w:themeColor="text1"/>
        </w:rPr>
        <w:t>i Etapu III,</w:t>
      </w:r>
      <w:r w:rsidR="008B3F56" w:rsidRPr="00DF45F7">
        <w:rPr>
          <w:rFonts w:asciiTheme="minorHAnsi" w:hAnsiTheme="minorHAnsi"/>
          <w:color w:val="000000" w:themeColor="text1"/>
        </w:rPr>
        <w:t xml:space="preserve"> w tym przygotowania Raportów Etapu III oraz realizacji innych zobowiązań określonych w </w:t>
      </w:r>
      <w:r w:rsidR="00545117">
        <w:rPr>
          <w:rFonts w:asciiTheme="minorHAnsi" w:hAnsiTheme="minorHAnsi"/>
          <w:color w:val="000000" w:themeColor="text1"/>
        </w:rPr>
        <w:t>rozdziale</w:t>
      </w:r>
      <w:r w:rsidR="008B3F56" w:rsidRPr="00DF45F7">
        <w:rPr>
          <w:rFonts w:asciiTheme="minorHAnsi" w:hAnsiTheme="minorHAnsi"/>
          <w:color w:val="000000" w:themeColor="text1"/>
        </w:rPr>
        <w:t xml:space="preserve"> 4 Załącznika nr 4 do Regulaminu,</w:t>
      </w:r>
    </w:p>
    <w:p w14:paraId="7003CADE" w14:textId="2C8B108B" w:rsidR="008B3F56" w:rsidRPr="00DF45F7" w:rsidRDefault="0083617C" w:rsidP="00B11AA8">
      <w:pPr>
        <w:pStyle w:val="Akapitzlist"/>
        <w:numPr>
          <w:ilvl w:val="2"/>
          <w:numId w:val="72"/>
        </w:numPr>
        <w:spacing w:before="60" w:after="60"/>
        <w:ind w:left="993" w:hanging="317"/>
        <w:jc w:val="both"/>
        <w:rPr>
          <w:rFonts w:asciiTheme="minorHAnsi" w:hAnsiTheme="minorHAnsi"/>
          <w:color w:val="000000" w:themeColor="text1"/>
        </w:rPr>
      </w:pPr>
      <w:r w:rsidRPr="00DF45F7">
        <w:rPr>
          <w:rFonts w:asciiTheme="minorHAnsi" w:hAnsiTheme="minorHAnsi"/>
          <w:color w:val="000000" w:themeColor="text1"/>
        </w:rPr>
        <w:t>do</w:t>
      </w:r>
      <w:r w:rsidR="008B3F56" w:rsidRPr="00DF45F7">
        <w:rPr>
          <w:rFonts w:asciiTheme="minorHAnsi" w:hAnsiTheme="minorHAnsi"/>
          <w:color w:val="000000" w:themeColor="text1"/>
        </w:rPr>
        <w:t xml:space="preserve"> </w:t>
      </w:r>
      <w:r w:rsidRPr="00DF45F7">
        <w:rPr>
          <w:rFonts w:asciiTheme="minorHAnsi" w:hAnsiTheme="minorHAnsi"/>
          <w:color w:val="000000" w:themeColor="text1"/>
        </w:rPr>
        <w:t xml:space="preserve">utrzymania parametrów funkcjonowania Demonstratora zgodnie Wynikami Prac Etapu II, </w:t>
      </w:r>
      <w:r w:rsidR="00F16876">
        <w:rPr>
          <w:rFonts w:asciiTheme="minorHAnsi" w:hAnsiTheme="minorHAnsi"/>
          <w:color w:val="000000" w:themeColor="text1"/>
        </w:rPr>
        <w:t>Zgodnie z Załącznikiem nr 4 do Regulaminu</w:t>
      </w:r>
      <w:r w:rsidRPr="00DF45F7">
        <w:rPr>
          <w:rFonts w:asciiTheme="minorHAnsi" w:hAnsiTheme="minorHAnsi"/>
          <w:color w:val="000000" w:themeColor="text1"/>
        </w:rPr>
        <w:t xml:space="preserve">, w tym zobowiązanie do utrzymania Wymagania Obligatoryjnego „Udział Odnawialnych Źródeł Energii w </w:t>
      </w:r>
      <w:r w:rsidR="004E4B7D">
        <w:rPr>
          <w:rFonts w:asciiTheme="minorHAnsi" w:hAnsiTheme="minorHAnsi"/>
          <w:color w:val="000000" w:themeColor="text1"/>
        </w:rPr>
        <w:t>Demonstratorze Technologii</w:t>
      </w:r>
      <w:r w:rsidRPr="00DF45F7">
        <w:rPr>
          <w:rFonts w:asciiTheme="minorHAnsi" w:hAnsiTheme="minorHAnsi"/>
          <w:color w:val="000000" w:themeColor="text1"/>
        </w:rPr>
        <w:t>”, o</w:t>
      </w:r>
      <w:r w:rsidR="008B3F56" w:rsidRPr="00DF45F7">
        <w:rPr>
          <w:rFonts w:asciiTheme="minorHAnsi" w:hAnsiTheme="minorHAnsi"/>
          <w:color w:val="000000" w:themeColor="text1"/>
        </w:rPr>
        <w:t> </w:t>
      </w:r>
      <w:r w:rsidRPr="00DF45F7">
        <w:rPr>
          <w:rFonts w:asciiTheme="minorHAnsi" w:hAnsiTheme="minorHAnsi"/>
          <w:color w:val="000000" w:themeColor="text1"/>
        </w:rPr>
        <w:t xml:space="preserve">którym mowa w pkt </w:t>
      </w:r>
      <w:r w:rsidR="004E4B7D">
        <w:rPr>
          <w:rFonts w:asciiTheme="minorHAnsi" w:hAnsiTheme="minorHAnsi"/>
          <w:color w:val="000000" w:themeColor="text1"/>
        </w:rPr>
        <w:t>7</w:t>
      </w:r>
      <w:r w:rsidRPr="00DF45F7">
        <w:rPr>
          <w:rFonts w:asciiTheme="minorHAnsi" w:hAnsiTheme="minorHAnsi"/>
          <w:color w:val="000000" w:themeColor="text1"/>
        </w:rPr>
        <w:t xml:space="preserve"> tabeli nr 1 Załącznika nr 1 do Regulaminu, </w:t>
      </w:r>
    </w:p>
    <w:p w14:paraId="4E7B273E" w14:textId="77777777" w:rsidR="008B3F56" w:rsidRPr="00DF45F7" w:rsidRDefault="008B3F56" w:rsidP="00B11AA8">
      <w:pPr>
        <w:pStyle w:val="Akapitzlist"/>
        <w:numPr>
          <w:ilvl w:val="2"/>
          <w:numId w:val="72"/>
        </w:numPr>
        <w:spacing w:before="60" w:after="60"/>
        <w:ind w:left="993" w:hanging="317"/>
        <w:jc w:val="both"/>
        <w:rPr>
          <w:rFonts w:asciiTheme="minorHAnsi" w:hAnsiTheme="minorHAnsi"/>
          <w:color w:val="000000" w:themeColor="text1"/>
        </w:rPr>
      </w:pPr>
      <w:r w:rsidRPr="00DF45F7">
        <w:rPr>
          <w:rFonts w:asciiTheme="minorHAnsi" w:hAnsiTheme="minorHAnsi"/>
          <w:color w:val="000000" w:themeColor="text1"/>
        </w:rPr>
        <w:t>nie wprowadzania do końca Etapu III zmian w Demonstratorze, które mogą skutkować pogorszeniem współczynnika udziału Odnawialnych Źródeł Energii, chyba że będą objęte uprzednią zgodą Zamawiającego,</w:t>
      </w:r>
    </w:p>
    <w:p w14:paraId="7D8CC0A9" w14:textId="760F618D" w:rsidR="008B3F56" w:rsidRPr="00DF45F7" w:rsidRDefault="008B3F56" w:rsidP="00B11AA8">
      <w:pPr>
        <w:pStyle w:val="Akapitzlist"/>
        <w:numPr>
          <w:ilvl w:val="2"/>
          <w:numId w:val="72"/>
        </w:numPr>
        <w:spacing w:before="60" w:after="60"/>
        <w:ind w:left="993" w:hanging="317"/>
        <w:jc w:val="both"/>
        <w:rPr>
          <w:rFonts w:asciiTheme="minorHAnsi" w:hAnsiTheme="minorHAnsi"/>
          <w:color w:val="000000" w:themeColor="text1"/>
        </w:rPr>
      </w:pPr>
      <w:r w:rsidRPr="00DF45F7">
        <w:rPr>
          <w:rFonts w:asciiTheme="minorHAnsi" w:hAnsiTheme="minorHAnsi"/>
          <w:color w:val="000000" w:themeColor="text1"/>
        </w:rPr>
        <w:t>korzystania z Demonstratora w granicach prawidłowej gospodarki,</w:t>
      </w:r>
    </w:p>
    <w:p w14:paraId="471E483F" w14:textId="21D25151" w:rsidR="008B3F56" w:rsidRPr="00DF45F7" w:rsidRDefault="008B3F56" w:rsidP="00B11AA8">
      <w:pPr>
        <w:pStyle w:val="Akapitzlist"/>
        <w:numPr>
          <w:ilvl w:val="2"/>
          <w:numId w:val="72"/>
        </w:numPr>
        <w:spacing w:before="60" w:after="60"/>
        <w:ind w:left="993" w:hanging="317"/>
        <w:jc w:val="both"/>
        <w:rPr>
          <w:rFonts w:asciiTheme="minorHAnsi" w:hAnsiTheme="minorHAnsi"/>
          <w:color w:val="000000" w:themeColor="text1"/>
        </w:rPr>
      </w:pPr>
      <w:r w:rsidRPr="00DF45F7">
        <w:rPr>
          <w:rFonts w:asciiTheme="minorHAnsi" w:hAnsiTheme="minorHAnsi"/>
          <w:color w:val="000000" w:themeColor="text1"/>
        </w:rPr>
        <w:t>prowadzenia działań nakierowanych na obserwację i optymalizację pracy Demonstratora, w graniach jego bieżącego użytkowania,</w:t>
      </w:r>
    </w:p>
    <w:p w14:paraId="69268136" w14:textId="1D81CA13" w:rsidR="008B3F56" w:rsidRPr="00DF45F7" w:rsidRDefault="008B3F56" w:rsidP="00B11AA8">
      <w:pPr>
        <w:pStyle w:val="Akapitzlist"/>
        <w:numPr>
          <w:ilvl w:val="2"/>
          <w:numId w:val="72"/>
        </w:numPr>
        <w:spacing w:before="60" w:after="60"/>
        <w:ind w:left="993" w:hanging="317"/>
        <w:jc w:val="both"/>
        <w:rPr>
          <w:rFonts w:asciiTheme="minorHAnsi" w:hAnsiTheme="minorHAnsi"/>
          <w:color w:val="000000" w:themeColor="text1"/>
        </w:rPr>
      </w:pPr>
      <w:r w:rsidRPr="00DF45F7">
        <w:rPr>
          <w:rFonts w:asciiTheme="minorHAnsi" w:hAnsiTheme="minorHAnsi"/>
          <w:color w:val="000000" w:themeColor="text1"/>
        </w:rPr>
        <w:t xml:space="preserve">do zapłaty kary umownej </w:t>
      </w:r>
      <w:r w:rsidR="00545117" w:rsidRPr="00DF45F7">
        <w:rPr>
          <w:rFonts w:asciiTheme="minorHAnsi" w:hAnsiTheme="minorHAnsi"/>
          <w:color w:val="000000" w:themeColor="text1"/>
        </w:rPr>
        <w:t xml:space="preserve">wobec Wykonawcy </w:t>
      </w:r>
      <w:r w:rsidRPr="00DF45F7">
        <w:rPr>
          <w:rFonts w:asciiTheme="minorHAnsi" w:hAnsiTheme="minorHAnsi"/>
          <w:color w:val="000000" w:themeColor="text1"/>
        </w:rPr>
        <w:t>za naruszenie zobowiązań umowy z Wykonawcą, co najmniej w zakresie naruszenia zobowiązań wskazanych w lit. b) oraz lit. c) w kwocie nie mniejszej niż 250 000 (dwieście pięćdziesiąt tysięcy) złotych za każde naruszenie,</w:t>
      </w:r>
    </w:p>
    <w:p w14:paraId="225290BA" w14:textId="77777777" w:rsidR="00CD2F01" w:rsidRPr="00DF45F7" w:rsidRDefault="00CD2F01" w:rsidP="00B11AA8">
      <w:pPr>
        <w:pStyle w:val="Akapitzlist"/>
        <w:numPr>
          <w:ilvl w:val="1"/>
          <w:numId w:val="72"/>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umożliwiać gromadzenie i zapisywanie danych, zgodnie ze specyfikacją określoną w Załączniku nr 1 oraz Załączniku nr 4 do Regulaminu, w ramach Etapu III,</w:t>
      </w:r>
    </w:p>
    <w:p w14:paraId="5486E571" w14:textId="77777777" w:rsidR="00CD2F01" w:rsidRPr="00DF45F7" w:rsidRDefault="00CD2F01" w:rsidP="00B11AA8">
      <w:pPr>
        <w:pStyle w:val="Akapitzlist"/>
        <w:numPr>
          <w:ilvl w:val="1"/>
          <w:numId w:val="72"/>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zorganizować i przeprowadzić we współpracy z Użytkownikiem proces inwestycyjny w zakresie wybudowania</w:t>
      </w:r>
      <w:r w:rsidRPr="00DF45F7" w:rsidDel="00897F46">
        <w:rPr>
          <w:rFonts w:asciiTheme="minorHAnsi" w:hAnsiTheme="minorHAnsi"/>
          <w:color w:val="000000" w:themeColor="text1"/>
        </w:rPr>
        <w:t xml:space="preserve"> </w:t>
      </w:r>
      <w:r w:rsidRPr="00DF45F7">
        <w:rPr>
          <w:rFonts w:asciiTheme="minorHAnsi" w:hAnsiTheme="minorHAnsi"/>
          <w:color w:val="000000" w:themeColor="text1"/>
        </w:rPr>
        <w:t>Demonstratora,</w:t>
      </w:r>
    </w:p>
    <w:p w14:paraId="561D10E4" w14:textId="77777777" w:rsidR="00CD2F01" w:rsidRPr="00DF45F7" w:rsidRDefault="00CD2F01" w:rsidP="00B11AA8">
      <w:pPr>
        <w:pStyle w:val="Akapitzlist"/>
        <w:numPr>
          <w:ilvl w:val="1"/>
          <w:numId w:val="72"/>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zorganizować i przeprowadzić we współpracy z Użytkownikiem ocenę pracy Demonstratora w Etapie III pozwalającą na przygotowanie Raportów Etapu III</w:t>
      </w:r>
      <w:r w:rsidRPr="00DF45F7">
        <w:rPr>
          <w:color w:val="000000" w:themeColor="text1"/>
        </w:rPr>
        <w:t>.</w:t>
      </w:r>
    </w:p>
    <w:p w14:paraId="341DE9CC" w14:textId="6A100AEF" w:rsidR="00CD2F01" w:rsidRPr="00DF45F7" w:rsidRDefault="00CD2F01"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lastRenderedPageBreak/>
        <w:t>Jeśli Wykonawca jest Użytkownikiem albo Użytkownik wchodzi w skład konsorcjum podmiotów tworzących łącznie Wykonawcę, zobowiązania wskazane w niniejszym paragrafie wiążą takiego Wykonawcę-Użytkownika bezpośrednio wobec NCBR</w:t>
      </w:r>
      <w:r w:rsidR="001D5F12">
        <w:rPr>
          <w:rFonts w:asciiTheme="minorHAnsi" w:hAnsiTheme="minorHAnsi"/>
          <w:color w:val="000000" w:themeColor="text1"/>
        </w:rPr>
        <w:t xml:space="preserve">, z pominięciem postanowienia tego </w:t>
      </w:r>
      <w:r w:rsidR="00612F78">
        <w:rPr>
          <w:rFonts w:asciiTheme="minorHAnsi" w:hAnsiTheme="minorHAnsi"/>
          <w:color w:val="000000" w:themeColor="text1"/>
        </w:rPr>
        <w:t xml:space="preserve">pkt 1 lit. f) </w:t>
      </w:r>
      <w:r w:rsidR="001D5F12">
        <w:rPr>
          <w:rFonts w:asciiTheme="minorHAnsi" w:hAnsiTheme="minorHAnsi"/>
          <w:color w:val="000000" w:themeColor="text1"/>
        </w:rPr>
        <w:t>dotyczącego kary umownej</w:t>
      </w:r>
      <w:r w:rsidRPr="00DF45F7">
        <w:rPr>
          <w:rFonts w:asciiTheme="minorHAnsi" w:hAnsiTheme="minorHAnsi"/>
          <w:color w:val="000000" w:themeColor="text1"/>
        </w:rPr>
        <w:t>.</w:t>
      </w:r>
    </w:p>
    <w:p w14:paraId="7A9F1152" w14:textId="77777777" w:rsidR="00CD2F01" w:rsidRPr="00DF45F7" w:rsidRDefault="00CD2F01" w:rsidP="00B11AA8">
      <w:pPr>
        <w:pStyle w:val="Akapitzlist"/>
        <w:numPr>
          <w:ilvl w:val="0"/>
          <w:numId w:val="72"/>
        </w:numPr>
        <w:spacing w:before="60" w:after="60"/>
        <w:ind w:left="426"/>
        <w:jc w:val="both"/>
        <w:rPr>
          <w:rFonts w:asciiTheme="minorHAnsi" w:hAnsiTheme="minorHAnsi"/>
          <w:color w:val="000000" w:themeColor="text1"/>
        </w:rPr>
      </w:pPr>
      <w:bookmarkStart w:id="314" w:name="_Ref69065727"/>
      <w:r w:rsidRPr="00DF45F7">
        <w:rPr>
          <w:rFonts w:asciiTheme="minorHAnsi" w:hAnsiTheme="minorHAnsi"/>
          <w:color w:val="000000" w:themeColor="text1"/>
        </w:rPr>
        <w:t>Jeśli Wykonawca nie jest Użytkownikiem ani Użytkownik nie wchodzi w skład konsorcjum podmiotów tworzących Wykonawcę:</w:t>
      </w:r>
      <w:bookmarkEnd w:id="314"/>
    </w:p>
    <w:p w14:paraId="43686B4D" w14:textId="77777777" w:rsidR="00CD2F01" w:rsidRPr="00DF45F7" w:rsidRDefault="00CD2F01" w:rsidP="00B11AA8">
      <w:pPr>
        <w:pStyle w:val="Akapitzlist"/>
        <w:numPr>
          <w:ilvl w:val="1"/>
          <w:numId w:val="72"/>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Wykonawca jest uprawniony ujawnić treść niniejszej Umowy potencjalnemu Użytkownikowi, co nie będzie uznane za naruszenie zobowiązań dotyczących Informacji Poufnych,</w:t>
      </w:r>
    </w:p>
    <w:p w14:paraId="17E95433" w14:textId="0E72BFD5" w:rsidR="00CD2F01" w:rsidRDefault="00CD2F01" w:rsidP="00B11AA8">
      <w:pPr>
        <w:pStyle w:val="Akapitzlist"/>
        <w:numPr>
          <w:ilvl w:val="1"/>
          <w:numId w:val="72"/>
        </w:numPr>
        <w:spacing w:before="60" w:after="60"/>
        <w:ind w:left="851"/>
        <w:jc w:val="both"/>
        <w:rPr>
          <w:rFonts w:asciiTheme="minorHAnsi" w:hAnsiTheme="minorHAnsi"/>
          <w:color w:val="000000" w:themeColor="text1"/>
        </w:rPr>
      </w:pPr>
      <w:bookmarkStart w:id="315" w:name="_Ref69065729"/>
      <w:r w:rsidRPr="00DF45F7">
        <w:rPr>
          <w:rFonts w:asciiTheme="minorHAnsi" w:hAnsiTheme="minorHAnsi"/>
          <w:color w:val="000000" w:themeColor="text1"/>
        </w:rPr>
        <w:t xml:space="preserve">Wykonawca jest zobowiązany w </w:t>
      </w:r>
      <w:r w:rsidR="00DB0F39">
        <w:rPr>
          <w:rFonts w:asciiTheme="minorHAnsi" w:hAnsiTheme="minorHAnsi"/>
          <w:color w:val="000000" w:themeColor="text1"/>
        </w:rPr>
        <w:t>terminie określonym w Załączniku nr 4 do Regulaminu</w:t>
      </w:r>
      <w:r w:rsidRPr="00DF45F7">
        <w:rPr>
          <w:rFonts w:asciiTheme="minorHAnsi" w:hAnsiTheme="minorHAnsi"/>
          <w:color w:val="000000" w:themeColor="text1"/>
        </w:rPr>
        <w:t xml:space="preserve"> doręczyć NCBR kopię lub wyciąg z umowy zawartej pomiędzy Wykonawcą a Użytkownikiem potwierdzającej możliwość realizacji przez Wykonawcę zobowiązań w zakresie określonym w </w:t>
      </w:r>
      <w:r w:rsidR="00CF709C" w:rsidRPr="00DF45F7">
        <w:rPr>
          <w:rFonts w:asciiTheme="minorHAnsi" w:hAnsiTheme="minorHAnsi"/>
          <w:color w:val="000000" w:themeColor="text1"/>
        </w:rPr>
        <w:fldChar w:fldCharType="begin"/>
      </w:r>
      <w:r w:rsidR="00CF709C" w:rsidRPr="00DF45F7">
        <w:rPr>
          <w:rFonts w:asciiTheme="minorHAnsi" w:hAnsiTheme="minorHAnsi"/>
          <w:color w:val="000000" w:themeColor="text1"/>
        </w:rPr>
        <w:instrText xml:space="preserve"> REF _Ref69069426 \n \h </w:instrText>
      </w:r>
      <w:r w:rsidR="00DF45F7">
        <w:rPr>
          <w:rFonts w:asciiTheme="minorHAnsi" w:hAnsiTheme="minorHAnsi"/>
          <w:color w:val="000000" w:themeColor="text1"/>
        </w:rPr>
        <w:instrText xml:space="preserve"> \* MERGEFORMAT </w:instrText>
      </w:r>
      <w:r w:rsidR="00CF709C" w:rsidRPr="00DF45F7">
        <w:rPr>
          <w:rFonts w:asciiTheme="minorHAnsi" w:hAnsiTheme="minorHAnsi"/>
          <w:color w:val="000000" w:themeColor="text1"/>
        </w:rPr>
      </w:r>
      <w:r w:rsidR="00CF709C"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CF709C" w:rsidRPr="00DF45F7">
        <w:rPr>
          <w:rFonts w:asciiTheme="minorHAnsi" w:hAnsiTheme="minorHAnsi"/>
          <w:color w:val="000000" w:themeColor="text1"/>
        </w:rPr>
        <w:fldChar w:fldCharType="end"/>
      </w:r>
      <w:r w:rsidR="00CF709C" w:rsidRPr="00DF45F7">
        <w:rPr>
          <w:rFonts w:asciiTheme="minorHAnsi" w:hAnsiTheme="minorHAnsi"/>
          <w:color w:val="000000" w:themeColor="text1"/>
        </w:rPr>
        <w:t xml:space="preserve"> pkt </w:t>
      </w:r>
      <w:r w:rsidR="00CF709C" w:rsidRPr="00DF45F7">
        <w:rPr>
          <w:rFonts w:asciiTheme="minorHAnsi" w:hAnsiTheme="minorHAnsi"/>
          <w:color w:val="000000" w:themeColor="text1"/>
        </w:rPr>
        <w:fldChar w:fldCharType="begin"/>
      </w:r>
      <w:r w:rsidR="00CF709C" w:rsidRPr="00DF45F7">
        <w:rPr>
          <w:rFonts w:asciiTheme="minorHAnsi" w:hAnsiTheme="minorHAnsi"/>
          <w:color w:val="000000" w:themeColor="text1"/>
        </w:rPr>
        <w:instrText xml:space="preserve"> REF _Ref69069429 \n \h </w:instrText>
      </w:r>
      <w:r w:rsidR="00DF45F7">
        <w:rPr>
          <w:rFonts w:asciiTheme="minorHAnsi" w:hAnsiTheme="minorHAnsi"/>
          <w:color w:val="000000" w:themeColor="text1"/>
        </w:rPr>
        <w:instrText xml:space="preserve"> \* MERGEFORMAT </w:instrText>
      </w:r>
      <w:r w:rsidR="00CF709C" w:rsidRPr="00DF45F7">
        <w:rPr>
          <w:rFonts w:asciiTheme="minorHAnsi" w:hAnsiTheme="minorHAnsi"/>
          <w:color w:val="000000" w:themeColor="text1"/>
        </w:rPr>
      </w:r>
      <w:r w:rsidR="00CF709C"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00CF709C"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bookmarkEnd w:id="315"/>
    </w:p>
    <w:p w14:paraId="5B8357F1" w14:textId="05A32E02" w:rsidR="00B773FC" w:rsidRPr="00DF45F7" w:rsidRDefault="00B773FC" w:rsidP="00B11AA8">
      <w:pPr>
        <w:pStyle w:val="Akapitzlist"/>
        <w:spacing w:before="60" w:after="60"/>
        <w:ind w:left="426"/>
        <w:jc w:val="both"/>
        <w:rPr>
          <w:rFonts w:asciiTheme="minorHAnsi" w:hAnsiTheme="minorHAnsi"/>
          <w:color w:val="000000" w:themeColor="text1"/>
        </w:rPr>
      </w:pPr>
      <w:r>
        <w:rPr>
          <w:rFonts w:asciiTheme="minorHAnsi" w:hAnsiTheme="minorHAnsi"/>
          <w:color w:val="000000" w:themeColor="text1"/>
        </w:rPr>
        <w:t>W przypadku innym niż wskazany w akapicie pierwszym tego paragrafu, w terminie wskazanym w pkt 2 Wykonawca jest zobowiązany przedstawić NCBR tytuł prawny do Systemu Demonstracyjnego.</w:t>
      </w:r>
    </w:p>
    <w:p w14:paraId="5146F729" w14:textId="54B2544F" w:rsidR="0083617C" w:rsidRPr="00DF45F7" w:rsidRDefault="0083617C" w:rsidP="00B11AA8">
      <w:pPr>
        <w:pStyle w:val="Akapitzlist"/>
        <w:numPr>
          <w:ilvl w:val="0"/>
          <w:numId w:val="72"/>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W celu usunięcia wątpliwości Strony wskazują, że Wykonawca odpowiada względem NCBR za efekt w postaci umożliwienia NCBR przeprowadzenia weryfikacji Demonstratora na zasadach określonych Umową, w ramach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Pr="00DF45F7">
        <w:rPr>
          <w:rFonts w:asciiTheme="minorHAnsi" w:hAnsiTheme="minorHAnsi"/>
          <w:color w:val="000000" w:themeColor="text1"/>
        </w:rPr>
        <w:t>. W przypadku nieuzyskania wskazanego w zdaniu poprzedzającym efektu, niezależnie od tego z jakich przyczyn do tego nie doszło (w tym Wykonawcę obciąża ryzyko okoliczności za które nie ponosi odpowiedzialności) Strony przyjmują, że na potrzeby Umowy brak tego efektu ma taki sam skutek jakby Demonstrator nie powstał w ogóle.</w:t>
      </w:r>
    </w:p>
    <w:p w14:paraId="4DF685BA" w14:textId="77777777" w:rsidR="002173FB" w:rsidRPr="00DF45F7" w:rsidRDefault="002173FB" w:rsidP="00B11AA8">
      <w:pPr>
        <w:pStyle w:val="Nagwek2"/>
      </w:pPr>
      <w:bookmarkStart w:id="316" w:name="_Toc52897104"/>
      <w:bookmarkStart w:id="317" w:name="_Toc53793052"/>
      <w:bookmarkStart w:id="318" w:name="_Toc54830229"/>
      <w:bookmarkStart w:id="319" w:name="_Ref59056506"/>
      <w:bookmarkStart w:id="320" w:name="_Toc54835739"/>
      <w:bookmarkStart w:id="321" w:name="_Ref69065722"/>
      <w:bookmarkStart w:id="322" w:name="_Toc72595037"/>
      <w:bookmarkStart w:id="323" w:name="_Ref479981101"/>
      <w:bookmarkStart w:id="324" w:name="_Toc504994956"/>
      <w:r w:rsidRPr="00DF45F7">
        <w:t>[DEMONSTRATOR]</w:t>
      </w:r>
      <w:bookmarkEnd w:id="316"/>
      <w:bookmarkEnd w:id="317"/>
      <w:bookmarkEnd w:id="318"/>
      <w:bookmarkEnd w:id="319"/>
      <w:bookmarkEnd w:id="320"/>
      <w:bookmarkEnd w:id="321"/>
      <w:bookmarkEnd w:id="322"/>
    </w:p>
    <w:p w14:paraId="0575095D" w14:textId="77777777" w:rsidR="002173FB" w:rsidRPr="00DF45F7" w:rsidRDefault="002173FB" w:rsidP="00B11AA8">
      <w:pPr>
        <w:pStyle w:val="Akapitzlist"/>
        <w:numPr>
          <w:ilvl w:val="0"/>
          <w:numId w:val="69"/>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W ramach Wyniku Prac Etapu II, i w ramach Wynagrodzenia Podstawowego za wykonanie Etapu II Umowy, Wykonawca jest zobowiązany przedstawić praktyczne zastosowanie Rozwiązania w postaci wykonanego przez siebie Demonstratora.</w:t>
      </w:r>
    </w:p>
    <w:p w14:paraId="75F4F1A0" w14:textId="77777777" w:rsidR="002173FB" w:rsidRPr="00DF45F7" w:rsidRDefault="002173FB" w:rsidP="00B11AA8">
      <w:pPr>
        <w:pStyle w:val="Akapitzlist"/>
        <w:numPr>
          <w:ilvl w:val="0"/>
          <w:numId w:val="69"/>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Szczegółowe Wymagania dotyczące Demonstratora określa Załącznik nr 1 oraz Załącznik nr 4 do Regulaminu. W szczególności Wykonawca jest zobowiązany:</w:t>
      </w:r>
    </w:p>
    <w:p w14:paraId="50E673D8" w14:textId="35576FD7" w:rsidR="002173FB" w:rsidRPr="00DF45F7" w:rsidRDefault="00AC42BD" w:rsidP="00B11AA8">
      <w:pPr>
        <w:pStyle w:val="Akapitzlist"/>
        <w:numPr>
          <w:ilvl w:val="1"/>
          <w:numId w:val="69"/>
        </w:numPr>
        <w:spacing w:before="60" w:after="60"/>
        <w:ind w:left="851"/>
        <w:jc w:val="both"/>
        <w:rPr>
          <w:rFonts w:asciiTheme="minorHAnsi" w:hAnsiTheme="minorHAnsi"/>
          <w:color w:val="000000" w:themeColor="text1"/>
        </w:rPr>
      </w:pPr>
      <w:r>
        <w:rPr>
          <w:rFonts w:asciiTheme="minorHAnsi" w:hAnsiTheme="minorHAnsi"/>
          <w:color w:val="000000" w:themeColor="text1"/>
        </w:rPr>
        <w:t>mieć możliwość wykonania i korzystania</w:t>
      </w:r>
      <w:r w:rsidR="002173FB" w:rsidRPr="00DF45F7">
        <w:rPr>
          <w:rFonts w:asciiTheme="minorHAnsi" w:hAnsiTheme="minorHAnsi"/>
          <w:color w:val="000000" w:themeColor="text1"/>
        </w:rPr>
        <w:t xml:space="preserve"> z Systemu Demonstracyjnego na potrzeby wykonania i korzystania z Demonstratora na potrzeby Umowy,</w:t>
      </w:r>
    </w:p>
    <w:p w14:paraId="33F714E3" w14:textId="0E6274D4" w:rsidR="002173FB" w:rsidRPr="00DF45F7" w:rsidRDefault="002173FB" w:rsidP="00B11AA8">
      <w:pPr>
        <w:pStyle w:val="Akapitzlist"/>
        <w:numPr>
          <w:ilvl w:val="1"/>
          <w:numId w:val="69"/>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umożliwiać gromadzenie i zapisywanie danych, zgodnie ze specyfikacją określoną w Załączniku nr 1 oraz Załączniku nr 4 do Regulaminu, przez </w:t>
      </w:r>
      <w:r w:rsidR="00545117">
        <w:rPr>
          <w:rFonts w:asciiTheme="minorHAnsi" w:hAnsiTheme="minorHAnsi"/>
          <w:color w:val="000000" w:themeColor="text1"/>
        </w:rPr>
        <w:t>Etap III</w:t>
      </w:r>
      <w:r w:rsidRPr="00DF45F7">
        <w:rPr>
          <w:rFonts w:asciiTheme="minorHAnsi" w:hAnsiTheme="minorHAnsi"/>
          <w:color w:val="000000" w:themeColor="text1"/>
        </w:rPr>
        <w:t>.</w:t>
      </w:r>
    </w:p>
    <w:p w14:paraId="7DC55371" w14:textId="2D820B9F" w:rsidR="002173FB" w:rsidRPr="00DF45F7" w:rsidRDefault="002173FB" w:rsidP="00B11AA8">
      <w:pPr>
        <w:pStyle w:val="Akapitzlist"/>
        <w:numPr>
          <w:ilvl w:val="0"/>
          <w:numId w:val="69"/>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NCBR jest uprawniony w każdym momencie weryfikować proces przygotowania Demonstratora</w:t>
      </w:r>
      <w:r w:rsidR="00DB0F39">
        <w:rPr>
          <w:rFonts w:asciiTheme="minorHAnsi" w:hAnsiTheme="minorHAnsi"/>
          <w:color w:val="000000" w:themeColor="text1"/>
        </w:rPr>
        <w:t>, w tym na miejscu prac</w:t>
      </w:r>
      <w:r w:rsidRPr="00DF45F7">
        <w:rPr>
          <w:rFonts w:asciiTheme="minorHAnsi" w:hAnsiTheme="minorHAnsi"/>
          <w:color w:val="000000" w:themeColor="text1"/>
        </w:rPr>
        <w:t>.</w:t>
      </w:r>
    </w:p>
    <w:p w14:paraId="161F09BE" w14:textId="5EEB689F" w:rsidR="002173FB" w:rsidRPr="00DF45F7" w:rsidRDefault="002173FB" w:rsidP="00B11AA8">
      <w:pPr>
        <w:pStyle w:val="Akapitzlist"/>
        <w:numPr>
          <w:ilvl w:val="0"/>
          <w:numId w:val="69"/>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Wykonawca w ramach Etapu II jest zobowiązany stworzyć (wybudować) Demonstrator </w:t>
      </w:r>
      <w:r w:rsidR="00BD588B">
        <w:rPr>
          <w:rFonts w:asciiTheme="minorHAnsi" w:hAnsiTheme="minorHAnsi"/>
          <w:color w:val="000000" w:themeColor="text1"/>
        </w:rPr>
        <w:t>na bazie</w:t>
      </w:r>
      <w:r w:rsidR="00622ED9" w:rsidRPr="00DF45F7">
        <w:rPr>
          <w:rFonts w:asciiTheme="minorHAnsi" w:hAnsiTheme="minorHAnsi"/>
          <w:color w:val="000000" w:themeColor="text1"/>
        </w:rPr>
        <w:t xml:space="preserve"> Systemu Demonstracyjnego</w:t>
      </w:r>
      <w:r w:rsidRPr="00DF45F7">
        <w:rPr>
          <w:rFonts w:asciiTheme="minorHAnsi" w:hAnsiTheme="minorHAnsi"/>
          <w:color w:val="000000" w:themeColor="text1"/>
        </w:rPr>
        <w:t xml:space="preserve"> i uzyskiwać informacje co do procesu prawnoadministracyjnego z </w:t>
      </w:r>
      <w:r w:rsidR="0083617C" w:rsidRPr="00DF45F7">
        <w:rPr>
          <w:rFonts w:asciiTheme="minorHAnsi" w:hAnsiTheme="minorHAnsi"/>
          <w:color w:val="000000" w:themeColor="text1"/>
        </w:rPr>
        <w:t>nim</w:t>
      </w:r>
      <w:r w:rsidRPr="00DF45F7">
        <w:rPr>
          <w:rFonts w:asciiTheme="minorHAnsi" w:hAnsiTheme="minorHAnsi"/>
          <w:color w:val="000000" w:themeColor="text1"/>
        </w:rPr>
        <w:t xml:space="preserve"> związanego.</w:t>
      </w:r>
    </w:p>
    <w:p w14:paraId="3FC582E2" w14:textId="4B0B9E99" w:rsidR="002173FB" w:rsidRPr="00DF45F7" w:rsidRDefault="002173FB" w:rsidP="00B11AA8">
      <w:pPr>
        <w:pStyle w:val="Akapitzlist"/>
        <w:numPr>
          <w:ilvl w:val="0"/>
          <w:numId w:val="69"/>
        </w:numPr>
        <w:spacing w:before="60" w:after="60"/>
        <w:ind w:left="426"/>
        <w:jc w:val="both"/>
        <w:rPr>
          <w:rFonts w:asciiTheme="minorHAnsi" w:hAnsiTheme="minorHAnsi"/>
          <w:color w:val="000000" w:themeColor="text1"/>
        </w:rPr>
      </w:pPr>
      <w:bookmarkStart w:id="325" w:name="_Ref58996271"/>
      <w:bookmarkStart w:id="326" w:name="_Ref59056509"/>
      <w:r w:rsidRPr="00DF45F7">
        <w:rPr>
          <w:rFonts w:asciiTheme="minorHAnsi" w:hAnsiTheme="minorHAnsi"/>
          <w:color w:val="000000" w:themeColor="text1"/>
        </w:rPr>
        <w:t xml:space="preserve">Z zastrzeżeniem innych postanowień Umowy, przed ogłoszeniem Listy Rankingowej w ramach Etapu I NCBR, może przedstawić Uczestnikom Przedsięwzięcia możliwość finansowania stworzenia Demonstratora w ramach innego działania NCBR lub przez podmiot trzeci, w razie ich niedopuszczenia do Etapu II wskutek nieuzyskania Wyniku Pozytywnego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W przypadku skorzystania przez Uczestnika Przedsięwzięcia z takiej możliwości, warunki i zasady finansowania określi odrębna umowa, zawarta poza Przedsięwzięciem. Z zastrzeżeniem postanowień dotyczących Technologii Zależnych</w:t>
      </w:r>
      <w:r w:rsidR="00BD588B">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wyniki prac związanych ze stworzeniem Demonstratora w ramach odrębnej umowy wskazanej w </w:t>
      </w:r>
      <w:r w:rsidRPr="00DF45F7">
        <w:rPr>
          <w:rFonts w:asciiTheme="minorHAnsi" w:hAnsiTheme="minorHAnsi"/>
          <w:color w:val="000000" w:themeColor="text1"/>
        </w:rPr>
        <w:lastRenderedPageBreak/>
        <w:t>zdaniu poprzedzającym, nie będą stanowić Wyników Prac B+R w rozumieniu tej Umowy oraz nie będzie przysługiwać Wykonawcy żadne wynagrodzenie na podstawie tej Umowy.</w:t>
      </w:r>
      <w:bookmarkEnd w:id="325"/>
      <w:bookmarkEnd w:id="326"/>
    </w:p>
    <w:p w14:paraId="0AC1BAD8" w14:textId="1985F0E2" w:rsidR="00B865D4" w:rsidRPr="00DF45F7" w:rsidRDefault="00B865D4" w:rsidP="00B11AA8">
      <w:pPr>
        <w:pStyle w:val="Nagwek2"/>
      </w:pPr>
      <w:bookmarkStart w:id="327" w:name="_Ref494282176"/>
      <w:bookmarkStart w:id="328" w:name="_Toc504994952"/>
      <w:bookmarkStart w:id="329" w:name="_Toc18349567"/>
      <w:bookmarkStart w:id="330" w:name="_Toc52897100"/>
      <w:bookmarkStart w:id="331" w:name="_Toc53793048"/>
      <w:bookmarkStart w:id="332" w:name="_Toc54830225"/>
      <w:bookmarkStart w:id="333" w:name="_Toc54798308"/>
      <w:bookmarkStart w:id="334" w:name="_Toc54835735"/>
      <w:bookmarkStart w:id="335" w:name="_Toc72595038"/>
      <w:bookmarkStart w:id="336" w:name="_Ref511380873"/>
      <w:bookmarkStart w:id="337" w:name="_Ref511381217"/>
      <w:bookmarkStart w:id="338" w:name="_Ref511633417"/>
      <w:bookmarkStart w:id="339" w:name="_Ref511829054"/>
      <w:bookmarkStart w:id="340" w:name="_Toc511371203"/>
      <w:r w:rsidRPr="00DF45F7">
        <w:t>[</w:t>
      </w:r>
      <w:r w:rsidR="00622ED9" w:rsidRPr="00DF45F7">
        <w:t>WERYFIKACJA DEMONSTRATORA</w:t>
      </w:r>
      <w:r w:rsidRPr="00DF45F7">
        <w:t>]</w:t>
      </w:r>
      <w:bookmarkEnd w:id="327"/>
      <w:bookmarkEnd w:id="328"/>
      <w:bookmarkEnd w:id="329"/>
      <w:bookmarkEnd w:id="330"/>
      <w:bookmarkEnd w:id="331"/>
      <w:bookmarkEnd w:id="332"/>
      <w:bookmarkEnd w:id="333"/>
      <w:bookmarkEnd w:id="334"/>
      <w:bookmarkEnd w:id="335"/>
    </w:p>
    <w:p w14:paraId="2B19482A" w14:textId="6F37F5E7" w:rsidR="002173FB" w:rsidRPr="00DF45F7" w:rsidRDefault="00B865D4" w:rsidP="00B11AA8">
      <w:pPr>
        <w:pStyle w:val="Akapitzlist"/>
        <w:numPr>
          <w:ilvl w:val="0"/>
          <w:numId w:val="60"/>
        </w:numPr>
        <w:spacing w:before="60" w:after="60"/>
        <w:ind w:left="426"/>
        <w:jc w:val="both"/>
        <w:rPr>
          <w:rFonts w:asciiTheme="minorHAnsi" w:eastAsiaTheme="minorEastAsia" w:hAnsiTheme="minorHAnsi"/>
          <w:color w:val="000000" w:themeColor="text1"/>
        </w:rPr>
      </w:pPr>
      <w:bookmarkStart w:id="341" w:name="_Ref494282182"/>
      <w:r w:rsidRPr="00DF45F7">
        <w:rPr>
          <w:rFonts w:asciiTheme="minorHAnsi" w:hAnsiTheme="minorHAnsi"/>
          <w:color w:val="000000" w:themeColor="text1"/>
        </w:rPr>
        <w:t xml:space="preserve">Wykonawca jest zobowiązany </w:t>
      </w:r>
      <w:r w:rsidR="700A292D" w:rsidRPr="00DF45F7">
        <w:rPr>
          <w:rFonts w:ascii="Calibri" w:eastAsia="Calibri" w:hAnsi="Calibri" w:cs="Calibri"/>
          <w:color w:val="000000" w:themeColor="text1"/>
        </w:rPr>
        <w:t xml:space="preserve">wziąć </w:t>
      </w:r>
      <w:r w:rsidR="00AA48F5" w:rsidRPr="00DF45F7">
        <w:rPr>
          <w:rFonts w:ascii="Calibri" w:eastAsia="Calibri" w:hAnsi="Calibri" w:cs="Calibri"/>
          <w:color w:val="000000" w:themeColor="text1"/>
        </w:rPr>
        <w:t>udział</w:t>
      </w:r>
      <w:r w:rsidR="700A292D" w:rsidRPr="00DF45F7">
        <w:rPr>
          <w:rFonts w:ascii="Calibri" w:eastAsia="Calibri" w:hAnsi="Calibri" w:cs="Calibri"/>
          <w:color w:val="000000" w:themeColor="text1"/>
        </w:rPr>
        <w:t xml:space="preserve"> w </w:t>
      </w:r>
      <w:r w:rsidR="001B5A7F" w:rsidRPr="00DF45F7">
        <w:rPr>
          <w:rFonts w:ascii="Calibri" w:eastAsia="Calibri" w:hAnsi="Calibri" w:cs="Calibri"/>
          <w:color w:val="000000" w:themeColor="text1"/>
        </w:rPr>
        <w:t>weryfikacji</w:t>
      </w:r>
      <w:r w:rsidR="00AA48F5" w:rsidRPr="00DF45F7">
        <w:rPr>
          <w:rFonts w:ascii="Calibri" w:eastAsia="Calibri" w:hAnsi="Calibri" w:cs="Calibri"/>
          <w:color w:val="000000" w:themeColor="text1"/>
        </w:rPr>
        <w:t xml:space="preserve"> </w:t>
      </w:r>
      <w:r w:rsidR="009D78B9" w:rsidRPr="00DF45F7">
        <w:rPr>
          <w:rFonts w:asciiTheme="minorHAnsi" w:hAnsiTheme="minorHAnsi"/>
          <w:color w:val="000000" w:themeColor="text1"/>
        </w:rPr>
        <w:t>Demonstratora</w:t>
      </w:r>
      <w:r w:rsidR="3C84577E" w:rsidRPr="00DF45F7">
        <w:rPr>
          <w:rFonts w:ascii="Calibri" w:eastAsia="Calibri" w:hAnsi="Calibri" w:cs="Calibri"/>
          <w:color w:val="000000" w:themeColor="text1"/>
        </w:rPr>
        <w:t xml:space="preserve"> na warunkach określonych w Umowie</w:t>
      </w:r>
      <w:r w:rsidR="2FA18078" w:rsidRPr="00DF45F7">
        <w:rPr>
          <w:rFonts w:asciiTheme="minorHAnsi" w:hAnsiTheme="minorHAnsi"/>
          <w:color w:val="000000" w:themeColor="text1"/>
        </w:rPr>
        <w:t>.</w:t>
      </w:r>
      <w:r w:rsidR="00622ED9" w:rsidRPr="00DF45F7">
        <w:rPr>
          <w:rFonts w:asciiTheme="minorHAnsi" w:hAnsiTheme="minorHAnsi"/>
          <w:color w:val="000000" w:themeColor="text1"/>
        </w:rPr>
        <w:t xml:space="preserve"> Weryfikacja Demonstratora jest prowadzona</w:t>
      </w:r>
      <w:r w:rsidR="0001034A" w:rsidRPr="00DF45F7">
        <w:rPr>
          <w:rFonts w:asciiTheme="minorHAnsi" w:hAnsiTheme="minorHAnsi"/>
          <w:color w:val="000000" w:themeColor="text1"/>
        </w:rPr>
        <w:t xml:space="preserve"> </w:t>
      </w:r>
      <w:r w:rsidR="00246159" w:rsidRPr="00DF45F7">
        <w:rPr>
          <w:rFonts w:asciiTheme="minorHAnsi" w:hAnsiTheme="minorHAnsi"/>
          <w:color w:val="000000" w:themeColor="text1"/>
        </w:rPr>
        <w:t xml:space="preserve">zgodnie z Harmonogramem, na zasadach opisanych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246159" w:rsidRPr="00DF45F7">
        <w:rPr>
          <w:rFonts w:asciiTheme="minorHAnsi" w:hAnsiTheme="minorHAnsi"/>
          <w:color w:val="000000" w:themeColor="text1"/>
        </w:rPr>
        <w:t xml:space="preserve"> nr </w:t>
      </w:r>
      <w:r w:rsidR="00500FD2" w:rsidRPr="00DF45F7">
        <w:rPr>
          <w:rFonts w:asciiTheme="minorHAnsi" w:hAnsiTheme="minorHAnsi"/>
          <w:color w:val="000000" w:themeColor="text1"/>
        </w:rPr>
        <w:t>4</w:t>
      </w:r>
      <w:r w:rsidR="00A24849">
        <w:rPr>
          <w:rFonts w:asciiTheme="minorHAnsi" w:hAnsiTheme="minorHAnsi"/>
          <w:color w:val="000000" w:themeColor="text1"/>
        </w:rPr>
        <w:t xml:space="preserve"> i nr 5</w:t>
      </w:r>
      <w:r w:rsidR="00500FD2" w:rsidRPr="00DF45F7">
        <w:rPr>
          <w:rFonts w:asciiTheme="minorHAnsi" w:hAnsiTheme="minorHAnsi"/>
          <w:color w:val="000000" w:themeColor="text1"/>
        </w:rPr>
        <w:t xml:space="preserve"> do Regulaminu</w:t>
      </w:r>
      <w:r w:rsidR="00E5670D">
        <w:rPr>
          <w:rFonts w:asciiTheme="minorHAnsi" w:hAnsiTheme="minorHAnsi"/>
          <w:color w:val="000000" w:themeColor="text1"/>
        </w:rPr>
        <w:t>, w ramach wizji lokalnej</w:t>
      </w:r>
      <w:r w:rsidR="001164D0">
        <w:rPr>
          <w:rFonts w:asciiTheme="minorHAnsi" w:hAnsiTheme="minorHAnsi"/>
          <w:color w:val="000000" w:themeColor="text1"/>
        </w:rPr>
        <w:t xml:space="preserve">, w szczególności w oparciu </w:t>
      </w:r>
      <w:r w:rsidR="000F26F4">
        <w:rPr>
          <w:rFonts w:asciiTheme="minorHAnsi" w:hAnsiTheme="minorHAnsi"/>
          <w:color w:val="000000" w:themeColor="text1"/>
        </w:rPr>
        <w:t>o dane z</w:t>
      </w:r>
      <w:r w:rsidR="00DC6645">
        <w:rPr>
          <w:rFonts w:asciiTheme="minorHAnsi" w:hAnsiTheme="minorHAnsi"/>
          <w:color w:val="000000" w:themeColor="text1"/>
        </w:rPr>
        <w:t xml:space="preserve"> urządzeń pomiarowo-kontrolnych oraz systemu sterowania i kontroli procesu</w:t>
      </w:r>
      <w:r w:rsidR="000F26F4">
        <w:rPr>
          <w:rFonts w:asciiTheme="minorHAnsi" w:hAnsiTheme="minorHAnsi"/>
          <w:color w:val="000000" w:themeColor="text1"/>
        </w:rPr>
        <w:t>,</w:t>
      </w:r>
      <w:r w:rsidR="00DC6645">
        <w:rPr>
          <w:rFonts w:asciiTheme="minorHAnsi" w:hAnsiTheme="minorHAnsi"/>
          <w:color w:val="000000" w:themeColor="text1"/>
        </w:rPr>
        <w:t xml:space="preserve"> wymaganych zgodnie z Załącznikiem nr 1 do Regulaminu</w:t>
      </w:r>
      <w:r w:rsidR="00E5670D">
        <w:rPr>
          <w:rFonts w:asciiTheme="minorHAnsi" w:hAnsiTheme="minorHAnsi"/>
          <w:color w:val="000000" w:themeColor="text1"/>
        </w:rPr>
        <w:t>.</w:t>
      </w:r>
    </w:p>
    <w:p w14:paraId="6B6BF699" w14:textId="64118D0C" w:rsidR="00B865D4" w:rsidRPr="00DF45F7" w:rsidRDefault="00B865D4" w:rsidP="00B11AA8">
      <w:pPr>
        <w:pStyle w:val="Akapitzlist"/>
        <w:numPr>
          <w:ilvl w:val="0"/>
          <w:numId w:val="60"/>
        </w:numPr>
        <w:spacing w:before="60" w:after="60"/>
        <w:ind w:left="426"/>
        <w:jc w:val="both"/>
        <w:rPr>
          <w:rFonts w:asciiTheme="minorHAnsi" w:hAnsiTheme="minorHAnsi"/>
          <w:color w:val="000000" w:themeColor="text1"/>
        </w:rPr>
      </w:pPr>
      <w:r w:rsidRPr="00DF45F7">
        <w:rPr>
          <w:rFonts w:asciiTheme="minorHAnsi" w:eastAsia="Times New Roman" w:hAnsiTheme="minorHAnsi"/>
          <w:color w:val="000000" w:themeColor="text1"/>
          <w:lang w:eastAsia="ar-SA"/>
        </w:rPr>
        <w:t xml:space="preserve">Za przeprowadzenie </w:t>
      </w:r>
      <w:r w:rsidR="001B5A7F" w:rsidRPr="00DF45F7">
        <w:rPr>
          <w:rFonts w:asciiTheme="minorHAnsi" w:eastAsia="Times New Roman" w:hAnsiTheme="minorHAnsi"/>
          <w:color w:val="000000" w:themeColor="text1"/>
          <w:lang w:eastAsia="ar-SA"/>
        </w:rPr>
        <w:t>weryfikacji</w:t>
      </w:r>
      <w:r w:rsidRPr="00DF45F7">
        <w:rPr>
          <w:rFonts w:asciiTheme="minorHAnsi" w:eastAsia="Times New Roman" w:hAnsiTheme="minorHAnsi"/>
          <w:color w:val="000000" w:themeColor="text1"/>
          <w:lang w:eastAsia="ar-SA"/>
        </w:rPr>
        <w:t xml:space="preserve">, udział w </w:t>
      </w:r>
      <w:r w:rsidR="00A03F1A">
        <w:rPr>
          <w:rFonts w:asciiTheme="minorHAnsi" w:eastAsia="Times New Roman" w:hAnsiTheme="minorHAnsi"/>
          <w:color w:val="000000" w:themeColor="text1"/>
          <w:lang w:eastAsia="ar-SA"/>
        </w:rPr>
        <w:t>niej</w:t>
      </w:r>
      <w:r w:rsidR="009D78B9" w:rsidRPr="00DF45F7">
        <w:rPr>
          <w:rFonts w:asciiTheme="minorHAnsi" w:eastAsia="Times New Roman" w:hAnsiTheme="minorHAnsi"/>
          <w:color w:val="000000" w:themeColor="text1"/>
          <w:lang w:eastAsia="ar-SA"/>
        </w:rPr>
        <w:t xml:space="preserve">, </w:t>
      </w:r>
      <w:r w:rsidR="00897F46" w:rsidRPr="00DF45F7">
        <w:rPr>
          <w:rFonts w:asciiTheme="minorHAnsi" w:hAnsiTheme="minorHAnsi"/>
          <w:color w:val="000000" w:themeColor="text1"/>
        </w:rPr>
        <w:t>wybudowanie</w:t>
      </w:r>
      <w:r w:rsidR="00897F46" w:rsidRPr="00DF45F7">
        <w:rPr>
          <w:rFonts w:asciiTheme="minorHAnsi" w:eastAsia="Times New Roman" w:hAnsiTheme="minorHAnsi"/>
          <w:color w:val="000000" w:themeColor="text1"/>
          <w:lang w:eastAsia="ar-SA"/>
        </w:rPr>
        <w:t xml:space="preserve"> </w:t>
      </w:r>
      <w:r w:rsidR="009D78B9" w:rsidRPr="00DF45F7">
        <w:rPr>
          <w:rFonts w:asciiTheme="minorHAnsi" w:eastAsia="Times New Roman" w:hAnsiTheme="minorHAnsi"/>
          <w:color w:val="000000" w:themeColor="text1"/>
          <w:lang w:eastAsia="ar-SA"/>
        </w:rPr>
        <w:t xml:space="preserve">Demonstratora oraz przekazanie Demonstratora </w:t>
      </w:r>
      <w:r w:rsidRPr="00DF45F7">
        <w:rPr>
          <w:rFonts w:asciiTheme="minorHAnsi" w:eastAsia="Times New Roman" w:hAnsiTheme="minorHAnsi"/>
          <w:color w:val="000000" w:themeColor="text1"/>
          <w:lang w:eastAsia="ar-SA"/>
        </w:rPr>
        <w:t xml:space="preserve">do </w:t>
      </w:r>
      <w:r w:rsidR="00622ED9" w:rsidRPr="00DF45F7">
        <w:rPr>
          <w:rFonts w:asciiTheme="minorHAnsi" w:eastAsia="Times New Roman" w:hAnsiTheme="minorHAnsi"/>
          <w:color w:val="000000" w:themeColor="text1"/>
          <w:lang w:eastAsia="ar-SA"/>
        </w:rPr>
        <w:t>weryfikacji</w:t>
      </w:r>
      <w:r w:rsidRPr="00DF45F7">
        <w:rPr>
          <w:rFonts w:asciiTheme="minorHAnsi" w:eastAsia="Times New Roman" w:hAnsiTheme="minorHAnsi"/>
          <w:color w:val="000000" w:themeColor="text1"/>
          <w:lang w:eastAsia="ar-SA"/>
        </w:rPr>
        <w:t xml:space="preserve">, Wykonawcy nie przysługuje </w:t>
      </w:r>
      <w:r w:rsidR="005D3FB4" w:rsidRPr="00DF45F7">
        <w:rPr>
          <w:rFonts w:asciiTheme="minorHAnsi" w:eastAsia="Times New Roman" w:hAnsiTheme="minorHAnsi"/>
          <w:color w:val="000000" w:themeColor="text1"/>
          <w:lang w:eastAsia="ar-SA"/>
        </w:rPr>
        <w:t>odrębne</w:t>
      </w:r>
      <w:r w:rsidRPr="00DF45F7">
        <w:rPr>
          <w:rFonts w:asciiTheme="minorHAnsi" w:eastAsia="Times New Roman" w:hAnsiTheme="minorHAnsi"/>
          <w:color w:val="000000" w:themeColor="text1"/>
          <w:lang w:eastAsia="ar-SA"/>
        </w:rPr>
        <w:t xml:space="preserve"> wynagrodzenie</w:t>
      </w:r>
      <w:r w:rsidR="001B5A7F" w:rsidRPr="00DF45F7">
        <w:rPr>
          <w:rFonts w:asciiTheme="minorHAnsi" w:eastAsia="Times New Roman" w:hAnsiTheme="minorHAnsi"/>
          <w:color w:val="000000" w:themeColor="text1"/>
          <w:lang w:eastAsia="ar-SA"/>
        </w:rPr>
        <w:t>, względem wynagrodzenia przewidzianego za realizację usług badawczo-rozwojowych</w:t>
      </w:r>
      <w:r w:rsidRPr="00DF45F7">
        <w:rPr>
          <w:rFonts w:asciiTheme="minorHAnsi" w:eastAsia="Times New Roman" w:hAnsiTheme="minorHAnsi"/>
          <w:color w:val="000000" w:themeColor="text1"/>
          <w:lang w:eastAsia="ar-SA"/>
        </w:rPr>
        <w:t xml:space="preserve">. </w:t>
      </w:r>
    </w:p>
    <w:p w14:paraId="3AE075C8" w14:textId="730DCDA6" w:rsidR="18D64232" w:rsidRPr="00DF45F7" w:rsidRDefault="18D64232" w:rsidP="00B11AA8">
      <w:pPr>
        <w:pStyle w:val="Akapitzlist"/>
        <w:numPr>
          <w:ilvl w:val="0"/>
          <w:numId w:val="60"/>
        </w:numPr>
        <w:spacing w:before="60" w:after="60"/>
        <w:jc w:val="both"/>
        <w:rPr>
          <w:rFonts w:asciiTheme="minorHAnsi" w:eastAsiaTheme="minorEastAsia" w:hAnsiTheme="minorHAnsi"/>
          <w:color w:val="000000" w:themeColor="text1"/>
        </w:rPr>
      </w:pPr>
      <w:r w:rsidRPr="00DF45F7">
        <w:rPr>
          <w:rFonts w:ascii="Calibri" w:eastAsia="Calibri" w:hAnsi="Calibri" w:cs="Calibri"/>
          <w:color w:val="000000" w:themeColor="text1"/>
        </w:rPr>
        <w:t>Wykonawca jest zobowiązany,</w:t>
      </w:r>
      <w:r w:rsidRPr="00DF45F7">
        <w:rPr>
          <w:rFonts w:ascii="Calibri" w:hAnsi="Calibri"/>
          <w:color w:val="000000" w:themeColor="text1"/>
        </w:rPr>
        <w:t xml:space="preserve"> w </w:t>
      </w:r>
      <w:r w:rsidRPr="00DF45F7">
        <w:rPr>
          <w:rFonts w:ascii="Calibri" w:eastAsia="Calibri" w:hAnsi="Calibri" w:cs="Calibri"/>
          <w:color w:val="000000" w:themeColor="text1"/>
        </w:rPr>
        <w:t xml:space="preserve">ramach Wynagrodzenia Podstawowego za wykonanie Etapu </w:t>
      </w:r>
      <w:r w:rsidR="00267249" w:rsidRPr="00DF45F7">
        <w:rPr>
          <w:rFonts w:ascii="Calibri" w:eastAsia="Calibri" w:hAnsi="Calibri" w:cs="Calibri"/>
          <w:color w:val="000000" w:themeColor="text1"/>
        </w:rPr>
        <w:t xml:space="preserve">II </w:t>
      </w:r>
      <w:r w:rsidRPr="00DF45F7">
        <w:rPr>
          <w:rFonts w:ascii="Calibri" w:eastAsia="Calibri" w:hAnsi="Calibri" w:cs="Calibri"/>
          <w:color w:val="000000" w:themeColor="text1"/>
        </w:rPr>
        <w:t xml:space="preserve">i z uwzględnieniem dalszych postanowień tego artykułu, zapewnić przeprowadzenie </w:t>
      </w:r>
      <w:r w:rsidR="001B5A7F" w:rsidRPr="00DF45F7">
        <w:rPr>
          <w:rFonts w:ascii="Calibri" w:eastAsia="Calibri" w:hAnsi="Calibri" w:cs="Calibri"/>
          <w:color w:val="000000" w:themeColor="text1"/>
        </w:rPr>
        <w:t>weryfikacji</w:t>
      </w:r>
      <w:r w:rsidRPr="00DF45F7">
        <w:rPr>
          <w:rFonts w:ascii="Calibri" w:eastAsia="Calibri" w:hAnsi="Calibri" w:cs="Calibri"/>
          <w:color w:val="000000" w:themeColor="text1"/>
        </w:rPr>
        <w:t xml:space="preserve"> Demonstratora, </w:t>
      </w:r>
      <w:r w:rsidR="00267249" w:rsidRPr="00DF45F7">
        <w:rPr>
          <w:rFonts w:ascii="Calibri" w:eastAsia="Calibri" w:hAnsi="Calibri" w:cs="Calibri"/>
          <w:color w:val="000000" w:themeColor="text1"/>
        </w:rPr>
        <w:t xml:space="preserve">zgodnie z </w:t>
      </w:r>
      <w:r w:rsidR="00533D3B">
        <w:rPr>
          <w:rFonts w:ascii="Calibri" w:eastAsia="Calibri" w:hAnsi="Calibri" w:cs="Calibri"/>
          <w:color w:val="000000" w:themeColor="text1"/>
        </w:rPr>
        <w:t>Z</w:t>
      </w:r>
      <w:r w:rsidR="00267249" w:rsidRPr="00DF45F7">
        <w:rPr>
          <w:rFonts w:ascii="Calibri" w:eastAsia="Calibri" w:hAnsi="Calibri" w:cs="Calibri"/>
          <w:color w:val="000000" w:themeColor="text1"/>
        </w:rPr>
        <w:t>ałącznikiem nr 4</w:t>
      </w:r>
      <w:r w:rsidR="00533D3B">
        <w:rPr>
          <w:rFonts w:ascii="Calibri" w:eastAsia="Calibri" w:hAnsi="Calibri" w:cs="Calibri"/>
          <w:color w:val="000000" w:themeColor="text1"/>
        </w:rPr>
        <w:t xml:space="preserve"> do Regulaminu, w tym </w:t>
      </w:r>
      <w:r w:rsidR="00DF6C27">
        <w:rPr>
          <w:rFonts w:ascii="Calibri" w:eastAsia="Calibri" w:hAnsi="Calibri" w:cs="Calibri"/>
          <w:color w:val="000000" w:themeColor="text1"/>
        </w:rPr>
        <w:t xml:space="preserve">prowadzić działania określone w jego pkt 4.1 oraz </w:t>
      </w:r>
      <w:r w:rsidR="00533D3B">
        <w:rPr>
          <w:rFonts w:ascii="Calibri" w:eastAsia="Calibri" w:hAnsi="Calibri" w:cs="Calibri"/>
          <w:color w:val="000000" w:themeColor="text1"/>
        </w:rPr>
        <w:t>prezent</w:t>
      </w:r>
      <w:r w:rsidR="00DF6C27">
        <w:rPr>
          <w:rFonts w:ascii="Calibri" w:eastAsia="Calibri" w:hAnsi="Calibri" w:cs="Calibri"/>
          <w:color w:val="000000" w:themeColor="text1"/>
        </w:rPr>
        <w:t>ować informacje o pracy Demonstratora zgodnie z pkt 4.2 Załącznika nr 4 do Regulaminu</w:t>
      </w:r>
      <w:r w:rsidRPr="00DF45F7">
        <w:rPr>
          <w:rFonts w:ascii="Calibri" w:eastAsia="Calibri" w:hAnsi="Calibri" w:cs="Calibri"/>
          <w:color w:val="000000" w:themeColor="text1"/>
        </w:rPr>
        <w:t>.</w:t>
      </w:r>
    </w:p>
    <w:p w14:paraId="27E0414C" w14:textId="6CBA4532" w:rsidR="00B865D4" w:rsidRPr="00DF45F7" w:rsidRDefault="001B5A7F" w:rsidP="00B11AA8">
      <w:pPr>
        <w:pStyle w:val="Akapitzlist"/>
        <w:numPr>
          <w:ilvl w:val="0"/>
          <w:numId w:val="60"/>
        </w:numPr>
        <w:spacing w:before="60" w:after="60"/>
        <w:ind w:left="426" w:hanging="426"/>
        <w:jc w:val="both"/>
        <w:rPr>
          <w:rFonts w:asciiTheme="minorHAnsi" w:eastAsiaTheme="minorEastAsia" w:hAnsiTheme="minorHAnsi"/>
          <w:color w:val="000000" w:themeColor="text1"/>
        </w:rPr>
      </w:pPr>
      <w:r w:rsidRPr="00DF45F7">
        <w:rPr>
          <w:rFonts w:asciiTheme="minorHAnsi" w:hAnsiTheme="minorHAnsi"/>
          <w:color w:val="000000" w:themeColor="text1"/>
        </w:rPr>
        <w:t>Weryfikacja Demonstratora jest</w:t>
      </w:r>
      <w:r w:rsidR="52B88026" w:rsidRPr="00DF45F7">
        <w:rPr>
          <w:rFonts w:asciiTheme="minorHAnsi" w:hAnsiTheme="minorHAnsi"/>
          <w:color w:val="000000" w:themeColor="text1"/>
        </w:rPr>
        <w:t xml:space="preserve"> - na żądanie NCBR - </w:t>
      </w:r>
      <w:r w:rsidR="00B865D4" w:rsidRPr="00DF45F7">
        <w:rPr>
          <w:rFonts w:asciiTheme="minorHAnsi" w:hAnsiTheme="minorHAnsi"/>
          <w:color w:val="000000" w:themeColor="text1"/>
        </w:rPr>
        <w:t>prowadzon</w:t>
      </w:r>
      <w:r w:rsidRPr="00DF45F7">
        <w:rPr>
          <w:rFonts w:asciiTheme="minorHAnsi" w:hAnsiTheme="minorHAnsi"/>
          <w:color w:val="000000" w:themeColor="text1"/>
        </w:rPr>
        <w:t>a</w:t>
      </w:r>
      <w:r w:rsidR="00B865D4" w:rsidRPr="00DF45F7">
        <w:rPr>
          <w:rFonts w:asciiTheme="minorHAnsi" w:hAnsiTheme="minorHAnsi"/>
          <w:color w:val="000000" w:themeColor="text1"/>
        </w:rPr>
        <w:t xml:space="preserve"> pr</w:t>
      </w:r>
      <w:r w:rsidR="001418E4" w:rsidRPr="00DF45F7">
        <w:rPr>
          <w:rFonts w:asciiTheme="minorHAnsi" w:hAnsiTheme="minorHAnsi"/>
          <w:color w:val="000000" w:themeColor="text1"/>
        </w:rPr>
        <w:t>zy udziale</w:t>
      </w:r>
      <w:r w:rsidR="00B865D4" w:rsidRPr="00DF45F7">
        <w:rPr>
          <w:rFonts w:asciiTheme="minorHAnsi" w:hAnsiTheme="minorHAnsi"/>
          <w:color w:val="000000" w:themeColor="text1"/>
        </w:rPr>
        <w:t xml:space="preserve"> pracowników NCBR, członków Zespołu Oceniającego </w:t>
      </w:r>
      <w:r w:rsidR="00AA48F5" w:rsidRPr="00DF45F7">
        <w:rPr>
          <w:rFonts w:asciiTheme="minorHAnsi" w:hAnsiTheme="minorHAnsi"/>
          <w:color w:val="000000" w:themeColor="text1"/>
        </w:rPr>
        <w:t xml:space="preserve">lub </w:t>
      </w:r>
      <w:r w:rsidR="00AA48F5" w:rsidRPr="00DF45F7">
        <w:rPr>
          <w:rFonts w:ascii="Calibri" w:eastAsia="Calibri" w:hAnsi="Calibri" w:cs="Calibri"/>
          <w:color w:val="000000" w:themeColor="text1"/>
        </w:rPr>
        <w:t>innych</w:t>
      </w:r>
      <w:r w:rsidR="6A18800A" w:rsidRPr="00DF45F7">
        <w:rPr>
          <w:rFonts w:ascii="Calibri" w:eastAsia="Calibri" w:hAnsi="Calibri" w:cs="Calibri"/>
          <w:color w:val="000000" w:themeColor="text1"/>
        </w:rPr>
        <w:t xml:space="preserve"> podmiotów posiadających</w:t>
      </w:r>
      <w:r w:rsidR="00B865D4" w:rsidRPr="00DF45F7">
        <w:rPr>
          <w:rFonts w:asciiTheme="minorHAnsi" w:hAnsiTheme="minorHAnsi"/>
          <w:color w:val="000000" w:themeColor="text1"/>
        </w:rPr>
        <w:t xml:space="preserve"> wiedzę specjalistyczną, które zostały wskazane przez NCBR. Wykonawca jest zobowiązany do przeprowadzenia co najmniej jednorazowego, w ramach </w:t>
      </w:r>
      <w:r w:rsidR="009D78B9" w:rsidRPr="00DF45F7">
        <w:rPr>
          <w:rFonts w:asciiTheme="minorHAnsi" w:hAnsiTheme="minorHAnsi"/>
          <w:color w:val="000000" w:themeColor="text1"/>
        </w:rPr>
        <w:t xml:space="preserve">Oceny Końcowej </w:t>
      </w:r>
      <w:r w:rsidR="00092C64">
        <w:rPr>
          <w:rFonts w:asciiTheme="minorHAnsi" w:hAnsiTheme="minorHAnsi"/>
          <w:color w:val="000000" w:themeColor="text1"/>
        </w:rPr>
        <w:t>Prac B+R</w:t>
      </w:r>
      <w:r w:rsidR="00B865D4" w:rsidRPr="00DF45F7">
        <w:rPr>
          <w:rFonts w:asciiTheme="minorHAnsi" w:hAnsiTheme="minorHAnsi"/>
          <w:color w:val="000000" w:themeColor="text1"/>
        </w:rPr>
        <w:t xml:space="preserve">, szkolenia </w:t>
      </w:r>
      <w:r w:rsidR="009D78B9" w:rsidRPr="00DF45F7">
        <w:rPr>
          <w:rFonts w:asciiTheme="minorHAnsi" w:hAnsiTheme="minorHAnsi"/>
          <w:color w:val="000000" w:themeColor="text1"/>
        </w:rPr>
        <w:t xml:space="preserve">osób wyznaczonych do przeprowadzenia </w:t>
      </w:r>
      <w:r w:rsidRPr="00DF45F7">
        <w:rPr>
          <w:rFonts w:asciiTheme="minorHAnsi" w:hAnsiTheme="minorHAnsi"/>
          <w:color w:val="000000" w:themeColor="text1"/>
        </w:rPr>
        <w:t>weryfikacji</w:t>
      </w:r>
      <w:r w:rsidR="256D14B9" w:rsidRPr="00DF45F7">
        <w:rPr>
          <w:rFonts w:ascii="Calibri" w:eastAsia="Calibri" w:hAnsi="Calibri" w:cs="Calibri"/>
          <w:color w:val="000000" w:themeColor="text1"/>
        </w:rPr>
        <w:t xml:space="preserve"> </w:t>
      </w:r>
      <w:r w:rsidR="34631416" w:rsidRPr="00DF45F7">
        <w:rPr>
          <w:rFonts w:asciiTheme="minorHAnsi" w:hAnsiTheme="minorHAnsi"/>
          <w:color w:val="000000" w:themeColor="text1"/>
        </w:rPr>
        <w:t xml:space="preserve">oraz tych wskazanych w zdaniu pierwszym </w:t>
      </w:r>
      <w:r w:rsidR="00B865D4" w:rsidRPr="00DF45F7">
        <w:rPr>
          <w:rFonts w:asciiTheme="minorHAnsi" w:hAnsiTheme="minorHAnsi"/>
          <w:color w:val="000000" w:themeColor="text1"/>
        </w:rPr>
        <w:t xml:space="preserve">z </w:t>
      </w:r>
      <w:r w:rsidR="009D78B9" w:rsidRPr="00DF45F7">
        <w:rPr>
          <w:rFonts w:asciiTheme="minorHAnsi" w:hAnsiTheme="minorHAnsi"/>
          <w:color w:val="000000" w:themeColor="text1"/>
        </w:rPr>
        <w:t>zakresu korzystania z Demonstrator</w:t>
      </w:r>
      <w:r w:rsidR="00626117" w:rsidRPr="00DF45F7">
        <w:rPr>
          <w:rFonts w:asciiTheme="minorHAnsi" w:hAnsiTheme="minorHAnsi"/>
          <w:color w:val="000000" w:themeColor="text1"/>
        </w:rPr>
        <w:t>a</w:t>
      </w:r>
      <w:r w:rsidR="009D78B9" w:rsidRPr="00DF45F7">
        <w:rPr>
          <w:rFonts w:asciiTheme="minorHAnsi" w:hAnsiTheme="minorHAnsi"/>
          <w:color w:val="000000" w:themeColor="text1"/>
        </w:rPr>
        <w:t xml:space="preserve"> </w:t>
      </w:r>
      <w:r w:rsidR="00B865D4" w:rsidRPr="00DF45F7">
        <w:rPr>
          <w:rFonts w:asciiTheme="minorHAnsi" w:hAnsiTheme="minorHAnsi"/>
          <w:color w:val="000000" w:themeColor="text1"/>
        </w:rPr>
        <w:t xml:space="preserve">w zakresie niezbędnym do bezpiecznego korzystania z </w:t>
      </w:r>
      <w:r w:rsidR="009D78B9" w:rsidRPr="00DF45F7">
        <w:rPr>
          <w:rFonts w:asciiTheme="minorHAnsi" w:hAnsiTheme="minorHAnsi"/>
          <w:color w:val="000000" w:themeColor="text1"/>
        </w:rPr>
        <w:t>nich</w:t>
      </w:r>
      <w:r w:rsidR="00D54C5E" w:rsidRPr="00DF45F7">
        <w:rPr>
          <w:rFonts w:asciiTheme="minorHAnsi" w:hAnsiTheme="minorHAnsi"/>
          <w:color w:val="000000" w:themeColor="text1"/>
        </w:rPr>
        <w:t xml:space="preserve">, zgodnie z </w:t>
      </w:r>
      <w:r w:rsidR="2421E7AE" w:rsidRPr="00DF45F7">
        <w:rPr>
          <w:rFonts w:asciiTheme="minorHAnsi" w:hAnsiTheme="minorHAnsi"/>
          <w:color w:val="000000" w:themeColor="text1"/>
        </w:rPr>
        <w:t>Załączni</w:t>
      </w:r>
      <w:r w:rsidR="00D54C5E" w:rsidRPr="00DF45F7">
        <w:rPr>
          <w:rFonts w:asciiTheme="minorHAnsi" w:hAnsiTheme="minorHAnsi"/>
          <w:color w:val="000000" w:themeColor="text1"/>
        </w:rPr>
        <w:t>kiem nr 4 do Regulaminu</w:t>
      </w:r>
      <w:r w:rsidR="009D78B9" w:rsidRPr="00DF45F7">
        <w:rPr>
          <w:rFonts w:asciiTheme="minorHAnsi" w:hAnsiTheme="minorHAnsi"/>
          <w:color w:val="000000" w:themeColor="text1"/>
        </w:rPr>
        <w:t>. Szkolenie zostanie</w:t>
      </w:r>
      <w:r w:rsidR="00F374A8" w:rsidRPr="00DF45F7">
        <w:rPr>
          <w:rFonts w:asciiTheme="minorHAnsi" w:hAnsiTheme="minorHAnsi"/>
          <w:color w:val="000000" w:themeColor="text1"/>
        </w:rPr>
        <w:t xml:space="preserve"> </w:t>
      </w:r>
      <w:r w:rsidR="00B865D4" w:rsidRPr="00DF45F7">
        <w:rPr>
          <w:rFonts w:asciiTheme="minorHAnsi" w:hAnsiTheme="minorHAnsi"/>
          <w:color w:val="000000" w:themeColor="text1"/>
        </w:rPr>
        <w:t xml:space="preserve">przeprowadzone po </w:t>
      </w:r>
      <w:r w:rsidR="00897F46" w:rsidRPr="00DF45F7">
        <w:rPr>
          <w:rFonts w:asciiTheme="minorHAnsi" w:hAnsiTheme="minorHAnsi"/>
          <w:color w:val="000000" w:themeColor="text1"/>
        </w:rPr>
        <w:t xml:space="preserve">wybudowaniu </w:t>
      </w:r>
      <w:r w:rsidR="009D78B9" w:rsidRPr="00DF45F7">
        <w:rPr>
          <w:rFonts w:asciiTheme="minorHAnsi" w:hAnsiTheme="minorHAnsi"/>
          <w:color w:val="000000" w:themeColor="text1"/>
        </w:rPr>
        <w:t xml:space="preserve">Demonstratora na </w:t>
      </w:r>
      <w:r w:rsidR="00B865D4" w:rsidRPr="00DF45F7">
        <w:rPr>
          <w:rFonts w:asciiTheme="minorHAnsi" w:hAnsiTheme="minorHAnsi"/>
          <w:color w:val="000000" w:themeColor="text1"/>
        </w:rPr>
        <w:t xml:space="preserve">potrzeby </w:t>
      </w:r>
      <w:r w:rsidR="009D78B9" w:rsidRPr="00DF45F7">
        <w:rPr>
          <w:rFonts w:asciiTheme="minorHAnsi" w:hAnsiTheme="minorHAnsi"/>
          <w:color w:val="000000" w:themeColor="text1"/>
        </w:rPr>
        <w:t>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B865D4" w:rsidRPr="00DF45F7">
        <w:rPr>
          <w:rFonts w:asciiTheme="minorHAnsi" w:hAnsiTheme="minorHAnsi"/>
          <w:color w:val="000000" w:themeColor="text1"/>
        </w:rPr>
        <w:t xml:space="preserve">. </w:t>
      </w:r>
    </w:p>
    <w:p w14:paraId="5BF94C07" w14:textId="7B0D7C68" w:rsidR="00C62ABF" w:rsidRPr="00DF45F7" w:rsidRDefault="00B865D4" w:rsidP="00B11AA8">
      <w:pPr>
        <w:pStyle w:val="Akapitzlist"/>
        <w:numPr>
          <w:ilvl w:val="0"/>
          <w:numId w:val="6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Celem </w:t>
      </w:r>
      <w:r w:rsidR="001B5A7F" w:rsidRPr="00DF45F7">
        <w:rPr>
          <w:rFonts w:asciiTheme="minorHAnsi" w:hAnsiTheme="minorHAnsi"/>
          <w:color w:val="000000" w:themeColor="text1"/>
        </w:rPr>
        <w:t>weryfikacji</w:t>
      </w:r>
      <w:r w:rsidR="00F41AD7" w:rsidRPr="00DF45F7">
        <w:rPr>
          <w:rFonts w:asciiTheme="minorHAnsi" w:hAnsiTheme="minorHAnsi"/>
          <w:color w:val="000000" w:themeColor="text1"/>
        </w:rPr>
        <w:t xml:space="preserve"> </w:t>
      </w:r>
      <w:r w:rsidR="00C62ABF" w:rsidRPr="00DF45F7">
        <w:rPr>
          <w:rFonts w:asciiTheme="minorHAnsi" w:hAnsiTheme="minorHAnsi"/>
          <w:color w:val="000000" w:themeColor="text1"/>
        </w:rPr>
        <w:t>Demonstratora</w:t>
      </w:r>
      <w:r w:rsidRPr="00DF45F7">
        <w:rPr>
          <w:rFonts w:asciiTheme="minorHAnsi" w:hAnsiTheme="minorHAnsi"/>
          <w:color w:val="000000" w:themeColor="text1"/>
        </w:rPr>
        <w:t xml:space="preserve"> jest weryfikacja </w:t>
      </w:r>
      <w:r w:rsidR="001B5A7F" w:rsidRPr="00DF45F7">
        <w:rPr>
          <w:rFonts w:asciiTheme="minorHAnsi" w:hAnsiTheme="minorHAnsi"/>
          <w:color w:val="000000" w:themeColor="text1"/>
        </w:rPr>
        <w:t>Rozwiązania w modelu demonstracyjnym</w:t>
      </w:r>
      <w:r w:rsidR="00D54C5E" w:rsidRPr="00DF45F7">
        <w:rPr>
          <w:rFonts w:asciiTheme="minorHAnsi" w:hAnsiTheme="minorHAnsi"/>
          <w:color w:val="000000" w:themeColor="text1"/>
        </w:rPr>
        <w:t xml:space="preserve">, w zakresie określonym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D54C5E" w:rsidRPr="00DF45F7">
        <w:rPr>
          <w:rFonts w:asciiTheme="minorHAnsi" w:hAnsiTheme="minorHAnsi"/>
          <w:color w:val="000000" w:themeColor="text1"/>
        </w:rPr>
        <w:t xml:space="preserve"> nr 4 do Regulaminu</w:t>
      </w:r>
      <w:r w:rsidRPr="00DF45F7">
        <w:rPr>
          <w:rFonts w:asciiTheme="minorHAnsi" w:hAnsiTheme="minorHAnsi"/>
          <w:color w:val="000000" w:themeColor="text1"/>
        </w:rPr>
        <w:t xml:space="preserve">. </w:t>
      </w:r>
    </w:p>
    <w:p w14:paraId="5ABB9AF6" w14:textId="762F3BE9" w:rsidR="00B865D4" w:rsidRPr="00DF45F7" w:rsidRDefault="002B7F38" w:rsidP="00B11AA8">
      <w:pPr>
        <w:pStyle w:val="Akapitzlist"/>
        <w:numPr>
          <w:ilvl w:val="0"/>
          <w:numId w:val="6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Wykonawca</w:t>
      </w:r>
      <w:r w:rsidR="00B865D4" w:rsidRPr="00DF45F7">
        <w:rPr>
          <w:rFonts w:asciiTheme="minorHAnsi" w:hAnsiTheme="minorHAnsi"/>
          <w:color w:val="000000" w:themeColor="text1"/>
        </w:rPr>
        <w:t xml:space="preserve"> ponosi koszty:</w:t>
      </w:r>
    </w:p>
    <w:p w14:paraId="6A34C6CD" w14:textId="3D9E41EB" w:rsidR="00B865D4" w:rsidRPr="00DF45F7" w:rsidRDefault="00B865D4" w:rsidP="00B11AA8">
      <w:pPr>
        <w:pStyle w:val="Akapitzlist"/>
        <w:numPr>
          <w:ilvl w:val="1"/>
          <w:numId w:val="60"/>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udziału </w:t>
      </w:r>
      <w:r w:rsidR="002173FB" w:rsidRPr="00DF45F7">
        <w:rPr>
          <w:rFonts w:asciiTheme="minorHAnsi" w:hAnsiTheme="minorHAnsi"/>
          <w:color w:val="000000" w:themeColor="text1"/>
        </w:rPr>
        <w:t xml:space="preserve">przedstawicieli </w:t>
      </w:r>
      <w:r w:rsidRPr="00DF45F7">
        <w:rPr>
          <w:rFonts w:asciiTheme="minorHAnsi" w:hAnsiTheme="minorHAnsi"/>
          <w:color w:val="000000" w:themeColor="text1"/>
        </w:rPr>
        <w:t xml:space="preserve">swoich </w:t>
      </w:r>
      <w:r w:rsidR="002173FB" w:rsidRPr="00DF45F7">
        <w:rPr>
          <w:rFonts w:asciiTheme="minorHAnsi" w:hAnsiTheme="minorHAnsi"/>
          <w:color w:val="000000" w:themeColor="text1"/>
        </w:rPr>
        <w:t xml:space="preserve">i Użytkownika </w:t>
      </w:r>
      <w:r w:rsidRPr="00DF45F7">
        <w:rPr>
          <w:rFonts w:asciiTheme="minorHAnsi" w:hAnsiTheme="minorHAnsi"/>
          <w:color w:val="000000" w:themeColor="text1"/>
        </w:rPr>
        <w:t xml:space="preserve">w </w:t>
      </w:r>
      <w:r w:rsidR="001B5A7F" w:rsidRPr="00DF45F7">
        <w:rPr>
          <w:rFonts w:asciiTheme="minorHAnsi" w:hAnsiTheme="minorHAnsi"/>
          <w:color w:val="000000" w:themeColor="text1"/>
        </w:rPr>
        <w:t xml:space="preserve">weryfikacji </w:t>
      </w:r>
      <w:r w:rsidR="00591FE3" w:rsidRPr="00DF45F7">
        <w:rPr>
          <w:rFonts w:asciiTheme="minorHAnsi" w:hAnsiTheme="minorHAnsi"/>
          <w:color w:val="000000" w:themeColor="text1"/>
        </w:rPr>
        <w:t>Demonstratora</w:t>
      </w:r>
      <w:r w:rsidRPr="00DF45F7">
        <w:rPr>
          <w:rFonts w:asciiTheme="minorHAnsi" w:hAnsiTheme="minorHAnsi"/>
          <w:color w:val="000000" w:themeColor="text1"/>
        </w:rPr>
        <w:t>,</w:t>
      </w:r>
    </w:p>
    <w:p w14:paraId="7B53ADD5" w14:textId="53C897AC" w:rsidR="002173FB" w:rsidRPr="00DF45F7" w:rsidRDefault="002173FB" w:rsidP="00B11AA8">
      <w:pPr>
        <w:pStyle w:val="Akapitzlist"/>
        <w:numPr>
          <w:ilvl w:val="1"/>
          <w:numId w:val="60"/>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udostępnienia przez Użytkownika Demonstratora NCBR do weryfikacji,</w:t>
      </w:r>
    </w:p>
    <w:p w14:paraId="05BB94D9" w14:textId="766A5EDF" w:rsidR="00B865D4" w:rsidRPr="00DF45F7" w:rsidRDefault="00B865D4" w:rsidP="00B11AA8">
      <w:pPr>
        <w:pStyle w:val="Akapitzlist"/>
        <w:numPr>
          <w:ilvl w:val="1"/>
          <w:numId w:val="60"/>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obsług</w:t>
      </w:r>
      <w:r w:rsidR="00D54C5E" w:rsidRPr="00DF45F7">
        <w:rPr>
          <w:rFonts w:asciiTheme="minorHAnsi" w:hAnsiTheme="minorHAnsi"/>
          <w:color w:val="000000" w:themeColor="text1"/>
        </w:rPr>
        <w:t xml:space="preserve"> i</w:t>
      </w:r>
      <w:r w:rsidRPr="00DF45F7">
        <w:rPr>
          <w:rFonts w:asciiTheme="minorHAnsi" w:hAnsiTheme="minorHAnsi"/>
          <w:color w:val="000000" w:themeColor="text1"/>
        </w:rPr>
        <w:t xml:space="preserve"> napraw</w:t>
      </w:r>
      <w:r w:rsidR="00D54C5E" w:rsidRPr="00DF45F7">
        <w:rPr>
          <w:rFonts w:asciiTheme="minorHAnsi" w:hAnsiTheme="minorHAnsi"/>
          <w:color w:val="000000" w:themeColor="text1"/>
        </w:rPr>
        <w:t xml:space="preserve"> Demonstratora</w:t>
      </w:r>
      <w:r w:rsidRPr="00DF45F7">
        <w:rPr>
          <w:rFonts w:asciiTheme="minorHAnsi" w:hAnsiTheme="minorHAnsi"/>
          <w:color w:val="000000" w:themeColor="text1"/>
        </w:rPr>
        <w:t>,</w:t>
      </w:r>
      <w:r w:rsidR="00FE23D7" w:rsidRPr="00DF45F7">
        <w:rPr>
          <w:rFonts w:asciiTheme="minorHAnsi" w:hAnsiTheme="minorHAnsi"/>
          <w:color w:val="000000" w:themeColor="text1"/>
        </w:rPr>
        <w:t xml:space="preserve"> </w:t>
      </w:r>
      <w:r w:rsidR="008765BA" w:rsidRPr="00DF45F7">
        <w:rPr>
          <w:rFonts w:asciiTheme="minorHAnsi" w:hAnsiTheme="minorHAnsi"/>
          <w:color w:val="000000" w:themeColor="text1"/>
        </w:rPr>
        <w:t xml:space="preserve">w zakresie w jakim są one niezbędne dla dalszego przeprowadzenia </w:t>
      </w:r>
      <w:r w:rsidR="00DB0F39">
        <w:rPr>
          <w:rFonts w:asciiTheme="minorHAnsi" w:hAnsiTheme="minorHAnsi"/>
          <w:color w:val="000000" w:themeColor="text1"/>
        </w:rPr>
        <w:t>weryfikacji</w:t>
      </w:r>
      <w:r w:rsidR="002B7F38" w:rsidRPr="00DF45F7">
        <w:rPr>
          <w:rFonts w:asciiTheme="minorHAnsi" w:eastAsia="Times New Roman" w:hAnsiTheme="minorHAnsi"/>
          <w:color w:val="000000" w:themeColor="text1"/>
          <w:lang w:eastAsia="ar-SA"/>
        </w:rPr>
        <w:t>.</w:t>
      </w:r>
    </w:p>
    <w:bookmarkEnd w:id="341"/>
    <w:p w14:paraId="051FC63F" w14:textId="655272AD" w:rsidR="00267249" w:rsidRPr="00DF45F7" w:rsidRDefault="00267249" w:rsidP="00B11AA8">
      <w:pPr>
        <w:pStyle w:val="Akapitzlist"/>
        <w:numPr>
          <w:ilvl w:val="0"/>
          <w:numId w:val="6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NCBR ponosi koszty:</w:t>
      </w:r>
    </w:p>
    <w:p w14:paraId="27064033" w14:textId="69C6940F" w:rsidR="00267249" w:rsidRPr="00DF45F7" w:rsidRDefault="00267249" w:rsidP="00B11AA8">
      <w:pPr>
        <w:pStyle w:val="Akapitzlist"/>
        <w:numPr>
          <w:ilvl w:val="1"/>
          <w:numId w:val="60"/>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opracowania szczegółowej procedury </w:t>
      </w:r>
      <w:r w:rsidR="00DB0F39">
        <w:rPr>
          <w:rFonts w:asciiTheme="minorHAnsi" w:hAnsiTheme="minorHAnsi"/>
          <w:color w:val="000000" w:themeColor="text1"/>
        </w:rPr>
        <w:t>weryfikacyjnej</w:t>
      </w:r>
      <w:r w:rsidRPr="00DF45F7">
        <w:rPr>
          <w:rFonts w:asciiTheme="minorHAnsi" w:hAnsiTheme="minorHAnsi"/>
          <w:color w:val="000000" w:themeColor="text1"/>
        </w:rPr>
        <w:t>,</w:t>
      </w:r>
    </w:p>
    <w:p w14:paraId="3F02D7FE" w14:textId="17C28E50" w:rsidR="002173FB" w:rsidRPr="00DF45F7" w:rsidRDefault="002173FB" w:rsidP="00B11AA8">
      <w:pPr>
        <w:pStyle w:val="Akapitzlist"/>
        <w:numPr>
          <w:ilvl w:val="1"/>
          <w:numId w:val="60"/>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przeprowadzenia weryfikacji Demonstratora w pozostałym zakresie.</w:t>
      </w:r>
    </w:p>
    <w:p w14:paraId="0849EB4E" w14:textId="4571C3C6" w:rsidR="00B865D4" w:rsidRPr="00DF45F7" w:rsidRDefault="00B865D4" w:rsidP="00B11AA8">
      <w:pPr>
        <w:pStyle w:val="Akapitzlist"/>
        <w:numPr>
          <w:ilvl w:val="0"/>
          <w:numId w:val="6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trakcie trwania </w:t>
      </w:r>
      <w:r w:rsidR="002173FB" w:rsidRPr="00DF45F7">
        <w:rPr>
          <w:rFonts w:asciiTheme="minorHAnsi" w:hAnsiTheme="minorHAnsi"/>
          <w:color w:val="000000" w:themeColor="text1"/>
        </w:rPr>
        <w:t>weryfikacji</w:t>
      </w:r>
      <w:r w:rsidRPr="00DF45F7">
        <w:rPr>
          <w:rFonts w:asciiTheme="minorHAnsi" w:hAnsiTheme="minorHAnsi"/>
          <w:color w:val="000000" w:themeColor="text1"/>
        </w:rPr>
        <w:t xml:space="preserve"> </w:t>
      </w:r>
      <w:r w:rsidR="00591FE3" w:rsidRPr="00DF45F7">
        <w:rPr>
          <w:rFonts w:asciiTheme="minorHAnsi" w:hAnsiTheme="minorHAnsi"/>
          <w:color w:val="000000" w:themeColor="text1"/>
        </w:rPr>
        <w:t>Demonstratora</w:t>
      </w:r>
      <w:r w:rsidRPr="00DF45F7">
        <w:rPr>
          <w:rFonts w:asciiTheme="minorHAnsi" w:hAnsiTheme="minorHAnsi"/>
          <w:color w:val="000000" w:themeColor="text1"/>
        </w:rPr>
        <w:t xml:space="preserve">, </w:t>
      </w:r>
      <w:r w:rsidR="002B7F38" w:rsidRPr="00DF45F7">
        <w:rPr>
          <w:rFonts w:asciiTheme="minorHAnsi" w:hAnsiTheme="minorHAnsi"/>
          <w:color w:val="000000" w:themeColor="text1"/>
        </w:rPr>
        <w:t>Wykon</w:t>
      </w:r>
      <w:r w:rsidR="00D7383D" w:rsidRPr="00DF45F7">
        <w:rPr>
          <w:rFonts w:asciiTheme="minorHAnsi" w:hAnsiTheme="minorHAnsi"/>
          <w:color w:val="000000" w:themeColor="text1"/>
        </w:rPr>
        <w:t>a</w:t>
      </w:r>
      <w:r w:rsidR="002B7F38" w:rsidRPr="00DF45F7">
        <w:rPr>
          <w:rFonts w:asciiTheme="minorHAnsi" w:hAnsiTheme="minorHAnsi"/>
          <w:color w:val="000000" w:themeColor="text1"/>
        </w:rPr>
        <w:t xml:space="preserve">wca </w:t>
      </w:r>
      <w:r w:rsidRPr="00DF45F7">
        <w:rPr>
          <w:rFonts w:asciiTheme="minorHAnsi" w:hAnsiTheme="minorHAnsi"/>
          <w:color w:val="000000" w:themeColor="text1"/>
        </w:rPr>
        <w:t xml:space="preserve">jest uprawniony, na własny koszt, do dokonywania przeglądów </w:t>
      </w:r>
      <w:r w:rsidR="00591FE3" w:rsidRPr="00DF45F7">
        <w:rPr>
          <w:rFonts w:asciiTheme="minorHAnsi" w:hAnsiTheme="minorHAnsi"/>
          <w:color w:val="000000" w:themeColor="text1"/>
        </w:rPr>
        <w:t xml:space="preserve">Demonstratora </w:t>
      </w:r>
      <w:r w:rsidR="002B7F38" w:rsidRPr="00DF45F7">
        <w:rPr>
          <w:rFonts w:asciiTheme="minorHAnsi" w:hAnsiTheme="minorHAnsi"/>
          <w:color w:val="000000" w:themeColor="text1"/>
        </w:rPr>
        <w:t xml:space="preserve">w sposób nieingerujący w przebieg </w:t>
      </w:r>
      <w:r w:rsidR="00DB0F39">
        <w:rPr>
          <w:rFonts w:asciiTheme="minorHAnsi" w:hAnsiTheme="minorHAnsi"/>
          <w:color w:val="000000" w:themeColor="text1"/>
        </w:rPr>
        <w:t xml:space="preserve">weryfikacji </w:t>
      </w:r>
      <w:r w:rsidRPr="00DF45F7">
        <w:rPr>
          <w:rFonts w:asciiTheme="minorHAnsi" w:hAnsiTheme="minorHAnsi"/>
          <w:color w:val="000000" w:themeColor="text1"/>
        </w:rPr>
        <w:t xml:space="preserve">oraz wymiany </w:t>
      </w:r>
      <w:r w:rsidR="00591FE3" w:rsidRPr="00DF45F7">
        <w:rPr>
          <w:rFonts w:asciiTheme="minorHAnsi" w:hAnsiTheme="minorHAnsi"/>
          <w:color w:val="000000" w:themeColor="text1"/>
        </w:rPr>
        <w:t xml:space="preserve">elementów Demonstratora, </w:t>
      </w:r>
      <w:r w:rsidRPr="00DF45F7">
        <w:rPr>
          <w:rFonts w:asciiTheme="minorHAnsi" w:hAnsiTheme="minorHAnsi"/>
          <w:color w:val="000000" w:themeColor="text1"/>
        </w:rPr>
        <w:t xml:space="preserve">przy czym prowadzenie wskazanych czynności przez Wykonawcę nie wpływa na bieg terminów określonych Umową oraz wskazane prace nie mogą przekraczać </w:t>
      </w:r>
      <w:r w:rsidR="00E36B4C" w:rsidRPr="00DF45F7">
        <w:rPr>
          <w:rFonts w:asciiTheme="minorHAnsi" w:hAnsiTheme="minorHAnsi"/>
          <w:color w:val="000000" w:themeColor="text1"/>
        </w:rPr>
        <w:t xml:space="preserve">3 </w:t>
      </w:r>
      <w:r w:rsidRPr="00DF45F7">
        <w:rPr>
          <w:rFonts w:asciiTheme="minorHAnsi" w:hAnsiTheme="minorHAnsi"/>
          <w:color w:val="000000" w:themeColor="text1"/>
        </w:rPr>
        <w:t xml:space="preserve">Dni Roboczych </w:t>
      </w:r>
      <w:r w:rsidR="00C1486B" w:rsidRPr="00DF45F7">
        <w:rPr>
          <w:rFonts w:asciiTheme="minorHAnsi" w:hAnsiTheme="minorHAnsi"/>
          <w:color w:val="000000" w:themeColor="text1"/>
        </w:rPr>
        <w:t>w danym Etapie</w:t>
      </w:r>
      <w:r w:rsidRPr="00DF45F7">
        <w:rPr>
          <w:rFonts w:asciiTheme="minorHAnsi" w:hAnsiTheme="minorHAnsi"/>
          <w:color w:val="000000" w:themeColor="text1"/>
        </w:rPr>
        <w:t xml:space="preserve">. O czynnościach podejmowanych zgodnie z niniejszym paragrafem </w:t>
      </w:r>
      <w:r w:rsidR="002B7F38" w:rsidRPr="00DF45F7">
        <w:rPr>
          <w:rFonts w:asciiTheme="minorHAnsi" w:hAnsiTheme="minorHAnsi"/>
          <w:color w:val="000000" w:themeColor="text1"/>
        </w:rPr>
        <w:t>Wykonawca</w:t>
      </w:r>
      <w:r w:rsidRPr="00DF45F7">
        <w:rPr>
          <w:rFonts w:asciiTheme="minorHAnsi" w:hAnsiTheme="minorHAnsi"/>
          <w:color w:val="000000" w:themeColor="text1"/>
        </w:rPr>
        <w:t xml:space="preserve"> jest zobowiązany niezwłocznie powiadomić NCBR. W razie przekroczenia </w:t>
      </w:r>
      <w:r w:rsidR="00E36B4C" w:rsidRPr="00DF45F7">
        <w:rPr>
          <w:rFonts w:asciiTheme="minorHAnsi" w:hAnsiTheme="minorHAnsi"/>
          <w:color w:val="000000" w:themeColor="text1"/>
        </w:rPr>
        <w:t xml:space="preserve">3 </w:t>
      </w:r>
      <w:r w:rsidRPr="00DF45F7">
        <w:rPr>
          <w:rFonts w:asciiTheme="minorHAnsi" w:hAnsiTheme="minorHAnsi"/>
          <w:color w:val="000000" w:themeColor="text1"/>
        </w:rPr>
        <w:t xml:space="preserve">Dni roboczych na </w:t>
      </w:r>
      <w:r w:rsidR="008366EC" w:rsidRPr="00DF45F7">
        <w:rPr>
          <w:rFonts w:asciiTheme="minorHAnsi" w:hAnsiTheme="minorHAnsi"/>
          <w:color w:val="000000" w:themeColor="text1"/>
        </w:rPr>
        <w:t>Demonstrator</w:t>
      </w:r>
      <w:r w:rsidRPr="00DF45F7">
        <w:rPr>
          <w:rFonts w:asciiTheme="minorHAnsi" w:hAnsiTheme="minorHAnsi"/>
          <w:color w:val="000000" w:themeColor="text1"/>
        </w:rPr>
        <w:t xml:space="preserve"> przyjmuje się, że </w:t>
      </w:r>
      <w:r w:rsidR="008366EC" w:rsidRPr="00DF45F7">
        <w:rPr>
          <w:rFonts w:asciiTheme="minorHAnsi" w:hAnsiTheme="minorHAnsi"/>
          <w:color w:val="000000" w:themeColor="text1"/>
        </w:rPr>
        <w:t xml:space="preserve">Demonstrator </w:t>
      </w:r>
      <w:r w:rsidRPr="00DF45F7">
        <w:rPr>
          <w:rFonts w:asciiTheme="minorHAnsi" w:hAnsiTheme="minorHAnsi"/>
          <w:color w:val="000000" w:themeColor="text1"/>
        </w:rPr>
        <w:t>nie zaliczył</w:t>
      </w:r>
      <w:r w:rsidR="002173FB" w:rsidRPr="00DF45F7">
        <w:rPr>
          <w:rFonts w:asciiTheme="minorHAnsi" w:hAnsiTheme="minorHAnsi"/>
          <w:color w:val="000000" w:themeColor="text1"/>
        </w:rPr>
        <w:t xml:space="preserve"> weryfikacji</w:t>
      </w:r>
      <w:r w:rsidRPr="00DF45F7">
        <w:rPr>
          <w:rFonts w:asciiTheme="minorHAnsi" w:hAnsiTheme="minorHAnsi"/>
          <w:color w:val="000000" w:themeColor="text1"/>
        </w:rPr>
        <w:t>.</w:t>
      </w:r>
    </w:p>
    <w:p w14:paraId="78B314B8" w14:textId="045E2F4B" w:rsidR="00D559D0" w:rsidRPr="00DF45F7" w:rsidRDefault="00D559D0" w:rsidP="00B11AA8">
      <w:pPr>
        <w:pStyle w:val="Nagwek2"/>
      </w:pPr>
      <w:bookmarkStart w:id="342" w:name="_Toc504994961"/>
      <w:bookmarkStart w:id="343" w:name="_Toc511371207"/>
      <w:bookmarkStart w:id="344" w:name="_Toc52897101"/>
      <w:bookmarkStart w:id="345" w:name="_Toc53793049"/>
      <w:bookmarkStart w:id="346" w:name="_Toc54830226"/>
      <w:bookmarkStart w:id="347" w:name="_Toc54798309"/>
      <w:bookmarkStart w:id="348" w:name="_Toc54835736"/>
      <w:bookmarkStart w:id="349" w:name="_Toc72595039"/>
      <w:r w:rsidRPr="00DF45F7">
        <w:t>[SKUTKI OPÓŹNIEŃ]</w:t>
      </w:r>
      <w:bookmarkEnd w:id="342"/>
      <w:bookmarkEnd w:id="343"/>
      <w:bookmarkEnd w:id="344"/>
      <w:bookmarkEnd w:id="345"/>
      <w:bookmarkEnd w:id="346"/>
      <w:bookmarkEnd w:id="347"/>
      <w:bookmarkEnd w:id="348"/>
      <w:bookmarkEnd w:id="349"/>
    </w:p>
    <w:p w14:paraId="092EC31E" w14:textId="50AEF4D3" w:rsidR="00D559D0" w:rsidRPr="00DF45F7" w:rsidRDefault="00D559D0" w:rsidP="00B11AA8">
      <w:pPr>
        <w:spacing w:before="60" w:after="60"/>
        <w:contextualSpacing/>
        <w:jc w:val="both"/>
        <w:rPr>
          <w:rFonts w:asciiTheme="minorHAnsi" w:hAnsiTheme="minorHAnsi"/>
          <w:color w:val="000000" w:themeColor="text1"/>
        </w:rPr>
      </w:pPr>
      <w:r w:rsidRPr="00DF45F7">
        <w:rPr>
          <w:rFonts w:asciiTheme="minorHAnsi" w:hAnsiTheme="minorHAnsi"/>
          <w:color w:val="000000" w:themeColor="text1"/>
        </w:rPr>
        <w:t>W przypadku nieterminowej realizacji Prac B+R na rzecz NCBR, NCBR jest uprawnione do skorzystania z uprawnień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_Ref493846761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_Ref479974598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40</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392C1A40" w14:textId="28E023DD" w:rsidR="00F83C9A" w:rsidRPr="00DF45F7" w:rsidRDefault="00BA5BA2" w:rsidP="00B11AA8">
      <w:pPr>
        <w:pStyle w:val="Nagwek1"/>
      </w:pPr>
      <w:bookmarkStart w:id="350" w:name="_Ref69052115"/>
      <w:bookmarkStart w:id="351" w:name="_Toc72595040"/>
      <w:bookmarkStart w:id="352" w:name="_Hlk53752956"/>
      <w:r w:rsidRPr="00DF45F7">
        <w:lastRenderedPageBreak/>
        <w:t xml:space="preserve">ETAP III I </w:t>
      </w:r>
      <w:r w:rsidR="00005079" w:rsidRPr="00DF45F7">
        <w:t>WERYFIKACJA</w:t>
      </w:r>
      <w:r w:rsidRPr="00DF45F7">
        <w:t xml:space="preserve"> ROZWIĄZANIA</w:t>
      </w:r>
      <w:bookmarkEnd w:id="350"/>
      <w:bookmarkEnd w:id="351"/>
    </w:p>
    <w:p w14:paraId="2E6CB1FD" w14:textId="38E637B4" w:rsidR="00F83C9A" w:rsidRPr="00DF45F7" w:rsidRDefault="00F83C9A" w:rsidP="00B11AA8">
      <w:pPr>
        <w:pStyle w:val="Nagwek2"/>
      </w:pPr>
      <w:bookmarkStart w:id="353" w:name="_Toc52897103"/>
      <w:bookmarkStart w:id="354" w:name="_Toc53793051"/>
      <w:bookmarkStart w:id="355" w:name="_Toc54830228"/>
      <w:bookmarkStart w:id="356" w:name="_Toc54835738"/>
      <w:bookmarkStart w:id="357" w:name="_Toc69056678"/>
      <w:bookmarkStart w:id="358" w:name="_Toc72595041"/>
      <w:bookmarkStart w:id="359" w:name="_Ref52702904"/>
      <w:r w:rsidRPr="00DF45F7">
        <w:t>[</w:t>
      </w:r>
      <w:r w:rsidR="008B3F56" w:rsidRPr="00DF45F7">
        <w:t>ETAP III</w:t>
      </w:r>
      <w:r w:rsidRPr="00DF45F7">
        <w:t>]</w:t>
      </w:r>
      <w:bookmarkEnd w:id="353"/>
      <w:bookmarkEnd w:id="354"/>
      <w:bookmarkEnd w:id="355"/>
      <w:bookmarkEnd w:id="356"/>
      <w:bookmarkEnd w:id="357"/>
      <w:bookmarkEnd w:id="358"/>
    </w:p>
    <w:bookmarkEnd w:id="359"/>
    <w:p w14:paraId="3234E9B7" w14:textId="496A5CD4" w:rsidR="003538C8" w:rsidRPr="00157B3F" w:rsidRDefault="008B3F56" w:rsidP="00B11AA8">
      <w:pPr>
        <w:pStyle w:val="Akapitzlist"/>
        <w:numPr>
          <w:ilvl w:val="0"/>
          <w:numId w:val="71"/>
        </w:numPr>
        <w:spacing w:before="60" w:after="60"/>
        <w:ind w:left="426"/>
        <w:jc w:val="both"/>
        <w:rPr>
          <w:color w:val="000000" w:themeColor="text1"/>
        </w:rPr>
      </w:pPr>
      <w:r w:rsidRPr="00DF45F7">
        <w:rPr>
          <w:rFonts w:asciiTheme="minorHAnsi" w:hAnsiTheme="minorHAnsi"/>
          <w:color w:val="000000" w:themeColor="text1"/>
        </w:rPr>
        <w:t>Ze względu na specyfikę</w:t>
      </w:r>
      <w:r w:rsidR="00A03F1A">
        <w:rPr>
          <w:rFonts w:asciiTheme="minorHAnsi" w:hAnsiTheme="minorHAnsi"/>
          <w:color w:val="000000" w:themeColor="text1"/>
        </w:rPr>
        <w:t xml:space="preserve"> </w:t>
      </w:r>
      <w:r w:rsidR="002B1A03">
        <w:rPr>
          <w:rFonts w:asciiTheme="minorHAnsi" w:hAnsiTheme="minorHAnsi"/>
          <w:color w:val="000000" w:themeColor="text1"/>
        </w:rPr>
        <w:t>problemu badawczego</w:t>
      </w:r>
      <w:r w:rsidRPr="00DF45F7">
        <w:rPr>
          <w:rFonts w:asciiTheme="minorHAnsi" w:hAnsiTheme="minorHAnsi"/>
          <w:color w:val="000000" w:themeColor="text1"/>
        </w:rPr>
        <w:t xml:space="preserve"> </w:t>
      </w:r>
      <w:r w:rsidR="005D1B10" w:rsidRPr="00DF45F7">
        <w:rPr>
          <w:rFonts w:asciiTheme="minorHAnsi" w:hAnsiTheme="minorHAnsi"/>
          <w:color w:val="000000" w:themeColor="text1"/>
        </w:rPr>
        <w:t>W</w:t>
      </w:r>
      <w:r w:rsidR="002173FB" w:rsidRPr="00DF45F7">
        <w:rPr>
          <w:rFonts w:asciiTheme="minorHAnsi" w:hAnsiTheme="minorHAnsi"/>
          <w:color w:val="000000" w:themeColor="text1"/>
        </w:rPr>
        <w:t xml:space="preserve">ykonawca, </w:t>
      </w:r>
      <w:r w:rsidR="00157B3F">
        <w:rPr>
          <w:rFonts w:asciiTheme="minorHAnsi" w:hAnsiTheme="minorHAnsi"/>
          <w:color w:val="000000" w:themeColor="text1"/>
        </w:rPr>
        <w:t>bez prawa do odrębnego wynagrodzenia względem wynagrodzenia za przeprowadzenie prac badawczo-rozwojowych</w:t>
      </w:r>
      <w:r w:rsidR="002173FB" w:rsidRPr="00DF45F7">
        <w:rPr>
          <w:rFonts w:asciiTheme="minorHAnsi" w:hAnsiTheme="minorHAnsi"/>
          <w:color w:val="000000" w:themeColor="text1"/>
        </w:rPr>
        <w:t xml:space="preserve">, jest zobowiązany do </w:t>
      </w:r>
      <w:r w:rsidRPr="00DF45F7">
        <w:rPr>
          <w:rFonts w:asciiTheme="minorHAnsi" w:hAnsiTheme="minorHAnsi"/>
          <w:color w:val="000000" w:themeColor="text1"/>
        </w:rPr>
        <w:t xml:space="preserve">realizacji zobowiązań umożliwiających ocenę parametrów Demonstratora w trakcie Etapu III oraz dokonanie </w:t>
      </w:r>
      <w:r w:rsidR="00005079" w:rsidRPr="00DF45F7">
        <w:rPr>
          <w:rFonts w:asciiTheme="minorHAnsi" w:hAnsiTheme="minorHAnsi"/>
          <w:color w:val="000000" w:themeColor="text1"/>
        </w:rPr>
        <w:t>weryfikacji</w:t>
      </w:r>
      <w:r w:rsidRPr="00DF45F7">
        <w:rPr>
          <w:rFonts w:asciiTheme="minorHAnsi" w:hAnsiTheme="minorHAnsi"/>
          <w:color w:val="000000" w:themeColor="text1"/>
        </w:rPr>
        <w:t xml:space="preserve"> Rozwiązania na koniec Etapu III. </w:t>
      </w:r>
    </w:p>
    <w:p w14:paraId="2EE03F90" w14:textId="10780709" w:rsidR="00F16876" w:rsidRPr="000C055C" w:rsidRDefault="334344DF" w:rsidP="00B11AA8">
      <w:pPr>
        <w:pStyle w:val="Akapitzlist"/>
        <w:numPr>
          <w:ilvl w:val="0"/>
          <w:numId w:val="71"/>
        </w:numPr>
        <w:spacing w:before="60" w:after="60"/>
        <w:ind w:left="426"/>
        <w:jc w:val="both"/>
        <w:rPr>
          <w:color w:val="000000" w:themeColor="text1"/>
        </w:rPr>
      </w:pPr>
      <w:r w:rsidRPr="13022B0C">
        <w:rPr>
          <w:rFonts w:asciiTheme="minorHAnsi" w:hAnsiTheme="minorHAnsi"/>
          <w:color w:val="000000" w:themeColor="text1"/>
        </w:rPr>
        <w:t>Wykonawca</w:t>
      </w:r>
      <w:r w:rsidR="00F16876" w:rsidRPr="13022B0C">
        <w:rPr>
          <w:rFonts w:asciiTheme="minorHAnsi" w:hAnsiTheme="minorHAnsi"/>
          <w:color w:val="000000" w:themeColor="text1"/>
        </w:rPr>
        <w:t xml:space="preserve"> jest zobowiązany, pod rygorem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_Ref69655174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ART. 40</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xml:space="preserve">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_Ref505798579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§5</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xml:space="preserve"> pkt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_Ref69417253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4)</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zapewnić przez czas trwania Etapu III utrzymanie w ramach Demonstratora Wymagań Obligatoryjnych i Wymagań Konkursowych, zgodnie z Załącznikiem nr 4 do Regulaminu.</w:t>
      </w:r>
    </w:p>
    <w:p w14:paraId="10BA8171" w14:textId="516D13DD" w:rsidR="000C055C" w:rsidRPr="000C055C" w:rsidRDefault="00C9087F" w:rsidP="00B11AA8">
      <w:pPr>
        <w:pStyle w:val="Akapitzlist"/>
        <w:numPr>
          <w:ilvl w:val="0"/>
          <w:numId w:val="71"/>
        </w:numPr>
        <w:spacing w:before="60" w:after="60"/>
        <w:ind w:left="426"/>
        <w:jc w:val="both"/>
        <w:rPr>
          <w:rFonts w:asciiTheme="minorHAnsi" w:hAnsiTheme="minorHAnsi" w:cstheme="minorHAnsi"/>
          <w:color w:val="000000" w:themeColor="text1"/>
        </w:rPr>
      </w:pPr>
      <w:r>
        <w:rPr>
          <w:rFonts w:asciiTheme="minorHAnsi" w:hAnsiTheme="minorHAnsi" w:cstheme="minorHAnsi"/>
          <w:color w:val="000000" w:themeColor="text1"/>
        </w:rPr>
        <w:t xml:space="preserve">Odstępstwo rzeczywistej pracy Demonstratora w Etapie III od Wyników Prac Etapu II, może prowadzić do nałożenia na Wykonawcę kary umownej zgodnie z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_Ref69417244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ART. 40</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_Ref505798579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§5</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pkt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_Ref69417253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4)</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za nieosiągnięcie przez Rozwiązanie w ramach Demonstratora stawianych przed nim założeń. </w:t>
      </w:r>
      <w:r w:rsidR="000C055C" w:rsidRPr="000C055C">
        <w:rPr>
          <w:rFonts w:asciiTheme="minorHAnsi" w:hAnsiTheme="minorHAnsi" w:cstheme="minorHAnsi"/>
          <w:color w:val="000000" w:themeColor="text1"/>
        </w:rPr>
        <w:t>W zakresie w jakim funkcjonowanie Demonstratora</w:t>
      </w:r>
      <w:r w:rsidR="000C055C">
        <w:rPr>
          <w:rFonts w:asciiTheme="minorHAnsi" w:hAnsiTheme="minorHAnsi" w:cstheme="minorHAnsi"/>
          <w:color w:val="000000" w:themeColor="text1"/>
        </w:rPr>
        <w:t xml:space="preserve"> prowadzi do odstępstw od Wyniku Prac Etapu II, </w:t>
      </w:r>
      <w:r>
        <w:rPr>
          <w:rFonts w:asciiTheme="minorHAnsi" w:hAnsiTheme="minorHAnsi" w:cstheme="minorHAnsi"/>
          <w:color w:val="000000" w:themeColor="text1"/>
        </w:rPr>
        <w:t>Wykonawca może w trakcie Etapu III prowadzić działania optymalizacyjne i naprawcze nakierowane na poprawienie funkcjonowania Demonstratora.</w:t>
      </w:r>
      <w:r w:rsidR="000C055C">
        <w:rPr>
          <w:rFonts w:asciiTheme="minorHAnsi" w:hAnsiTheme="minorHAnsi" w:cstheme="minorHAnsi"/>
          <w:color w:val="000000" w:themeColor="text1"/>
        </w:rPr>
        <w:t xml:space="preserve"> </w:t>
      </w:r>
      <w:r w:rsidR="000C055C" w:rsidRPr="000C055C">
        <w:rPr>
          <w:rFonts w:asciiTheme="minorHAnsi" w:hAnsiTheme="minorHAnsi" w:cstheme="minorHAnsi"/>
          <w:color w:val="000000" w:themeColor="text1"/>
        </w:rPr>
        <w:t xml:space="preserve">  </w:t>
      </w:r>
    </w:p>
    <w:p w14:paraId="2514AD7E" w14:textId="5144B398" w:rsidR="008B3F56" w:rsidRPr="00DF45F7" w:rsidRDefault="008B3F56" w:rsidP="00B11AA8">
      <w:pPr>
        <w:pStyle w:val="Akapitzlist"/>
        <w:numPr>
          <w:ilvl w:val="0"/>
          <w:numId w:val="71"/>
        </w:numPr>
        <w:spacing w:before="60" w:after="60"/>
        <w:ind w:left="426"/>
        <w:jc w:val="both"/>
        <w:rPr>
          <w:color w:val="000000" w:themeColor="text1"/>
        </w:rPr>
      </w:pPr>
      <w:r w:rsidRPr="00DF45F7">
        <w:rPr>
          <w:rFonts w:asciiTheme="minorHAnsi" w:hAnsiTheme="minorHAnsi"/>
          <w:color w:val="000000" w:themeColor="text1"/>
        </w:rPr>
        <w:t>W ramach Etapu III Wykonawca jest zobowiązany do przygotowywania Raportów Etapu III i ich przekazywanie NCBR.</w:t>
      </w:r>
    </w:p>
    <w:p w14:paraId="53AAB4F2" w14:textId="67B2ABD3" w:rsidR="008B3F56" w:rsidRPr="00DF45F7" w:rsidRDefault="008B3F56" w:rsidP="00B11AA8">
      <w:pPr>
        <w:pStyle w:val="Akapitzlist"/>
        <w:numPr>
          <w:ilvl w:val="0"/>
          <w:numId w:val="71"/>
        </w:numPr>
        <w:spacing w:before="60" w:after="60"/>
        <w:ind w:left="426"/>
        <w:jc w:val="both"/>
        <w:rPr>
          <w:color w:val="000000" w:themeColor="text1"/>
        </w:rPr>
      </w:pPr>
      <w:r w:rsidRPr="00DF45F7">
        <w:rPr>
          <w:rFonts w:asciiTheme="minorHAnsi" w:hAnsiTheme="minorHAnsi"/>
          <w:color w:val="000000" w:themeColor="text1"/>
        </w:rPr>
        <w:t>Szczegółow</w:t>
      </w:r>
      <w:r w:rsidR="00C9087F">
        <w:rPr>
          <w:rFonts w:asciiTheme="minorHAnsi" w:hAnsiTheme="minorHAnsi"/>
          <w:color w:val="000000" w:themeColor="text1"/>
        </w:rPr>
        <w:t>y zakres oraz</w:t>
      </w:r>
      <w:r w:rsidRPr="00DF45F7">
        <w:rPr>
          <w:rFonts w:asciiTheme="minorHAnsi" w:hAnsiTheme="minorHAnsi"/>
          <w:color w:val="000000" w:themeColor="text1"/>
        </w:rPr>
        <w:t xml:space="preserve"> zasady dot. zobowiązań Wykonawcy </w:t>
      </w:r>
      <w:r w:rsidR="00C9087F">
        <w:rPr>
          <w:rFonts w:asciiTheme="minorHAnsi" w:hAnsiTheme="minorHAnsi"/>
          <w:color w:val="000000" w:themeColor="text1"/>
        </w:rPr>
        <w:t xml:space="preserve">w ramach Etapu III </w:t>
      </w:r>
      <w:r w:rsidRPr="00DF45F7">
        <w:rPr>
          <w:rFonts w:asciiTheme="minorHAnsi" w:hAnsiTheme="minorHAnsi"/>
          <w:color w:val="000000" w:themeColor="text1"/>
        </w:rPr>
        <w:t>oraz Raportów Etapu III określa Załącznik nr 4 do Regulaminu.</w:t>
      </w:r>
    </w:p>
    <w:p w14:paraId="6DF83176" w14:textId="77777777" w:rsidR="00013628" w:rsidRPr="00DF45F7" w:rsidRDefault="00013628" w:rsidP="00B11AA8">
      <w:pPr>
        <w:spacing w:before="60" w:after="60"/>
        <w:contextualSpacing/>
        <w:rPr>
          <w:rFonts w:ascii="Times New Roman" w:hAnsi="Times New Roman" w:cs="Times New Roman"/>
          <w:color w:val="000000" w:themeColor="text1"/>
        </w:rPr>
      </w:pPr>
    </w:p>
    <w:p w14:paraId="658E5C4C" w14:textId="13647898" w:rsidR="00F83C9A" w:rsidRPr="00DF45F7" w:rsidRDefault="00F83C9A" w:rsidP="00B11AA8">
      <w:pPr>
        <w:pStyle w:val="Nagwek2"/>
      </w:pPr>
      <w:bookmarkStart w:id="360" w:name="_Ref52746402"/>
      <w:bookmarkStart w:id="361" w:name="_Ref53701877"/>
      <w:bookmarkStart w:id="362" w:name="_Ref53702848"/>
      <w:bookmarkStart w:id="363" w:name="_Toc52897106"/>
      <w:bookmarkStart w:id="364" w:name="_Toc53793054"/>
      <w:bookmarkStart w:id="365" w:name="_Toc54830231"/>
      <w:bookmarkStart w:id="366" w:name="_Toc54798313"/>
      <w:bookmarkStart w:id="367" w:name="_Toc54835741"/>
      <w:bookmarkStart w:id="368" w:name="_Toc72595042"/>
      <w:r w:rsidRPr="00DF45F7">
        <w:t xml:space="preserve">[ZOBOWIĄZANIA WYKONAWCY ZWIĄZANE Z </w:t>
      </w:r>
      <w:r w:rsidR="00D74408" w:rsidRPr="00DF45F7">
        <w:t>UTRZYMANIEM DEMONSTRATORA</w:t>
      </w:r>
      <w:r w:rsidRPr="00DF45F7">
        <w:t xml:space="preserve"> PO ZAKOŃCZENIU PRAC B+R]</w:t>
      </w:r>
      <w:bookmarkEnd w:id="360"/>
      <w:bookmarkEnd w:id="361"/>
      <w:bookmarkEnd w:id="362"/>
      <w:bookmarkEnd w:id="363"/>
      <w:bookmarkEnd w:id="364"/>
      <w:bookmarkEnd w:id="365"/>
      <w:bookmarkEnd w:id="366"/>
      <w:bookmarkEnd w:id="367"/>
      <w:bookmarkEnd w:id="368"/>
    </w:p>
    <w:p w14:paraId="6545F296" w14:textId="5862BD63" w:rsidR="007304F2" w:rsidRPr="00DF45F7" w:rsidRDefault="007304F2"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hAnsiTheme="minorHAnsi"/>
          <w:color w:val="000000" w:themeColor="text1"/>
        </w:rPr>
        <w:t>Dla zapewnienia utrzymania właściwego poziomu</w:t>
      </w:r>
      <w:r w:rsidR="008B7D7F">
        <w:rPr>
          <w:rFonts w:asciiTheme="minorHAnsi" w:hAnsiTheme="minorHAnsi"/>
          <w:color w:val="000000" w:themeColor="text1"/>
        </w:rPr>
        <w:t xml:space="preserve"> funkcjonowania</w:t>
      </w:r>
      <w:r w:rsidRPr="00DF45F7">
        <w:rPr>
          <w:rFonts w:asciiTheme="minorHAnsi" w:hAnsiTheme="minorHAnsi"/>
          <w:color w:val="000000" w:themeColor="text1"/>
        </w:rPr>
        <w:t xml:space="preserve"> Demonstratora na potrzeby </w:t>
      </w:r>
      <w:r w:rsidR="00005079" w:rsidRPr="00DF45F7">
        <w:rPr>
          <w:rFonts w:asciiTheme="minorHAnsi" w:hAnsiTheme="minorHAnsi"/>
          <w:color w:val="000000" w:themeColor="text1"/>
        </w:rPr>
        <w:t>weryfikacji</w:t>
      </w:r>
      <w:r w:rsidR="0092609D" w:rsidRPr="00DF45F7">
        <w:rPr>
          <w:rFonts w:asciiTheme="minorHAnsi" w:hAnsiTheme="minorHAnsi"/>
          <w:color w:val="000000" w:themeColor="text1"/>
        </w:rPr>
        <w:t xml:space="preserve"> w ramach Etapu III</w:t>
      </w:r>
      <w:r w:rsidRPr="00DF45F7">
        <w:rPr>
          <w:rFonts w:asciiTheme="minorHAnsi" w:hAnsiTheme="minorHAnsi"/>
          <w:color w:val="000000" w:themeColor="text1"/>
        </w:rPr>
        <w:t>, Wykonawca pod warunkiem zawieszającym wybudowania Demonstratora, jest zobowiązany realizować dodatkowe postanowienia określone tym artykułem. Za udzielenie i wykonywanie taki</w:t>
      </w:r>
      <w:r w:rsidR="002D0375" w:rsidRPr="00DF45F7">
        <w:rPr>
          <w:rFonts w:asciiTheme="minorHAnsi" w:hAnsiTheme="minorHAnsi"/>
          <w:color w:val="000000" w:themeColor="text1"/>
        </w:rPr>
        <w:t xml:space="preserve">ch zobowiązań </w:t>
      </w:r>
      <w:r w:rsidRPr="00DF45F7">
        <w:rPr>
          <w:rFonts w:asciiTheme="minorHAnsi" w:hAnsiTheme="minorHAnsi"/>
          <w:color w:val="000000" w:themeColor="text1"/>
        </w:rPr>
        <w:t xml:space="preserve">Wykonawcy nie przysługuje </w:t>
      </w:r>
      <w:r w:rsidRPr="00DF45F7">
        <w:rPr>
          <w:rFonts w:ascii="Calibri" w:hAnsi="Calibri"/>
          <w:color w:val="000000" w:themeColor="text1"/>
        </w:rPr>
        <w:t xml:space="preserve">od NCBR </w:t>
      </w:r>
      <w:r w:rsidRPr="00DF45F7">
        <w:rPr>
          <w:rFonts w:asciiTheme="minorHAnsi" w:hAnsiTheme="minorHAnsi"/>
          <w:color w:val="000000" w:themeColor="text1"/>
        </w:rPr>
        <w:t>dodatkowe wynagrodzenie ponad wynagrodzenie określone w Umowie za wykonanie Etapu II.</w:t>
      </w:r>
      <w:r w:rsidR="000757DB" w:rsidRPr="00DF45F7">
        <w:rPr>
          <w:rFonts w:asciiTheme="minorHAnsi" w:hAnsiTheme="minorHAnsi"/>
          <w:color w:val="000000" w:themeColor="text1"/>
        </w:rPr>
        <w:t xml:space="preserve"> Wykonawca jest zwolniony z poniższych zobowiązań jeśli jest Użytkownikiem albo Użytkownik wchodzi w skład konsorcjum tworzącego Wykonawcę.</w:t>
      </w:r>
    </w:p>
    <w:p w14:paraId="3EDD7CBD" w14:textId="187B2C47"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hAnsiTheme="minorHAnsi"/>
          <w:color w:val="000000" w:themeColor="text1"/>
        </w:rPr>
        <w:t xml:space="preserve">Wykonawca, pod warunkiem zawieszającym wybudowania Demonstratora w ramach danego Strumienia, </w:t>
      </w:r>
      <w:r w:rsidR="007E6B20" w:rsidRPr="00DF45F7">
        <w:rPr>
          <w:rFonts w:asciiTheme="minorHAnsi" w:hAnsiTheme="minorHAnsi"/>
          <w:color w:val="000000" w:themeColor="text1"/>
        </w:rPr>
        <w:t xml:space="preserve">udzieli </w:t>
      </w:r>
      <w:bookmarkStart w:id="369" w:name="_Hlk69069787"/>
      <w:r w:rsidR="002D0375" w:rsidRPr="00DF45F7">
        <w:rPr>
          <w:rFonts w:asciiTheme="minorHAnsi" w:hAnsiTheme="minorHAnsi"/>
          <w:color w:val="000000" w:themeColor="text1"/>
        </w:rPr>
        <w:t>Użytkownikowi</w:t>
      </w:r>
      <w:bookmarkEnd w:id="369"/>
      <w:r w:rsidR="007E6B20" w:rsidRPr="00DF45F7">
        <w:rPr>
          <w:rFonts w:asciiTheme="minorHAnsi" w:hAnsiTheme="minorHAnsi"/>
          <w:color w:val="000000" w:themeColor="text1"/>
        </w:rPr>
        <w:t xml:space="preserve"> </w:t>
      </w:r>
      <w:r w:rsidRPr="00DF45F7">
        <w:rPr>
          <w:rFonts w:asciiTheme="minorHAnsi" w:hAnsiTheme="minorHAnsi"/>
          <w:color w:val="000000" w:themeColor="text1"/>
        </w:rPr>
        <w:t xml:space="preserve">gwarancji jakości na Demonstrator. </w:t>
      </w:r>
    </w:p>
    <w:p w14:paraId="52073FFE" w14:textId="215A22B4"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Wykonawca jest zobowiązany wydać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dokument gwarancji potwierdzający jego zobowiązania określone w niniejszym artykule, w terminie 14 dni od protokolarnego przekazania Demonstratora wraz z wiążącymi i aktualnymi danymi kontaktowymi Wykonawcy oraz instrukcją eksploatacji Demonstratora.</w:t>
      </w:r>
    </w:p>
    <w:p w14:paraId="7B2ECB3C" w14:textId="213633E8"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Gwarancj</w:t>
      </w:r>
      <w:r w:rsidR="002D0375" w:rsidRPr="00DF45F7">
        <w:rPr>
          <w:rFonts w:asciiTheme="minorHAnsi" w:eastAsiaTheme="minorEastAsia" w:hAnsiTheme="minorHAnsi"/>
          <w:color w:val="000000" w:themeColor="text1"/>
        </w:rPr>
        <w:t>a</w:t>
      </w:r>
      <w:r w:rsidRPr="00DF45F7">
        <w:rPr>
          <w:rFonts w:asciiTheme="minorHAnsi" w:eastAsiaTheme="minorEastAsia" w:hAnsiTheme="minorHAnsi"/>
          <w:color w:val="000000" w:themeColor="text1"/>
        </w:rPr>
        <w:t xml:space="preserve"> jakości na Demonstrator jest udzielana na okres </w:t>
      </w:r>
      <w:r w:rsidR="63F7A927" w:rsidRPr="00DF45F7">
        <w:rPr>
          <w:rFonts w:asciiTheme="minorHAnsi" w:eastAsiaTheme="minorEastAsia" w:hAnsiTheme="minorHAnsi"/>
          <w:color w:val="000000" w:themeColor="text1"/>
        </w:rPr>
        <w:t xml:space="preserve">24 </w:t>
      </w:r>
      <w:r w:rsidRPr="00DF45F7">
        <w:rPr>
          <w:rFonts w:asciiTheme="minorHAnsi" w:eastAsiaTheme="minorEastAsia" w:hAnsiTheme="minorHAnsi"/>
          <w:color w:val="000000" w:themeColor="text1"/>
        </w:rPr>
        <w:t xml:space="preserve">miesięcy, licząc od daty protokolarnego odbioru Demonstratora przez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4D37C671" w14:textId="6E565A34"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Gwarancja obejmuje:</w:t>
      </w:r>
    </w:p>
    <w:p w14:paraId="6FC4AA73" w14:textId="0EB72236" w:rsidR="00416FD7" w:rsidRPr="00DF45F7" w:rsidRDefault="00416FD7" w:rsidP="00B11AA8">
      <w:pPr>
        <w:pStyle w:val="Akapitzlist"/>
        <w:numPr>
          <w:ilvl w:val="1"/>
          <w:numId w:val="70"/>
        </w:numPr>
        <w:spacing w:before="60" w:after="60"/>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przeglądy gwarancyjne określone co do liczby i zakresu przez Wykonawcę, w celu zapewnienia niewadliwej eksploatacji Demonstratora,</w:t>
      </w:r>
    </w:p>
    <w:p w14:paraId="66CBEFF7" w14:textId="38854498" w:rsidR="00416FD7" w:rsidRPr="00DF45F7" w:rsidRDefault="00416FD7" w:rsidP="00B11AA8">
      <w:pPr>
        <w:pStyle w:val="Akapitzlist"/>
        <w:numPr>
          <w:ilvl w:val="1"/>
          <w:numId w:val="70"/>
        </w:numPr>
        <w:spacing w:before="60" w:after="60"/>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lastRenderedPageBreak/>
        <w:t xml:space="preserve">zobowiązanie Wykonawcy w okresie gwarancji aby, na wezwanie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z uwzględnieniem możliwości technicznych i zasad sztuki budowlanej, dokonać bez odrębnego wynagrodzenia usunięcia wszelkich wad stwierdzonych przez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rozumianych jako rozbieżności z projektem architektoniczno-budowlanym lub przekazaną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 xml:space="preserve">instrukcją, w tym także wad wykrytych w trakcie kontroli przez organy nadzoru budowlanego. </w:t>
      </w:r>
    </w:p>
    <w:p w14:paraId="38C1D00A" w14:textId="77777777" w:rsidR="00416FD7" w:rsidRPr="00DF45F7" w:rsidRDefault="00416FD7" w:rsidP="00B11AA8">
      <w:pPr>
        <w:pStyle w:val="Akapitzlist"/>
        <w:numPr>
          <w:ilvl w:val="1"/>
          <w:numId w:val="70"/>
        </w:numPr>
        <w:spacing w:before="60" w:after="60"/>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Ponoszenie przez Wykonawcę kosztów ww. czynności oraz materiałów.</w:t>
      </w:r>
    </w:p>
    <w:p w14:paraId="7E56EC64" w14:textId="77777777"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Nie podlegają uprawnieniom z tytułu gwarancji wady powstałe w wyniku:</w:t>
      </w:r>
    </w:p>
    <w:p w14:paraId="67B7B395" w14:textId="77777777" w:rsidR="00416FD7" w:rsidRPr="00DF45F7" w:rsidRDefault="00416FD7" w:rsidP="00B11AA8">
      <w:pPr>
        <w:pStyle w:val="Akapitzlist"/>
        <w:numPr>
          <w:ilvl w:val="1"/>
          <w:numId w:val="70"/>
        </w:numPr>
        <w:spacing w:before="60" w:after="60"/>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działania siły wyższej,</w:t>
      </w:r>
    </w:p>
    <w:p w14:paraId="0D7153B1" w14:textId="070A3DD2" w:rsidR="00416FD7" w:rsidRPr="00DF45F7" w:rsidRDefault="00416FD7" w:rsidP="00B11AA8">
      <w:pPr>
        <w:pStyle w:val="Akapitzlist"/>
        <w:numPr>
          <w:ilvl w:val="1"/>
          <w:numId w:val="70"/>
        </w:numPr>
        <w:spacing w:before="60" w:after="60"/>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działań albo zaniechań </w:t>
      </w:r>
      <w:r w:rsidR="002D0375" w:rsidRPr="00DF45F7">
        <w:rPr>
          <w:rFonts w:asciiTheme="minorHAnsi" w:hAnsiTheme="minorHAnsi"/>
          <w:color w:val="000000" w:themeColor="text1"/>
        </w:rPr>
        <w:t>Użytkownika</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względem prawidłowej eksploatacji Demonstratora zgodnie z instrukcją przekazaną mu przez Wykonawcę wraz z dokumentem gwarancyjnym</w:t>
      </w:r>
      <w:r w:rsidR="007C6A16" w:rsidRPr="00DF45F7">
        <w:rPr>
          <w:rFonts w:asciiTheme="minorHAnsi" w:eastAsiaTheme="minorEastAsia" w:hAnsiTheme="minorHAnsi"/>
          <w:color w:val="000000" w:themeColor="text1"/>
        </w:rPr>
        <w:t>,</w:t>
      </w:r>
    </w:p>
    <w:p w14:paraId="4FA46ABE" w14:textId="3BA17A64" w:rsidR="00416FD7" w:rsidRPr="00DF45F7" w:rsidRDefault="00416FD7" w:rsidP="00B11AA8">
      <w:pPr>
        <w:pStyle w:val="Akapitzlist"/>
        <w:numPr>
          <w:ilvl w:val="1"/>
          <w:numId w:val="70"/>
        </w:numPr>
        <w:spacing w:before="60" w:after="60"/>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zawinionego działania albo zaniechania </w:t>
      </w:r>
      <w:r w:rsidR="002D0375" w:rsidRPr="00DF45F7">
        <w:rPr>
          <w:rFonts w:asciiTheme="minorHAnsi" w:hAnsiTheme="minorHAnsi"/>
          <w:color w:val="000000" w:themeColor="text1"/>
        </w:rPr>
        <w:t>Użytkownika</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w zakresie eksploatacji Demonstratora niezgodnie z przepisami prawa.</w:t>
      </w:r>
    </w:p>
    <w:p w14:paraId="719FD2C3" w14:textId="78FB8350"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O wykryciu wady </w:t>
      </w:r>
      <w:r w:rsidR="002D0375" w:rsidRPr="00DF45F7">
        <w:rPr>
          <w:rFonts w:asciiTheme="minorHAnsi" w:hAnsiTheme="minorHAnsi"/>
          <w:color w:val="000000" w:themeColor="text1"/>
        </w:rPr>
        <w:t>Użytkownik</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jest zobowiązany niezwłocznie powiadomić Wykonawcę i ustalić termin oględzin.</w:t>
      </w:r>
    </w:p>
    <w:p w14:paraId="1B657795" w14:textId="0E29DD3D"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Usunięcie wad zgodnie z niniejszym artykułem następuje niezwłocznie, nie później niż w terminie </w:t>
      </w:r>
      <w:r w:rsidR="1D8455D6" w:rsidRPr="00DF45F7">
        <w:rPr>
          <w:rFonts w:asciiTheme="minorHAnsi" w:eastAsiaTheme="minorEastAsia" w:hAnsiTheme="minorHAnsi"/>
          <w:color w:val="000000" w:themeColor="text1"/>
        </w:rPr>
        <w:t>14</w:t>
      </w:r>
      <w:r w:rsidRPr="00DF45F7">
        <w:rPr>
          <w:rFonts w:asciiTheme="minorHAnsi" w:eastAsiaTheme="minorEastAsia" w:hAnsiTheme="minorHAnsi"/>
          <w:color w:val="000000" w:themeColor="text1"/>
        </w:rPr>
        <w:t xml:space="preserve"> dni od dniach ich zgłoszenia, z zastrzeżeniem zdania kolejnego. Jeśli z przyczyn technicznych usunięcie wady nie jest możliwe w terminie wskazanym w zdaniu pierwszym, Wykonawca jest zobowiązany zrobić to niezwłocznie, wskazując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termin usunięcia wady. Niedotrzymanie przez Wykonawcę wyznaczonego terminu jest równoważne odmowie usunięcia wady.</w:t>
      </w:r>
    </w:p>
    <w:p w14:paraId="1EA9429B" w14:textId="516B7602"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 przypadku odmowy ze strony Wykonawcy usunięcia wad lub niewywiązywania się z obowiązków i terminów wyżej wskazanych, </w:t>
      </w:r>
      <w:r w:rsidR="002D0375" w:rsidRPr="00DF45F7">
        <w:rPr>
          <w:rFonts w:asciiTheme="minorHAnsi" w:hAnsiTheme="minorHAnsi"/>
          <w:color w:val="000000" w:themeColor="text1"/>
        </w:rPr>
        <w:t>Użytkownik</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jest uprawniony do zlecenia wykonania zastępczego podmiotom trzecim, na warunkach rynkowych i na koszt Wykonawcy.</w:t>
      </w:r>
    </w:p>
    <w:p w14:paraId="5E6D05FB" w14:textId="3E041F84"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 razie usunięcia wady, potwierdza się tą okoliczność protokolarnie pomiędzy </w:t>
      </w:r>
      <w:r w:rsidR="002D0375" w:rsidRPr="00DF45F7">
        <w:rPr>
          <w:rFonts w:asciiTheme="minorHAnsi" w:hAnsiTheme="minorHAnsi"/>
          <w:color w:val="000000" w:themeColor="text1"/>
        </w:rPr>
        <w:t xml:space="preserve">Użytkownikiem </w:t>
      </w:r>
      <w:r w:rsidRPr="00DF45F7">
        <w:rPr>
          <w:rFonts w:asciiTheme="minorHAnsi" w:eastAsiaTheme="minorEastAsia" w:hAnsiTheme="minorHAnsi"/>
          <w:color w:val="000000" w:themeColor="text1"/>
        </w:rPr>
        <w:t>a Wykonawcą. Celem protokołu jest potwierdzenie, czy zgłoszone wady zostały usunięte.</w:t>
      </w:r>
    </w:p>
    <w:p w14:paraId="08E010B6" w14:textId="2CA5E084" w:rsidR="00D10D9D" w:rsidRPr="00DF45F7" w:rsidRDefault="00D10D9D" w:rsidP="00B11AA8">
      <w:pPr>
        <w:pStyle w:val="Nagwek1"/>
      </w:pPr>
      <w:bookmarkStart w:id="370" w:name="_Toc52897107"/>
      <w:bookmarkStart w:id="371" w:name="_Toc53793055"/>
      <w:bookmarkStart w:id="372" w:name="_Toc54830232"/>
      <w:bookmarkStart w:id="373" w:name="_Toc54798314"/>
      <w:bookmarkStart w:id="374" w:name="_Toc54835742"/>
      <w:bookmarkStart w:id="375" w:name="_Toc72595043"/>
      <w:bookmarkEnd w:id="352"/>
      <w:r w:rsidRPr="00DF45F7">
        <w:t xml:space="preserve">ODBIORY </w:t>
      </w:r>
      <w:r w:rsidR="00C5140B" w:rsidRPr="00DF45F7">
        <w:t>ETAPÓW</w:t>
      </w:r>
      <w:r w:rsidRPr="00DF45F7">
        <w:t>, WYNAGRODZENIE, ZALICZKI, ZABEZPIECZENIE WYKONANIA UMOWY</w:t>
      </w:r>
      <w:bookmarkEnd w:id="370"/>
      <w:bookmarkEnd w:id="371"/>
      <w:bookmarkEnd w:id="372"/>
      <w:bookmarkEnd w:id="373"/>
      <w:bookmarkEnd w:id="374"/>
      <w:bookmarkEnd w:id="375"/>
    </w:p>
    <w:p w14:paraId="3B0841A4" w14:textId="726445D4" w:rsidR="00523156" w:rsidRPr="00DF45F7" w:rsidRDefault="00523156" w:rsidP="00B11AA8">
      <w:pPr>
        <w:pStyle w:val="Nagwek2"/>
      </w:pPr>
      <w:bookmarkStart w:id="376" w:name="_Ref52735442"/>
      <w:bookmarkStart w:id="377" w:name="_Toc52897108"/>
      <w:bookmarkStart w:id="378" w:name="_Toc53793056"/>
      <w:bookmarkStart w:id="379" w:name="_Toc54830233"/>
      <w:bookmarkStart w:id="380" w:name="_Toc54798315"/>
      <w:bookmarkStart w:id="381" w:name="_Toc54835743"/>
      <w:bookmarkStart w:id="382" w:name="_Toc72595044"/>
      <w:r w:rsidRPr="00DF45F7">
        <w:t xml:space="preserve">[ODBIORY </w:t>
      </w:r>
      <w:r w:rsidR="0056056A" w:rsidRPr="00DF45F7">
        <w:t>E</w:t>
      </w:r>
      <w:r w:rsidR="005A52B7" w:rsidRPr="00DF45F7">
        <w:t>TAP</w:t>
      </w:r>
      <w:r w:rsidR="00C93AC5" w:rsidRPr="00DF45F7">
        <w:t>U</w:t>
      </w:r>
      <w:r w:rsidRPr="00DF45F7">
        <w:t>]</w:t>
      </w:r>
      <w:bookmarkEnd w:id="323"/>
      <w:bookmarkEnd w:id="324"/>
      <w:bookmarkEnd w:id="336"/>
      <w:bookmarkEnd w:id="337"/>
      <w:bookmarkEnd w:id="338"/>
      <w:bookmarkEnd w:id="339"/>
      <w:bookmarkEnd w:id="340"/>
      <w:bookmarkEnd w:id="376"/>
      <w:bookmarkEnd w:id="377"/>
      <w:bookmarkEnd w:id="378"/>
      <w:bookmarkEnd w:id="379"/>
      <w:bookmarkEnd w:id="380"/>
      <w:bookmarkEnd w:id="381"/>
      <w:bookmarkEnd w:id="382"/>
    </w:p>
    <w:p w14:paraId="76F3D5B0" w14:textId="2CD7FE8A" w:rsidR="00523156" w:rsidRPr="00DF45F7" w:rsidRDefault="00A31F97" w:rsidP="00B11AA8">
      <w:pPr>
        <w:pStyle w:val="Akapitzlist"/>
        <w:numPr>
          <w:ilvl w:val="0"/>
          <w:numId w:val="2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Odbiór </w:t>
      </w:r>
      <w:r w:rsidR="005A52B7"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służy weryfikacji </w:t>
      </w:r>
      <w:r w:rsidR="00720769" w:rsidRPr="00DF45F7">
        <w:rPr>
          <w:rFonts w:asciiTheme="minorHAnsi" w:hAnsiTheme="minorHAnsi"/>
          <w:color w:val="000000" w:themeColor="text1"/>
        </w:rPr>
        <w:t>realizacj</w:t>
      </w:r>
      <w:r w:rsidR="00143CE2" w:rsidRPr="00DF45F7">
        <w:rPr>
          <w:rFonts w:asciiTheme="minorHAnsi" w:hAnsiTheme="minorHAnsi"/>
          <w:color w:val="000000" w:themeColor="text1"/>
        </w:rPr>
        <w:t>i</w:t>
      </w:r>
      <w:r w:rsidR="00720769" w:rsidRPr="00DF45F7">
        <w:rPr>
          <w:rFonts w:asciiTheme="minorHAnsi" w:hAnsiTheme="minorHAnsi"/>
          <w:color w:val="000000" w:themeColor="text1"/>
        </w:rPr>
        <w:t xml:space="preserve"> przez Wykonawcę </w:t>
      </w:r>
      <w:r w:rsidR="00143CE2" w:rsidRPr="00DF45F7">
        <w:rPr>
          <w:rFonts w:asciiTheme="minorHAnsi" w:hAnsiTheme="minorHAnsi"/>
          <w:color w:val="000000" w:themeColor="text1"/>
        </w:rPr>
        <w:t xml:space="preserve">Prac B+R w ramach i zgodnie z </w:t>
      </w:r>
      <w:r w:rsidR="00720769" w:rsidRPr="00DF45F7">
        <w:rPr>
          <w:rFonts w:asciiTheme="minorHAnsi" w:hAnsiTheme="minorHAnsi"/>
          <w:color w:val="000000" w:themeColor="text1"/>
        </w:rPr>
        <w:t>Umow</w:t>
      </w:r>
      <w:r w:rsidR="00143CE2" w:rsidRPr="00DF45F7">
        <w:rPr>
          <w:rFonts w:asciiTheme="minorHAnsi" w:hAnsiTheme="minorHAnsi"/>
          <w:color w:val="000000" w:themeColor="text1"/>
        </w:rPr>
        <w:t>ą</w:t>
      </w:r>
      <w:r w:rsidR="00482578" w:rsidRPr="00DF45F7">
        <w:rPr>
          <w:rFonts w:asciiTheme="minorHAnsi" w:hAnsiTheme="minorHAnsi"/>
          <w:color w:val="000000" w:themeColor="text1"/>
        </w:rPr>
        <w:t xml:space="preserve">. </w:t>
      </w:r>
      <w:r w:rsidR="00653665" w:rsidRPr="00DF45F7">
        <w:rPr>
          <w:rFonts w:asciiTheme="minorHAnsi" w:hAnsiTheme="minorHAnsi"/>
          <w:color w:val="000000" w:themeColor="text1"/>
        </w:rPr>
        <w:t xml:space="preserve">Dokonanie Odbioru Etapu jest warunkiem koniecznym zapłaty </w:t>
      </w:r>
      <w:r w:rsidR="00667044" w:rsidRPr="00DF45F7">
        <w:rPr>
          <w:rFonts w:asciiTheme="minorHAnsi" w:hAnsiTheme="minorHAnsi"/>
          <w:color w:val="000000" w:themeColor="text1"/>
        </w:rPr>
        <w:t>wynagrodzenia</w:t>
      </w:r>
      <w:r w:rsidR="00653665" w:rsidRPr="00DF45F7">
        <w:rPr>
          <w:rFonts w:asciiTheme="minorHAnsi" w:hAnsiTheme="minorHAnsi"/>
          <w:color w:val="000000" w:themeColor="text1"/>
        </w:rPr>
        <w:t xml:space="preserve"> za dany Etap</w:t>
      </w:r>
      <w:r w:rsidR="004F5B23" w:rsidRPr="00DF45F7">
        <w:rPr>
          <w:rFonts w:asciiTheme="minorHAnsi" w:hAnsiTheme="minorHAnsi"/>
          <w:color w:val="000000" w:themeColor="text1"/>
        </w:rPr>
        <w:t>.</w:t>
      </w:r>
    </w:p>
    <w:p w14:paraId="46C61506" w14:textId="5710A1E5" w:rsidR="00482578" w:rsidRPr="00DF45F7" w:rsidRDefault="00482578" w:rsidP="00B11AA8">
      <w:pPr>
        <w:pStyle w:val="Akapitzlist"/>
        <w:numPr>
          <w:ilvl w:val="0"/>
          <w:numId w:val="20"/>
        </w:numPr>
        <w:spacing w:before="60" w:after="60"/>
        <w:ind w:left="426" w:hanging="426"/>
        <w:jc w:val="both"/>
        <w:rPr>
          <w:rFonts w:asciiTheme="minorHAnsi" w:hAnsiTheme="minorHAnsi"/>
          <w:color w:val="000000" w:themeColor="text1"/>
        </w:rPr>
      </w:pPr>
      <w:bookmarkStart w:id="383" w:name="_Ref493950828"/>
      <w:r w:rsidRPr="00DF45F7">
        <w:rPr>
          <w:rFonts w:asciiTheme="minorHAnsi" w:hAnsiTheme="minorHAnsi"/>
          <w:color w:val="000000" w:themeColor="text1"/>
        </w:rPr>
        <w:t>NCBR dokonuje Odbioru Etapu,</w:t>
      </w:r>
      <w:r w:rsidR="00BC73A0" w:rsidRPr="00DF45F7">
        <w:rPr>
          <w:rFonts w:asciiTheme="minorHAnsi" w:hAnsiTheme="minorHAnsi"/>
          <w:color w:val="000000" w:themeColor="text1"/>
        </w:rPr>
        <w:t xml:space="preserve"> tylko</w:t>
      </w:r>
      <w:r w:rsidRPr="00DF45F7">
        <w:rPr>
          <w:rFonts w:asciiTheme="minorHAnsi" w:hAnsiTheme="minorHAnsi"/>
          <w:color w:val="000000" w:themeColor="text1"/>
        </w:rPr>
        <w:t xml:space="preserve"> jeśli</w:t>
      </w:r>
      <w:r w:rsidR="00BC73A0" w:rsidRPr="00DF45F7">
        <w:rPr>
          <w:rFonts w:asciiTheme="minorHAnsi" w:hAnsiTheme="minorHAnsi"/>
          <w:color w:val="000000" w:themeColor="text1"/>
        </w:rPr>
        <w:t xml:space="preserve"> Wynik Prac Etapu uzyskał</w:t>
      </w:r>
      <w:r w:rsidR="00CD7E5A" w:rsidRPr="00DF45F7">
        <w:rPr>
          <w:rFonts w:asciiTheme="minorHAnsi" w:hAnsiTheme="minorHAnsi"/>
          <w:color w:val="000000" w:themeColor="text1"/>
        </w:rPr>
        <w:t xml:space="preserve"> w ramach Listy Rankingowej</w:t>
      </w:r>
      <w:r w:rsidR="00BC73A0" w:rsidRPr="00DF45F7">
        <w:rPr>
          <w:rFonts w:asciiTheme="minorHAnsi" w:hAnsiTheme="minorHAnsi"/>
          <w:color w:val="000000" w:themeColor="text1"/>
        </w:rPr>
        <w:t xml:space="preserve"> Wynik Pozytywny lub Wynik Pozytywny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00BC73A0" w:rsidRPr="00DF45F7">
        <w:rPr>
          <w:rFonts w:asciiTheme="minorHAnsi" w:hAnsiTheme="minorHAnsi"/>
          <w:color w:val="000000" w:themeColor="text1"/>
        </w:rPr>
        <w:t>lub Wynik Końcowy Pozytywny. W celu usunięcia wątpliwości Strony wskazują, że NCBR jest uprawnion</w:t>
      </w:r>
      <w:r w:rsidR="00A33C05" w:rsidRPr="00DF45F7">
        <w:rPr>
          <w:rFonts w:asciiTheme="minorHAnsi" w:hAnsiTheme="minorHAnsi"/>
          <w:color w:val="000000" w:themeColor="text1"/>
        </w:rPr>
        <w:t>e</w:t>
      </w:r>
      <w:r w:rsidR="00BC73A0" w:rsidRPr="00DF45F7">
        <w:rPr>
          <w:rFonts w:asciiTheme="minorHAnsi" w:hAnsiTheme="minorHAnsi"/>
          <w:color w:val="000000" w:themeColor="text1"/>
        </w:rPr>
        <w:t xml:space="preserve"> do odmowy Odbioru Etapu </w:t>
      </w:r>
      <w:r w:rsidR="00990D0D" w:rsidRPr="00DF45F7">
        <w:rPr>
          <w:rFonts w:asciiTheme="minorHAnsi" w:hAnsiTheme="minorHAnsi"/>
          <w:color w:val="000000" w:themeColor="text1"/>
        </w:rPr>
        <w:t>jeśli Wykonawca uzyskał Wynik Negatywny w ramach Selekcji lub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990D0D" w:rsidRPr="00DF45F7">
        <w:rPr>
          <w:rFonts w:asciiTheme="minorHAnsi" w:hAnsiTheme="minorHAnsi"/>
          <w:color w:val="000000" w:themeColor="text1"/>
        </w:rPr>
        <w:t xml:space="preserve">, tj. </w:t>
      </w:r>
      <w:r w:rsidR="00BC73A0" w:rsidRPr="00DF45F7">
        <w:rPr>
          <w:rFonts w:asciiTheme="minorHAnsi" w:hAnsiTheme="minorHAnsi"/>
          <w:color w:val="000000" w:themeColor="text1"/>
        </w:rPr>
        <w:t>w szczególności jeśli:</w:t>
      </w:r>
    </w:p>
    <w:p w14:paraId="15F845C9" w14:textId="416EFF2F" w:rsidR="00990D0D" w:rsidRPr="00DF45F7" w:rsidRDefault="00990D0D"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Wykonawca nie doręczył NCBR Wyniku Prac Etapu</w:t>
      </w:r>
      <w:r w:rsidR="00D734F5" w:rsidRPr="00DF45F7">
        <w:rPr>
          <w:rFonts w:asciiTheme="minorHAnsi" w:hAnsiTheme="minorHAnsi"/>
          <w:color w:val="000000" w:themeColor="text1"/>
        </w:rPr>
        <w:t xml:space="preserve"> do przeprowadzenia Selekcji lub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Pr="00DF45F7">
        <w:rPr>
          <w:rFonts w:asciiTheme="minorHAnsi" w:hAnsiTheme="minorHAnsi"/>
          <w:color w:val="000000" w:themeColor="text1"/>
        </w:rPr>
        <w:t>,</w:t>
      </w:r>
    </w:p>
    <w:p w14:paraId="7B4B5F16" w14:textId="0566B629" w:rsidR="00482578" w:rsidRPr="00DF45F7" w:rsidRDefault="00482578"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został dostarczony w terminie</w:t>
      </w:r>
      <w:r w:rsidR="00990D0D" w:rsidRPr="00DF45F7">
        <w:rPr>
          <w:rFonts w:asciiTheme="minorHAnsi" w:hAnsiTheme="minorHAnsi"/>
          <w:color w:val="000000" w:themeColor="text1"/>
        </w:rPr>
        <w:t xml:space="preserve"> i nie zachodzą okoliczności wskazane w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_Ref493306264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ART. 11</w:t>
      </w:r>
      <w:r w:rsidR="00990D0D" w:rsidRPr="00DF45F7">
        <w:rPr>
          <w:rFonts w:asciiTheme="minorHAnsi" w:hAnsiTheme="minorHAnsi"/>
          <w:color w:val="000000" w:themeColor="text1"/>
        </w:rPr>
        <w:fldChar w:fldCharType="end"/>
      </w:r>
      <w:r w:rsidR="00990D0D" w:rsidRPr="00DF45F7">
        <w:rPr>
          <w:rFonts w:asciiTheme="minorHAnsi" w:hAnsiTheme="minorHAnsi"/>
          <w:color w:val="000000" w:themeColor="text1"/>
        </w:rPr>
        <w:t xml:space="preserve">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990D0D"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74B975F8" w14:textId="506422EF" w:rsidR="00482578" w:rsidRPr="00DF45F7" w:rsidRDefault="00482578"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określon</w:t>
      </w:r>
      <w:r w:rsidR="00990D0D" w:rsidRPr="00DF45F7">
        <w:rPr>
          <w:rFonts w:asciiTheme="minorHAnsi" w:hAnsiTheme="minorHAnsi"/>
          <w:color w:val="000000" w:themeColor="text1"/>
        </w:rPr>
        <w:t>ych</w:t>
      </w:r>
      <w:r w:rsidRPr="00DF45F7">
        <w:rPr>
          <w:rFonts w:asciiTheme="minorHAnsi" w:hAnsiTheme="minorHAnsi"/>
          <w:color w:val="000000" w:themeColor="text1"/>
        </w:rPr>
        <w:t xml:space="preserv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4 do Regulaminu,</w:t>
      </w:r>
    </w:p>
    <w:p w14:paraId="6812FD44" w14:textId="38849890" w:rsidR="00482578" w:rsidRPr="00DF45F7" w:rsidRDefault="00482578"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Wynik Prac Etapu</w:t>
      </w:r>
      <w:r w:rsidR="004D3A0F" w:rsidRPr="00DF45F7">
        <w:rPr>
          <w:rFonts w:asciiTheme="minorHAnsi" w:hAnsiTheme="minorHAnsi"/>
          <w:color w:val="000000" w:themeColor="text1"/>
        </w:rPr>
        <w:t xml:space="preserve">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w:t>
      </w:r>
      <w:r w:rsidR="00BC73A0" w:rsidRPr="00DF45F7">
        <w:rPr>
          <w:rFonts w:asciiTheme="minorHAnsi" w:hAnsiTheme="minorHAnsi"/>
          <w:color w:val="000000" w:themeColor="text1"/>
        </w:rPr>
        <w:t>ych</w:t>
      </w:r>
      <w:r w:rsidR="00990D0D" w:rsidRPr="00DF45F7">
        <w:rPr>
          <w:rFonts w:asciiTheme="minorHAnsi" w:hAnsiTheme="minorHAnsi"/>
          <w:color w:val="000000" w:themeColor="text1"/>
        </w:rPr>
        <w:t xml:space="preserve"> w sposób</w:t>
      </w:r>
      <w:r w:rsidR="004D3A0F" w:rsidRPr="00DF45F7">
        <w:rPr>
          <w:rFonts w:asciiTheme="minorHAnsi" w:hAnsiTheme="minorHAnsi"/>
          <w:color w:val="000000" w:themeColor="text1"/>
        </w:rPr>
        <w:t xml:space="preserve"> wykraczając</w:t>
      </w:r>
      <w:r w:rsidR="00990D0D" w:rsidRPr="00DF45F7">
        <w:rPr>
          <w:rFonts w:asciiTheme="minorHAnsi" w:hAnsiTheme="minorHAnsi"/>
          <w:color w:val="000000" w:themeColor="text1"/>
        </w:rPr>
        <w:t>y</w:t>
      </w:r>
      <w:r w:rsidR="004D3A0F" w:rsidRPr="00DF45F7">
        <w:rPr>
          <w:rFonts w:asciiTheme="minorHAnsi" w:hAnsiTheme="minorHAnsi"/>
          <w:color w:val="000000" w:themeColor="text1"/>
        </w:rPr>
        <w:t xml:space="preserve"> poza odstępstw</w:t>
      </w:r>
      <w:r w:rsidR="003B66D2" w:rsidRPr="00DF45F7">
        <w:rPr>
          <w:rFonts w:asciiTheme="minorHAnsi" w:hAnsiTheme="minorHAnsi"/>
          <w:color w:val="000000" w:themeColor="text1"/>
        </w:rPr>
        <w:t>a</w:t>
      </w:r>
      <w:r w:rsidR="004D3A0F" w:rsidRPr="00DF45F7">
        <w:rPr>
          <w:rFonts w:asciiTheme="minorHAnsi" w:hAnsiTheme="minorHAnsi"/>
          <w:color w:val="000000" w:themeColor="text1"/>
        </w:rPr>
        <w:t xml:space="preserve"> dopuszczalne na podstawie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4D3A0F" w:rsidRPr="00DF45F7">
        <w:rPr>
          <w:rFonts w:asciiTheme="minorHAnsi" w:hAnsiTheme="minorHAnsi"/>
          <w:color w:val="000000" w:themeColor="text1"/>
        </w:rPr>
        <w:fldChar w:fldCharType="end"/>
      </w:r>
      <w:r w:rsidR="004D3A0F" w:rsidRPr="00DF45F7">
        <w:rPr>
          <w:rFonts w:asciiTheme="minorHAnsi" w:hAnsiTheme="minorHAnsi"/>
          <w:color w:val="000000" w:themeColor="text1"/>
        </w:rPr>
        <w:t xml:space="preserv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D3A0F"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5E6086F3" w14:textId="4A6AA154" w:rsidR="00482578" w:rsidRPr="00DF45F7" w:rsidRDefault="00482578"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Wynik Prac Etapu</w:t>
      </w:r>
      <w:r w:rsidR="004D3A0F" w:rsidRPr="00DF45F7">
        <w:rPr>
          <w:rFonts w:asciiTheme="minorHAnsi" w:hAnsiTheme="minorHAnsi"/>
          <w:color w:val="000000" w:themeColor="text1"/>
        </w:rPr>
        <w:t xml:space="preserve">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w:t>
      </w:r>
      <w:r w:rsidR="00BC73A0" w:rsidRPr="00DF45F7">
        <w:rPr>
          <w:rFonts w:asciiTheme="minorHAnsi" w:hAnsiTheme="minorHAnsi"/>
          <w:color w:val="000000" w:themeColor="text1"/>
        </w:rPr>
        <w:t>ych</w:t>
      </w:r>
      <w:r w:rsidR="00220369" w:rsidRPr="00DF45F7">
        <w:rPr>
          <w:rFonts w:asciiTheme="minorHAnsi" w:hAnsiTheme="minorHAnsi"/>
          <w:color w:val="000000" w:themeColor="text1"/>
        </w:rPr>
        <w:t xml:space="preserve"> lub</w:t>
      </w:r>
      <w:r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00BC73A0" w:rsidRPr="00DF45F7">
        <w:rPr>
          <w:rFonts w:asciiTheme="minorHAnsi" w:hAnsiTheme="minorHAnsi"/>
          <w:color w:val="000000" w:themeColor="text1"/>
        </w:rPr>
        <w:t xml:space="preserve"> </w:t>
      </w:r>
      <w:r w:rsidRPr="00DF45F7">
        <w:rPr>
          <w:rFonts w:asciiTheme="minorHAnsi" w:hAnsiTheme="minorHAnsi"/>
          <w:color w:val="000000" w:themeColor="text1"/>
        </w:rPr>
        <w:t>Jakościow</w:t>
      </w:r>
      <w:r w:rsidR="00BC73A0" w:rsidRPr="00DF45F7">
        <w:rPr>
          <w:rFonts w:asciiTheme="minorHAnsi" w:hAnsiTheme="minorHAnsi"/>
          <w:color w:val="000000" w:themeColor="text1"/>
        </w:rPr>
        <w:t xml:space="preserve">ych </w:t>
      </w:r>
      <w:r w:rsidRPr="00DF45F7">
        <w:rPr>
          <w:rFonts w:asciiTheme="minorHAnsi" w:hAnsiTheme="minorHAnsi"/>
          <w:color w:val="000000" w:themeColor="text1"/>
        </w:rPr>
        <w:t>wskazan</w:t>
      </w:r>
      <w:r w:rsidR="00BC73A0" w:rsidRPr="00DF45F7">
        <w:rPr>
          <w:rFonts w:asciiTheme="minorHAnsi" w:hAnsiTheme="minorHAnsi"/>
          <w:color w:val="000000" w:themeColor="text1"/>
        </w:rPr>
        <w:t>ych</w:t>
      </w:r>
      <w:r w:rsidRPr="00DF45F7">
        <w:rPr>
          <w:rFonts w:asciiTheme="minorHAnsi" w:hAnsiTheme="minorHAnsi"/>
          <w:color w:val="000000" w:themeColor="text1"/>
        </w:rPr>
        <w:t xml:space="preserve"> we Wniosku i ewentualnych późniejszych Postąpieniach</w:t>
      </w:r>
      <w:r w:rsidR="004D3A0F" w:rsidRPr="00DF45F7">
        <w:rPr>
          <w:rFonts w:asciiTheme="minorHAnsi" w:hAnsiTheme="minorHAnsi"/>
          <w:color w:val="000000" w:themeColor="text1"/>
        </w:rPr>
        <w:t xml:space="preserve">, w </w:t>
      </w:r>
      <w:r w:rsidR="00D734F5" w:rsidRPr="00DF45F7">
        <w:rPr>
          <w:rFonts w:asciiTheme="minorHAnsi" w:hAnsiTheme="minorHAnsi"/>
          <w:color w:val="000000" w:themeColor="text1"/>
        </w:rPr>
        <w:t>sposób</w:t>
      </w:r>
      <w:r w:rsidR="004D3A0F" w:rsidRPr="00DF45F7">
        <w:rPr>
          <w:rFonts w:asciiTheme="minorHAnsi" w:hAnsiTheme="minorHAnsi"/>
          <w:color w:val="000000" w:themeColor="text1"/>
        </w:rPr>
        <w:t xml:space="preserve"> wykraczający poza odstępst</w:t>
      </w:r>
      <w:r w:rsidR="003B66D2" w:rsidRPr="00DF45F7">
        <w:rPr>
          <w:rFonts w:asciiTheme="minorHAnsi" w:hAnsiTheme="minorHAnsi"/>
          <w:color w:val="000000" w:themeColor="text1"/>
        </w:rPr>
        <w:t>wa</w:t>
      </w:r>
      <w:r w:rsidR="004D3A0F" w:rsidRPr="00DF45F7">
        <w:rPr>
          <w:rFonts w:asciiTheme="minorHAnsi" w:hAnsiTheme="minorHAnsi"/>
          <w:color w:val="000000" w:themeColor="text1"/>
        </w:rPr>
        <w:t xml:space="preserve"> dopuszczalne na podstawie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4D3A0F" w:rsidRPr="00DF45F7">
        <w:rPr>
          <w:rFonts w:asciiTheme="minorHAnsi" w:hAnsiTheme="minorHAnsi"/>
          <w:color w:val="000000" w:themeColor="text1"/>
        </w:rPr>
        <w:fldChar w:fldCharType="end"/>
      </w:r>
      <w:r w:rsidR="004D3A0F" w:rsidRPr="00DF45F7">
        <w:rPr>
          <w:rFonts w:asciiTheme="minorHAnsi" w:hAnsiTheme="minorHAnsi"/>
          <w:color w:val="000000" w:themeColor="text1"/>
        </w:rPr>
        <w:t xml:space="preserv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D3A0F" w:rsidRPr="00DF45F7">
        <w:rPr>
          <w:rFonts w:asciiTheme="minorHAnsi" w:hAnsiTheme="minorHAnsi"/>
          <w:color w:val="000000" w:themeColor="text1"/>
        </w:rPr>
        <w:fldChar w:fldCharType="end"/>
      </w:r>
      <w:r w:rsidR="00DF0678" w:rsidRPr="00DF45F7">
        <w:rPr>
          <w:rFonts w:asciiTheme="minorHAnsi" w:hAnsiTheme="minorHAnsi"/>
          <w:color w:val="000000" w:themeColor="text1"/>
        </w:rPr>
        <w:t>.</w:t>
      </w:r>
    </w:p>
    <w:bookmarkEnd w:id="383"/>
    <w:p w14:paraId="46BE2E3A" w14:textId="1E726C34" w:rsidR="001D1225" w:rsidRPr="00DF45F7" w:rsidRDefault="00482578" w:rsidP="00B11AA8">
      <w:pPr>
        <w:pStyle w:val="Akapitzlist"/>
        <w:numPr>
          <w:ilvl w:val="0"/>
          <w:numId w:val="2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Podstawą dla oceny podstaw dla dokonania </w:t>
      </w:r>
      <w:r w:rsidR="001D1225" w:rsidRPr="00DF45F7">
        <w:rPr>
          <w:rFonts w:asciiTheme="minorHAnsi" w:hAnsiTheme="minorHAnsi"/>
          <w:color w:val="000000" w:themeColor="text1"/>
        </w:rPr>
        <w:t xml:space="preserve">Odbioru Etapu </w:t>
      </w:r>
      <w:r w:rsidRPr="00DF45F7">
        <w:rPr>
          <w:rFonts w:asciiTheme="minorHAnsi" w:hAnsiTheme="minorHAnsi"/>
          <w:color w:val="000000" w:themeColor="text1"/>
        </w:rPr>
        <w:t xml:space="preserve">i podpisania </w:t>
      </w:r>
      <w:r w:rsidR="001D1225" w:rsidRPr="00DF45F7">
        <w:rPr>
          <w:rFonts w:asciiTheme="minorHAnsi" w:hAnsiTheme="minorHAnsi"/>
          <w:color w:val="000000" w:themeColor="text1"/>
        </w:rPr>
        <w:t xml:space="preserve">Protokołu Odbioru </w:t>
      </w:r>
      <w:bookmarkStart w:id="384" w:name="_Ref511381219"/>
      <w:r w:rsidR="001D1225" w:rsidRPr="00DF45F7">
        <w:rPr>
          <w:rFonts w:asciiTheme="minorHAnsi" w:hAnsiTheme="minorHAnsi"/>
          <w:color w:val="000000" w:themeColor="text1"/>
        </w:rPr>
        <w:t xml:space="preserve">Wyniku Prac </w:t>
      </w:r>
      <w:r w:rsidR="00D40F1E" w:rsidRPr="00DF45F7">
        <w:rPr>
          <w:rFonts w:asciiTheme="minorHAnsi" w:hAnsiTheme="minorHAnsi"/>
          <w:color w:val="000000" w:themeColor="text1"/>
        </w:rPr>
        <w:t>Etapu</w:t>
      </w:r>
      <w:r w:rsidR="00DE70B2" w:rsidRPr="00DF45F7">
        <w:rPr>
          <w:rFonts w:asciiTheme="minorHAnsi" w:hAnsiTheme="minorHAnsi"/>
          <w:color w:val="000000" w:themeColor="text1"/>
        </w:rPr>
        <w:t xml:space="preserve"> </w:t>
      </w:r>
      <w:r w:rsidRPr="00DF45F7">
        <w:rPr>
          <w:rFonts w:asciiTheme="minorHAnsi" w:hAnsiTheme="minorHAnsi"/>
          <w:color w:val="000000" w:themeColor="text1"/>
        </w:rPr>
        <w:t xml:space="preserve">jest </w:t>
      </w:r>
      <w:r w:rsidR="00CF1961" w:rsidRPr="00DF45F7">
        <w:rPr>
          <w:rFonts w:asciiTheme="minorHAnsi" w:hAnsiTheme="minorHAnsi"/>
          <w:color w:val="000000" w:themeColor="text1"/>
        </w:rPr>
        <w:t>Lista Rankingowa</w:t>
      </w:r>
      <w:r w:rsidR="002D0375" w:rsidRPr="00DF45F7">
        <w:rPr>
          <w:rFonts w:asciiTheme="minorHAnsi" w:hAnsiTheme="minorHAnsi"/>
          <w:color w:val="000000" w:themeColor="text1"/>
        </w:rPr>
        <w:t xml:space="preserve"> albo rozstrzygnięcie Zespołu Orzekającego w Etapie II</w:t>
      </w:r>
      <w:r w:rsidR="001D1225" w:rsidRPr="00DF45F7">
        <w:rPr>
          <w:rFonts w:asciiTheme="minorHAnsi" w:hAnsiTheme="minorHAnsi"/>
          <w:color w:val="000000" w:themeColor="text1"/>
        </w:rPr>
        <w:t>.</w:t>
      </w:r>
      <w:r w:rsidR="007D6C98" w:rsidRPr="00DF45F7">
        <w:rPr>
          <w:rFonts w:asciiTheme="minorHAnsi" w:hAnsiTheme="minorHAnsi"/>
          <w:color w:val="000000" w:themeColor="text1"/>
        </w:rPr>
        <w:t xml:space="preserve"> Strony są zobowiązane do podpisania Protokołu Odbioru w terminie </w:t>
      </w:r>
      <w:r w:rsidR="00B00ACB" w:rsidRPr="00DF45F7">
        <w:rPr>
          <w:rFonts w:asciiTheme="minorHAnsi" w:hAnsiTheme="minorHAnsi"/>
          <w:color w:val="000000" w:themeColor="text1"/>
        </w:rPr>
        <w:t xml:space="preserve">pięciu Dni Roboczych od dnia opublikowania Listy Rankingowej </w:t>
      </w:r>
      <w:r w:rsidR="002D0375" w:rsidRPr="00DF45F7">
        <w:rPr>
          <w:rFonts w:asciiTheme="minorHAnsi" w:hAnsiTheme="minorHAnsi"/>
          <w:color w:val="000000" w:themeColor="text1"/>
        </w:rPr>
        <w:t xml:space="preserve">albo rozstrzygnięcia Zespołu Orzekającego w Etapie II </w:t>
      </w:r>
      <w:r w:rsidR="00B00ACB" w:rsidRPr="00DF45F7">
        <w:rPr>
          <w:rFonts w:asciiTheme="minorHAnsi" w:hAnsiTheme="minorHAnsi"/>
          <w:color w:val="000000" w:themeColor="text1"/>
        </w:rPr>
        <w:t>na stronie NCBR</w:t>
      </w:r>
      <w:r w:rsidR="00A33C05" w:rsidRPr="00DF45F7">
        <w:rPr>
          <w:rFonts w:asciiTheme="minorHAnsi" w:hAnsiTheme="minorHAnsi"/>
          <w:color w:val="000000" w:themeColor="text1"/>
        </w:rPr>
        <w:t>, o ile zachodzą przesłanki do Odbioru Etapu</w:t>
      </w:r>
      <w:r w:rsidR="00B00ACB" w:rsidRPr="00DF45F7">
        <w:rPr>
          <w:rFonts w:asciiTheme="minorHAnsi" w:hAnsiTheme="minorHAnsi"/>
          <w:color w:val="000000" w:themeColor="text1"/>
        </w:rPr>
        <w:t>.</w:t>
      </w:r>
      <w:bookmarkEnd w:id="384"/>
    </w:p>
    <w:p w14:paraId="035F49E9" w14:textId="18B4E38B" w:rsidR="00612ECC" w:rsidRPr="00DF45F7" w:rsidRDefault="00612ECC" w:rsidP="00B11AA8">
      <w:pPr>
        <w:pStyle w:val="Akapitzlist"/>
        <w:numPr>
          <w:ilvl w:val="0"/>
          <w:numId w:val="20"/>
        </w:numPr>
        <w:spacing w:before="60" w:after="60"/>
        <w:ind w:left="426" w:hanging="426"/>
        <w:jc w:val="both"/>
        <w:rPr>
          <w:rFonts w:asciiTheme="minorHAnsi" w:hAnsiTheme="minorHAnsi"/>
          <w:color w:val="000000" w:themeColor="text1"/>
        </w:rPr>
      </w:pPr>
      <w:bookmarkStart w:id="385" w:name="_Hlk55252834"/>
      <w:r w:rsidRPr="00DF45F7">
        <w:rPr>
          <w:rFonts w:asciiTheme="minorHAnsi" w:hAnsiTheme="minorHAnsi"/>
          <w:color w:val="000000" w:themeColor="text1"/>
        </w:rPr>
        <w:t>[</w:t>
      </w:r>
      <w:r w:rsidRPr="00DF45F7">
        <w:rPr>
          <w:rFonts w:asciiTheme="minorHAnsi" w:hAnsiTheme="minorHAnsi"/>
          <w:b/>
          <w:bCs/>
          <w:color w:val="000000" w:themeColor="text1"/>
        </w:rPr>
        <w:t>Odbiory częściowe]</w:t>
      </w:r>
      <w:r w:rsidRPr="00DF45F7">
        <w:rPr>
          <w:rFonts w:asciiTheme="minorHAnsi" w:hAnsiTheme="minorHAnsi"/>
          <w:color w:val="000000" w:themeColor="text1"/>
        </w:rPr>
        <w:t xml:space="preserve"> Na potrzeby rozliczenia Zaliczek, NCBR dokonuje Odbiorów częściowych Wyników </w:t>
      </w:r>
      <w:r w:rsidR="00525608" w:rsidRPr="00DF45F7">
        <w:rPr>
          <w:rFonts w:asciiTheme="minorHAnsi" w:hAnsiTheme="minorHAnsi"/>
          <w:color w:val="000000" w:themeColor="text1"/>
        </w:rPr>
        <w:t>P</w:t>
      </w:r>
      <w:r w:rsidRPr="00DF45F7">
        <w:rPr>
          <w:rFonts w:asciiTheme="minorHAnsi" w:hAnsiTheme="minorHAnsi"/>
          <w:color w:val="000000" w:themeColor="text1"/>
        </w:rPr>
        <w:t>rac Etapu, zgodnie z Harmonogramem Finansowo-Rzeczowym danego Etapu, na poniższych zasadach:</w:t>
      </w:r>
    </w:p>
    <w:p w14:paraId="79A30FA3" w14:textId="28C5D9CF" w:rsidR="00612ECC" w:rsidRPr="00DF45F7" w:rsidRDefault="00612ECC"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jeśli przedstawiony do Odbioru zakres Prac B+R jest zgodny z Harmonogramem Rzeczowo-Finansowym, w innym wypadku NCBR jest uprawniony do odmowy dokonania Odbioru Cz</w:t>
      </w:r>
      <w:r w:rsidR="00F109B5" w:rsidRPr="00DF45F7">
        <w:rPr>
          <w:rFonts w:asciiTheme="minorHAnsi" w:hAnsiTheme="minorHAnsi"/>
          <w:color w:val="000000" w:themeColor="text1"/>
        </w:rPr>
        <w:t>ę</w:t>
      </w:r>
      <w:r w:rsidRPr="00DF45F7">
        <w:rPr>
          <w:rFonts w:asciiTheme="minorHAnsi" w:hAnsiTheme="minorHAnsi"/>
          <w:color w:val="000000" w:themeColor="text1"/>
        </w:rPr>
        <w:t>ściowego</w:t>
      </w:r>
      <w:r w:rsidR="009E4E51" w:rsidRPr="00DF45F7">
        <w:rPr>
          <w:rFonts w:asciiTheme="minorHAnsi" w:hAnsiTheme="minorHAnsi"/>
          <w:color w:val="000000" w:themeColor="text1"/>
        </w:rPr>
        <w:t xml:space="preserve">. NCBR jest uprawniony wedle swojego wyboru do weryfikacji </w:t>
      </w:r>
      <w:r w:rsidR="00166508" w:rsidRPr="00DF45F7">
        <w:rPr>
          <w:rFonts w:asciiTheme="minorHAnsi" w:hAnsiTheme="minorHAnsi"/>
          <w:color w:val="000000" w:themeColor="text1"/>
        </w:rPr>
        <w:t xml:space="preserve">realizacji Prac B+R objętych Odbiorem Częściowym </w:t>
      </w:r>
      <w:r w:rsidR="009E4E51" w:rsidRPr="00DF45F7">
        <w:rPr>
          <w:rFonts w:asciiTheme="minorHAnsi" w:hAnsiTheme="minorHAnsi"/>
          <w:color w:val="000000" w:themeColor="text1"/>
        </w:rPr>
        <w:t xml:space="preserve">w oparciu o dokumenty przedstawione przez Wykonawcę, w szczególności dokumenty księgowe oraz </w:t>
      </w:r>
      <w:r w:rsidR="00AA48F5" w:rsidRPr="00DF45F7">
        <w:rPr>
          <w:rFonts w:asciiTheme="minorHAnsi" w:hAnsiTheme="minorHAnsi"/>
          <w:color w:val="000000" w:themeColor="text1"/>
        </w:rPr>
        <w:t>raporty</w:t>
      </w:r>
      <w:r w:rsidR="00166508" w:rsidRPr="00DF45F7">
        <w:rPr>
          <w:rFonts w:asciiTheme="minorHAnsi" w:hAnsiTheme="minorHAnsi"/>
          <w:color w:val="000000" w:themeColor="text1"/>
        </w:rPr>
        <w:t xml:space="preserve"> przygotowane przez Wykonawcę zgodnie z </w:t>
      </w:r>
      <w:r w:rsidR="00166508" w:rsidRPr="00DF45F7">
        <w:rPr>
          <w:rFonts w:asciiTheme="minorHAnsi" w:hAnsiTheme="minorHAnsi"/>
          <w:color w:val="000000" w:themeColor="text1"/>
        </w:rPr>
        <w:fldChar w:fldCharType="begin"/>
      </w:r>
      <w:r w:rsidR="00166508" w:rsidRPr="00DF45F7">
        <w:rPr>
          <w:rFonts w:asciiTheme="minorHAnsi" w:hAnsiTheme="minorHAnsi"/>
          <w:color w:val="000000" w:themeColor="text1"/>
        </w:rPr>
        <w:instrText xml:space="preserve"> REF _Ref505916635 \n \h </w:instrText>
      </w:r>
      <w:r w:rsidR="00182C81" w:rsidRPr="00DF45F7">
        <w:rPr>
          <w:rFonts w:asciiTheme="minorHAnsi" w:hAnsiTheme="minorHAnsi"/>
          <w:color w:val="000000" w:themeColor="text1"/>
        </w:rPr>
        <w:instrText xml:space="preserve"> \* MERGEFORMAT </w:instrText>
      </w:r>
      <w:r w:rsidR="00166508" w:rsidRPr="00DF45F7">
        <w:rPr>
          <w:rFonts w:asciiTheme="minorHAnsi" w:hAnsiTheme="minorHAnsi"/>
          <w:color w:val="000000" w:themeColor="text1"/>
        </w:rPr>
      </w:r>
      <w:r w:rsidR="00166508" w:rsidRPr="00DF45F7">
        <w:rPr>
          <w:rFonts w:asciiTheme="minorHAnsi" w:hAnsiTheme="minorHAnsi"/>
          <w:color w:val="000000" w:themeColor="text1"/>
        </w:rPr>
        <w:fldChar w:fldCharType="separate"/>
      </w:r>
      <w:r w:rsidR="004921E9">
        <w:rPr>
          <w:rFonts w:asciiTheme="minorHAnsi" w:hAnsiTheme="minorHAnsi"/>
          <w:color w:val="000000" w:themeColor="text1"/>
        </w:rPr>
        <w:t>ART. 33</w:t>
      </w:r>
      <w:r w:rsidR="00166508" w:rsidRPr="00DF45F7">
        <w:rPr>
          <w:rFonts w:asciiTheme="minorHAnsi" w:hAnsiTheme="minorHAnsi"/>
          <w:color w:val="000000" w:themeColor="text1"/>
        </w:rPr>
        <w:fldChar w:fldCharType="end"/>
      </w:r>
      <w:r w:rsidR="00166508" w:rsidRPr="00DF45F7">
        <w:rPr>
          <w:rFonts w:asciiTheme="minorHAnsi" w:hAnsiTheme="minorHAnsi"/>
          <w:color w:val="000000" w:themeColor="text1"/>
        </w:rPr>
        <w:t xml:space="preserve"> lub w oparciu o weryfikację Prac B+R zgodnie z </w:t>
      </w:r>
      <w:r w:rsidR="00166508" w:rsidRPr="00DF45F7">
        <w:rPr>
          <w:rFonts w:asciiTheme="minorHAnsi" w:hAnsiTheme="minorHAnsi"/>
          <w:color w:val="000000" w:themeColor="text1"/>
        </w:rPr>
        <w:fldChar w:fldCharType="begin"/>
      </w:r>
      <w:r w:rsidR="00166508" w:rsidRPr="00DF45F7">
        <w:rPr>
          <w:rFonts w:asciiTheme="minorHAnsi" w:hAnsiTheme="minorHAnsi"/>
          <w:color w:val="000000" w:themeColor="text1"/>
        </w:rPr>
        <w:instrText xml:space="preserve"> REF _Ref58603462 \n \h </w:instrText>
      </w:r>
      <w:r w:rsidR="00182C81" w:rsidRPr="00DF45F7">
        <w:rPr>
          <w:rFonts w:asciiTheme="minorHAnsi" w:hAnsiTheme="minorHAnsi"/>
          <w:color w:val="000000" w:themeColor="text1"/>
        </w:rPr>
        <w:instrText xml:space="preserve"> \* MERGEFORMAT </w:instrText>
      </w:r>
      <w:r w:rsidR="00166508" w:rsidRPr="00DF45F7">
        <w:rPr>
          <w:rFonts w:asciiTheme="minorHAnsi" w:hAnsiTheme="minorHAnsi"/>
          <w:color w:val="000000" w:themeColor="text1"/>
        </w:rPr>
      </w:r>
      <w:r w:rsidR="00166508"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00166508" w:rsidRPr="00DF45F7">
        <w:rPr>
          <w:rFonts w:asciiTheme="minorHAnsi" w:hAnsiTheme="minorHAnsi"/>
          <w:color w:val="000000" w:themeColor="text1"/>
        </w:rPr>
        <w:fldChar w:fldCharType="end"/>
      </w:r>
      <w:r w:rsidR="00757EA8" w:rsidRPr="00DF45F7">
        <w:rPr>
          <w:rFonts w:asciiTheme="minorHAnsi" w:hAnsiTheme="minorHAnsi"/>
          <w:color w:val="000000" w:themeColor="text1"/>
        </w:rPr>
        <w:t>. NCBR w terminie 5 Dni Roboczych od otrzymania zgłoszenia wskazanego w punkcie kolejnym informuje Wykonawcę o przyjętym sposobie weryfikacji realizacji Prac B+R</w:t>
      </w:r>
      <w:r w:rsidRPr="00DF45F7">
        <w:rPr>
          <w:rFonts w:asciiTheme="minorHAnsi" w:hAnsiTheme="minorHAnsi"/>
          <w:color w:val="000000" w:themeColor="text1"/>
        </w:rPr>
        <w:t>;</w:t>
      </w:r>
    </w:p>
    <w:p w14:paraId="7F9BCF8E" w14:textId="36B6328A" w:rsidR="00612ECC" w:rsidRPr="00DF45F7" w:rsidRDefault="00612ECC"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Wykona</w:t>
      </w:r>
      <w:r w:rsidR="00F109B5" w:rsidRPr="00DF45F7">
        <w:rPr>
          <w:rFonts w:asciiTheme="minorHAnsi" w:hAnsiTheme="minorHAnsi"/>
          <w:color w:val="000000" w:themeColor="text1"/>
        </w:rPr>
        <w:t>w</w:t>
      </w:r>
      <w:r w:rsidRPr="00DF45F7">
        <w:rPr>
          <w:rFonts w:asciiTheme="minorHAnsi" w:hAnsiTheme="minorHAnsi"/>
          <w:color w:val="000000" w:themeColor="text1"/>
        </w:rPr>
        <w:t xml:space="preserve">ca zgłasza NCBR zakres Prac B+R do Odbioru częściowego za uprzednim zawiadomieniem dokonanym na co najmniej </w:t>
      </w:r>
      <w:r w:rsidR="00166508" w:rsidRPr="00DF45F7">
        <w:rPr>
          <w:rFonts w:asciiTheme="minorHAnsi" w:hAnsiTheme="minorHAnsi"/>
          <w:color w:val="000000" w:themeColor="text1"/>
        </w:rPr>
        <w:t xml:space="preserve">10 </w:t>
      </w:r>
      <w:r w:rsidRPr="00DF45F7">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00013F2E" w:rsidRPr="00DF45F7">
        <w:rPr>
          <w:rFonts w:asciiTheme="minorHAnsi" w:hAnsiTheme="minorHAnsi"/>
          <w:color w:val="000000" w:themeColor="text1"/>
        </w:rPr>
        <w:t xml:space="preserve">5 </w:t>
      </w:r>
      <w:r w:rsidRPr="00DF45F7">
        <w:rPr>
          <w:rFonts w:asciiTheme="minorHAnsi" w:hAnsiTheme="minorHAnsi"/>
          <w:color w:val="000000" w:themeColor="text1"/>
        </w:rPr>
        <w:t>Dni Roboczych;</w:t>
      </w:r>
    </w:p>
    <w:p w14:paraId="177677CB" w14:textId="77777777" w:rsidR="00612ECC" w:rsidRPr="00DF45F7" w:rsidRDefault="00612ECC"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 Odbioru częściowego Strony lub ich przedstawiciele sporządzają pisemny protokół;</w:t>
      </w:r>
    </w:p>
    <w:p w14:paraId="2F92E2EB" w14:textId="5B378150" w:rsidR="008F4D65" w:rsidRPr="00DF45F7" w:rsidRDefault="00612ECC"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dokonanie przez NCBR Odbioru częściowego w żadnym zakresie nie wiąże NCBR w zakresie dokonania Odbioru Etapu.</w:t>
      </w:r>
    </w:p>
    <w:p w14:paraId="630A2F23" w14:textId="0DA2FC37" w:rsidR="00A957E0" w:rsidRPr="00DF45F7" w:rsidRDefault="00A957E0" w:rsidP="00B11AA8">
      <w:pPr>
        <w:pStyle w:val="Akapitzlist"/>
        <w:numPr>
          <w:ilvl w:val="0"/>
          <w:numId w:val="20"/>
        </w:numPr>
        <w:spacing w:before="60" w:after="60"/>
        <w:ind w:left="426"/>
        <w:jc w:val="both"/>
        <w:rPr>
          <w:rFonts w:asciiTheme="minorHAnsi" w:hAnsiTheme="minorHAnsi"/>
          <w:color w:val="000000" w:themeColor="text1"/>
        </w:rPr>
      </w:pPr>
      <w:bookmarkStart w:id="386" w:name="_Ref58842095"/>
      <w:bookmarkStart w:id="387" w:name="_Ref58838562"/>
      <w:bookmarkStart w:id="388" w:name="_Hlk58841205"/>
      <w:r w:rsidRPr="00DF45F7">
        <w:rPr>
          <w:rFonts w:asciiTheme="minorHAnsi" w:hAnsiTheme="minorHAnsi"/>
          <w:color w:val="000000" w:themeColor="text1"/>
        </w:rPr>
        <w:t>[</w:t>
      </w:r>
      <w:r w:rsidRPr="00DF45F7">
        <w:rPr>
          <w:rFonts w:asciiTheme="minorHAnsi" w:hAnsiTheme="minorHAnsi"/>
          <w:b/>
          <w:bCs/>
          <w:color w:val="000000" w:themeColor="text1"/>
        </w:rPr>
        <w:t>Odbiór Etapu z Uwagami</w:t>
      </w:r>
      <w:r w:rsidRPr="00DF45F7">
        <w:rPr>
          <w:rFonts w:asciiTheme="minorHAnsi" w:hAnsiTheme="minorHAnsi"/>
          <w:color w:val="000000" w:themeColor="text1"/>
        </w:rPr>
        <w:t xml:space="preserve">]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006D59E4" w:rsidRPr="00DF45F7">
        <w:rPr>
          <w:rFonts w:asciiTheme="minorHAnsi" w:hAnsiTheme="minorHAnsi"/>
          <w:color w:val="000000" w:themeColor="text1"/>
        </w:rPr>
        <w:t xml:space="preserve"> do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_Ref58838417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NCBR może dokonać Odbioru Etapu z Uwagami. NCBR może odmówić Odbioru Etapu z Uwagami jeśli część lub całość Prac B+R nie została wykonana lub nie została wykonana zgodnie z należytą starannością i ze sztuką. Dokonując Odbioru Etapu z Uwagami w Protokole Odbioru oznacza się zakres Prac B+R określonych w Harmonogramie Rzeczowo-Finansowym, które zostały wykonane należycie i zgodnie ze sztuką oraz dołącza się do niego kopię wniosku Wykonawcy,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w:t>
      </w:r>
      <w:bookmarkEnd w:id="386"/>
      <w:bookmarkEnd w:id="387"/>
    </w:p>
    <w:p w14:paraId="7CDCA56C" w14:textId="77777777" w:rsidR="00511B9D" w:rsidRPr="00DF45F7" w:rsidRDefault="00285C43" w:rsidP="00B11AA8">
      <w:pPr>
        <w:pStyle w:val="Nagwek2"/>
      </w:pPr>
      <w:bookmarkStart w:id="389" w:name="_Ref479976521"/>
      <w:bookmarkStart w:id="390" w:name="_Ref479977389"/>
      <w:bookmarkStart w:id="391" w:name="_Ref493952418"/>
      <w:bookmarkStart w:id="392" w:name="_Toc504994958"/>
      <w:bookmarkStart w:id="393" w:name="_Toc511371204"/>
      <w:bookmarkStart w:id="394" w:name="_Toc52897109"/>
      <w:bookmarkStart w:id="395" w:name="_Toc53793057"/>
      <w:bookmarkStart w:id="396" w:name="_Toc54830234"/>
      <w:bookmarkStart w:id="397" w:name="_Toc54798316"/>
      <w:bookmarkStart w:id="398" w:name="_Toc54835744"/>
      <w:bookmarkStart w:id="399" w:name="_Toc72595045"/>
      <w:bookmarkEnd w:id="385"/>
      <w:bookmarkEnd w:id="388"/>
      <w:r w:rsidRPr="00DF45F7">
        <w:t>[</w:t>
      </w:r>
      <w:r w:rsidR="005F5079" w:rsidRPr="00DF45F7">
        <w:t xml:space="preserve">WYNAGRODZENIE </w:t>
      </w:r>
      <w:r w:rsidR="001B22EC" w:rsidRPr="00DF45F7">
        <w:t>WYKONAWCY</w:t>
      </w:r>
      <w:r w:rsidRPr="00DF45F7">
        <w:t>]</w:t>
      </w:r>
      <w:bookmarkEnd w:id="389"/>
      <w:bookmarkEnd w:id="390"/>
      <w:bookmarkEnd w:id="391"/>
      <w:bookmarkEnd w:id="392"/>
      <w:bookmarkEnd w:id="393"/>
      <w:bookmarkEnd w:id="394"/>
      <w:bookmarkEnd w:id="395"/>
      <w:bookmarkEnd w:id="396"/>
      <w:bookmarkEnd w:id="397"/>
      <w:bookmarkEnd w:id="398"/>
      <w:bookmarkEnd w:id="399"/>
    </w:p>
    <w:p w14:paraId="516D3521" w14:textId="6E54F375" w:rsidR="00905673" w:rsidRPr="00DF45F7" w:rsidRDefault="00905673" w:rsidP="00B11AA8">
      <w:pPr>
        <w:pStyle w:val="Akapitzlist"/>
        <w:numPr>
          <w:ilvl w:val="0"/>
          <w:numId w:val="18"/>
        </w:numPr>
        <w:spacing w:before="60" w:after="60"/>
        <w:ind w:left="426" w:hanging="426"/>
        <w:jc w:val="both"/>
        <w:rPr>
          <w:rFonts w:asciiTheme="minorHAnsi" w:hAnsiTheme="minorHAnsi"/>
          <w:color w:val="000000" w:themeColor="text1"/>
        </w:rPr>
      </w:pPr>
      <w:bookmarkStart w:id="400" w:name="_Ref506784964"/>
      <w:bookmarkStart w:id="401" w:name="_Ref505912773"/>
      <w:r w:rsidRPr="00DF45F7">
        <w:rPr>
          <w:rFonts w:asciiTheme="minorHAnsi" w:hAnsiTheme="minorHAnsi"/>
          <w:color w:val="000000" w:themeColor="text1"/>
        </w:rPr>
        <w:t xml:space="preserve">Wynagrodzenie za realizację </w:t>
      </w:r>
      <w:r w:rsidR="00D40F1E" w:rsidRPr="00DF45F7">
        <w:rPr>
          <w:rFonts w:asciiTheme="minorHAnsi" w:hAnsiTheme="minorHAnsi"/>
          <w:color w:val="000000" w:themeColor="text1"/>
        </w:rPr>
        <w:t xml:space="preserve">Etapów </w:t>
      </w:r>
      <w:r w:rsidR="001D6733" w:rsidRPr="00DF45F7">
        <w:rPr>
          <w:rFonts w:asciiTheme="minorHAnsi" w:hAnsiTheme="minorHAnsi"/>
          <w:color w:val="000000" w:themeColor="text1"/>
        </w:rPr>
        <w:t xml:space="preserve">Prac </w:t>
      </w:r>
      <w:r w:rsidRPr="00DF45F7">
        <w:rPr>
          <w:rFonts w:asciiTheme="minorHAnsi" w:hAnsiTheme="minorHAnsi"/>
          <w:color w:val="000000" w:themeColor="text1"/>
        </w:rPr>
        <w:t>B+R</w:t>
      </w:r>
      <w:r w:rsidR="002E62C2" w:rsidRPr="00DF45F7">
        <w:rPr>
          <w:rFonts w:asciiTheme="minorHAnsi" w:hAnsiTheme="minorHAnsi"/>
          <w:color w:val="000000" w:themeColor="text1"/>
        </w:rPr>
        <w:t xml:space="preserve">, </w:t>
      </w:r>
      <w:r w:rsidRPr="00DF45F7">
        <w:rPr>
          <w:rFonts w:asciiTheme="minorHAnsi" w:hAnsiTheme="minorHAnsi"/>
          <w:color w:val="000000" w:themeColor="text1"/>
        </w:rPr>
        <w:t xml:space="preserve">ustalone zgodnie z Umową </w:t>
      </w:r>
      <w:r w:rsidR="004C447D" w:rsidRPr="00DF45F7">
        <w:rPr>
          <w:rFonts w:asciiTheme="minorHAnsi" w:hAnsiTheme="minorHAnsi"/>
          <w:color w:val="000000" w:themeColor="text1"/>
        </w:rPr>
        <w:t xml:space="preserve">pokrywa </w:t>
      </w:r>
      <w:r w:rsidRPr="00DF45F7">
        <w:rPr>
          <w:rFonts w:asciiTheme="minorHAnsi" w:hAnsiTheme="minorHAnsi"/>
          <w:color w:val="000000" w:themeColor="text1"/>
        </w:rPr>
        <w:t>wszelkie</w:t>
      </w:r>
      <w:r w:rsidR="004C447D" w:rsidRPr="00DF45F7">
        <w:rPr>
          <w:rFonts w:asciiTheme="minorHAnsi" w:hAnsiTheme="minorHAnsi"/>
          <w:color w:val="000000" w:themeColor="text1"/>
        </w:rPr>
        <w:t xml:space="preserve"> roszczenia </w:t>
      </w:r>
      <w:r w:rsidR="00D83700" w:rsidRPr="00DF45F7">
        <w:rPr>
          <w:rFonts w:asciiTheme="minorHAnsi" w:hAnsiTheme="minorHAnsi"/>
          <w:color w:val="000000" w:themeColor="text1"/>
        </w:rPr>
        <w:t xml:space="preserve">Wykonawcy </w:t>
      </w:r>
      <w:r w:rsidR="004C447D" w:rsidRPr="00DF45F7">
        <w:rPr>
          <w:rFonts w:asciiTheme="minorHAnsi" w:hAnsiTheme="minorHAnsi"/>
          <w:color w:val="000000" w:themeColor="text1"/>
        </w:rPr>
        <w:t>względem NCBR za działania Wykonawcy i kosz</w:t>
      </w:r>
      <w:r w:rsidR="00D40155" w:rsidRPr="00DF45F7">
        <w:rPr>
          <w:rFonts w:asciiTheme="minorHAnsi" w:hAnsiTheme="minorHAnsi"/>
          <w:color w:val="000000" w:themeColor="text1"/>
        </w:rPr>
        <w:t>t</w:t>
      </w:r>
      <w:r w:rsidR="004C447D" w:rsidRPr="00DF45F7">
        <w:rPr>
          <w:rFonts w:asciiTheme="minorHAnsi" w:hAnsiTheme="minorHAnsi"/>
          <w:color w:val="000000" w:themeColor="text1"/>
        </w:rPr>
        <w:t>y podejmowane przez</w:t>
      </w:r>
      <w:r w:rsidR="00F374A8" w:rsidRPr="00DF45F7">
        <w:rPr>
          <w:rFonts w:asciiTheme="minorHAnsi" w:hAnsiTheme="minorHAnsi"/>
          <w:color w:val="000000" w:themeColor="text1"/>
        </w:rPr>
        <w:t xml:space="preserve"> </w:t>
      </w:r>
      <w:r w:rsidR="004C447D" w:rsidRPr="00DF45F7">
        <w:rPr>
          <w:rFonts w:asciiTheme="minorHAnsi" w:hAnsiTheme="minorHAnsi"/>
          <w:color w:val="000000" w:themeColor="text1"/>
        </w:rPr>
        <w:t xml:space="preserve">Wykonawcę </w:t>
      </w:r>
      <w:r w:rsidRPr="00DF45F7">
        <w:rPr>
          <w:rFonts w:asciiTheme="minorHAnsi" w:hAnsiTheme="minorHAnsi"/>
          <w:color w:val="000000" w:themeColor="text1"/>
        </w:rPr>
        <w:t xml:space="preserve">w celu realizacji Umowy, </w:t>
      </w:r>
      <w:r w:rsidR="00BC2740" w:rsidRPr="00DF45F7">
        <w:rPr>
          <w:rFonts w:asciiTheme="minorHAnsi" w:hAnsiTheme="minorHAnsi"/>
          <w:color w:val="000000" w:themeColor="text1"/>
        </w:rPr>
        <w:t xml:space="preserve">w tym </w:t>
      </w:r>
      <w:r w:rsidRPr="00DF45F7">
        <w:rPr>
          <w:rFonts w:asciiTheme="minorHAnsi" w:hAnsiTheme="minorHAnsi"/>
          <w:color w:val="000000" w:themeColor="text1"/>
        </w:rPr>
        <w:t>w</w:t>
      </w:r>
      <w:r w:rsidR="00D40F1E" w:rsidRPr="00DF45F7">
        <w:rPr>
          <w:rFonts w:asciiTheme="minorHAnsi" w:hAnsiTheme="minorHAnsi"/>
          <w:color w:val="000000" w:themeColor="text1"/>
        </w:rPr>
        <w:t> </w:t>
      </w:r>
      <w:r w:rsidRPr="00DF45F7">
        <w:rPr>
          <w:rFonts w:asciiTheme="minorHAnsi" w:hAnsiTheme="minorHAnsi"/>
          <w:color w:val="000000" w:themeColor="text1"/>
        </w:rPr>
        <w:t xml:space="preserve">szczególności </w:t>
      </w:r>
      <w:r w:rsidR="00BC2740" w:rsidRPr="00DF45F7">
        <w:rPr>
          <w:rFonts w:asciiTheme="minorHAnsi" w:hAnsiTheme="minorHAnsi"/>
          <w:color w:val="000000" w:themeColor="text1"/>
        </w:rPr>
        <w:t>wynagrodzenie za wykonanie Wyników Prac Etapu</w:t>
      </w:r>
      <w:r w:rsidR="008E0AF1" w:rsidRPr="00DF45F7">
        <w:rPr>
          <w:rFonts w:asciiTheme="minorHAnsi" w:hAnsiTheme="minorHAnsi"/>
          <w:color w:val="000000" w:themeColor="text1"/>
        </w:rPr>
        <w:t xml:space="preserve"> w ramach wszystkich Komponentów</w:t>
      </w:r>
      <w:r w:rsidR="00BC2740" w:rsidRPr="00DF45F7">
        <w:rPr>
          <w:rFonts w:asciiTheme="minorHAnsi" w:hAnsiTheme="minorHAnsi"/>
          <w:color w:val="000000" w:themeColor="text1"/>
        </w:rPr>
        <w:t xml:space="preserve">, Demonstratora, </w:t>
      </w:r>
      <w:r w:rsidRPr="00DF45F7">
        <w:rPr>
          <w:rFonts w:asciiTheme="minorHAnsi" w:hAnsiTheme="minorHAnsi"/>
          <w:color w:val="000000" w:themeColor="text1"/>
        </w:rPr>
        <w:t>wynagrodzenie związane z upoważnieniem do korzystania i rozporządzania Wynikami Prac B+R</w:t>
      </w:r>
      <w:r w:rsidR="001D6733" w:rsidRPr="00DF45F7">
        <w:rPr>
          <w:rFonts w:asciiTheme="minorHAnsi" w:hAnsiTheme="minorHAnsi"/>
          <w:color w:val="000000" w:themeColor="text1"/>
        </w:rPr>
        <w:t xml:space="preserve"> i przedmiotami Background IP</w:t>
      </w:r>
      <w:r w:rsidRPr="00DF45F7">
        <w:rPr>
          <w:rFonts w:asciiTheme="minorHAnsi" w:hAnsiTheme="minorHAnsi"/>
          <w:color w:val="000000" w:themeColor="text1"/>
        </w:rPr>
        <w:t xml:space="preserve">, w tym prawami własności intelektualnej, </w:t>
      </w:r>
      <w:r w:rsidR="001D6733" w:rsidRPr="00DF45F7">
        <w:rPr>
          <w:rFonts w:asciiTheme="minorHAnsi" w:hAnsiTheme="minorHAnsi"/>
          <w:color w:val="000000" w:themeColor="text1"/>
        </w:rPr>
        <w:t>udzielonymi zgodami,</w:t>
      </w:r>
      <w:r w:rsidR="004346C5">
        <w:rPr>
          <w:rFonts w:asciiTheme="minorHAnsi" w:hAnsiTheme="minorHAnsi"/>
          <w:color w:val="000000" w:themeColor="text1"/>
        </w:rPr>
        <w:t xml:space="preserve"> licencjami</w:t>
      </w:r>
      <w:r w:rsidR="001D6733" w:rsidRPr="00DF45F7">
        <w:rPr>
          <w:rFonts w:asciiTheme="minorHAnsi" w:hAnsiTheme="minorHAnsi"/>
          <w:color w:val="000000" w:themeColor="text1"/>
        </w:rPr>
        <w:t xml:space="preserve"> zezwoleniami i innym</w:t>
      </w:r>
      <w:r w:rsidR="00D7383D" w:rsidRPr="00DF45F7">
        <w:rPr>
          <w:rFonts w:asciiTheme="minorHAnsi" w:hAnsiTheme="minorHAnsi"/>
          <w:color w:val="000000" w:themeColor="text1"/>
        </w:rPr>
        <w:t>i</w:t>
      </w:r>
      <w:r w:rsidR="001D6733" w:rsidRPr="00DF45F7">
        <w:rPr>
          <w:rFonts w:asciiTheme="minorHAnsi" w:hAnsiTheme="minorHAnsi"/>
          <w:color w:val="000000" w:themeColor="text1"/>
        </w:rPr>
        <w:t xml:space="preserve"> upoważnieniami określonymi w Umowie, </w:t>
      </w:r>
      <w:r w:rsidRPr="00DF45F7">
        <w:rPr>
          <w:rFonts w:asciiTheme="minorHAnsi" w:hAnsiTheme="minorHAnsi"/>
          <w:color w:val="000000" w:themeColor="text1"/>
        </w:rPr>
        <w:t>jak również kwotę naliczonego podatku od towarów i usług</w:t>
      </w:r>
      <w:r w:rsidR="00052D40" w:rsidRPr="00DF45F7">
        <w:rPr>
          <w:rFonts w:asciiTheme="minorHAnsi" w:hAnsiTheme="minorHAnsi"/>
          <w:color w:val="000000" w:themeColor="text1"/>
        </w:rPr>
        <w:t xml:space="preserve"> oraz inne zobowiązania publicznoprawne</w:t>
      </w:r>
      <w:r w:rsidRPr="00DF45F7">
        <w:rPr>
          <w:rFonts w:asciiTheme="minorHAnsi" w:hAnsiTheme="minorHAnsi"/>
          <w:color w:val="000000" w:themeColor="text1"/>
        </w:rPr>
        <w:t>. Wynagrodzenie należne Wykonawcy może ulegać zmianom wyłącznie w</w:t>
      </w:r>
      <w:r w:rsidR="00D40F1E" w:rsidRPr="00DF45F7">
        <w:rPr>
          <w:rFonts w:asciiTheme="minorHAnsi" w:hAnsiTheme="minorHAnsi"/>
          <w:color w:val="000000" w:themeColor="text1"/>
        </w:rPr>
        <w:t> </w:t>
      </w:r>
      <w:r w:rsidRPr="00DF45F7">
        <w:rPr>
          <w:rFonts w:asciiTheme="minorHAnsi" w:hAnsiTheme="minorHAnsi"/>
          <w:color w:val="000000" w:themeColor="text1"/>
        </w:rPr>
        <w:t>przypadkach określonych w Umowie. Poniesienie przez Wykonawcę jakichkolwiek kosztów i wydatków w związku z realizacją Umowy, niewskazanych wprost jako objęte wynagrodzeniem określonym Umową</w:t>
      </w:r>
      <w:r w:rsidR="009574A7" w:rsidRPr="00DF45F7">
        <w:rPr>
          <w:rFonts w:asciiTheme="minorHAnsi" w:hAnsiTheme="minorHAnsi"/>
          <w:color w:val="000000" w:themeColor="text1"/>
        </w:rPr>
        <w:t>,</w:t>
      </w:r>
      <w:r w:rsidRPr="00DF45F7">
        <w:rPr>
          <w:rFonts w:asciiTheme="minorHAnsi" w:hAnsiTheme="minorHAnsi"/>
          <w:color w:val="000000" w:themeColor="text1"/>
        </w:rPr>
        <w:t xml:space="preserve"> nie może stanowić podstawy jakichkolwiek roszczeń wobec NCBR. </w:t>
      </w:r>
    </w:p>
    <w:p w14:paraId="659C1571" w14:textId="761DF266" w:rsidR="000C2FB6" w:rsidRPr="00DF45F7" w:rsidRDefault="000C2FB6" w:rsidP="00B11AA8">
      <w:pPr>
        <w:pStyle w:val="Akapitzlist"/>
        <w:numPr>
          <w:ilvl w:val="0"/>
          <w:numId w:val="18"/>
        </w:numPr>
        <w:spacing w:before="60" w:after="60"/>
        <w:ind w:left="426" w:hanging="426"/>
        <w:jc w:val="both"/>
        <w:rPr>
          <w:rFonts w:asciiTheme="minorHAnsi" w:hAnsiTheme="minorHAnsi"/>
          <w:color w:val="000000" w:themeColor="text1"/>
        </w:rPr>
      </w:pPr>
      <w:bookmarkStart w:id="402" w:name="_Ref58841905"/>
      <w:bookmarkStart w:id="403" w:name="_Ref58838841"/>
      <w:bookmarkStart w:id="404" w:name="_Ref508804391"/>
      <w:bookmarkStart w:id="405" w:name="_Ref495053648"/>
      <w:bookmarkEnd w:id="400"/>
      <w:bookmarkEnd w:id="401"/>
      <w:r w:rsidRPr="00DF45F7">
        <w:rPr>
          <w:rFonts w:asciiTheme="minorHAnsi" w:hAnsiTheme="minorHAnsi"/>
          <w:color w:val="000000" w:themeColor="text1"/>
        </w:rPr>
        <w:t xml:space="preserve">Tytułem </w:t>
      </w:r>
      <w:r w:rsidR="00667044" w:rsidRPr="00DF45F7">
        <w:rPr>
          <w:rFonts w:asciiTheme="minorHAnsi" w:hAnsiTheme="minorHAnsi"/>
          <w:color w:val="000000" w:themeColor="text1"/>
        </w:rPr>
        <w:t xml:space="preserve">wynagrodzenia </w:t>
      </w:r>
      <w:r w:rsidRPr="00DF45F7">
        <w:rPr>
          <w:rFonts w:asciiTheme="minorHAnsi" w:hAnsiTheme="minorHAnsi"/>
          <w:color w:val="000000" w:themeColor="text1"/>
        </w:rPr>
        <w:t xml:space="preserve">za </w:t>
      </w:r>
      <w:r w:rsidR="00D40F1E" w:rsidRPr="00DF45F7">
        <w:rPr>
          <w:rFonts w:asciiTheme="minorHAnsi" w:hAnsiTheme="minorHAnsi"/>
          <w:color w:val="000000" w:themeColor="text1"/>
        </w:rPr>
        <w:t>Etap I</w:t>
      </w:r>
      <w:r w:rsidRPr="00DF45F7">
        <w:rPr>
          <w:rFonts w:asciiTheme="minorHAnsi" w:hAnsiTheme="minorHAnsi"/>
          <w:color w:val="000000" w:themeColor="text1"/>
        </w:rPr>
        <w:t xml:space="preserve">, </w:t>
      </w:r>
      <w:r w:rsidR="00A24FEC" w:rsidRPr="00DF45F7">
        <w:rPr>
          <w:rFonts w:asciiTheme="minorHAnsi" w:hAnsiTheme="minorHAnsi"/>
          <w:color w:val="000000" w:themeColor="text1"/>
        </w:rPr>
        <w:t>z zastrzeżeniem</w:t>
      </w:r>
      <w:r w:rsidR="00061A8F" w:rsidRPr="00DF45F7">
        <w:rPr>
          <w:rFonts w:asciiTheme="minorHAnsi" w:hAnsiTheme="minorHAnsi"/>
          <w:color w:val="000000" w:themeColor="text1"/>
        </w:rPr>
        <w:t xml:space="preserve"> </w:t>
      </w:r>
      <w:r w:rsidR="00B42804" w:rsidRPr="00DF45F7">
        <w:rPr>
          <w:rFonts w:asciiTheme="minorHAnsi" w:hAnsiTheme="minorHAnsi"/>
          <w:color w:val="000000" w:themeColor="text1"/>
        </w:rPr>
        <w:fldChar w:fldCharType="begin"/>
      </w:r>
      <w:r w:rsidR="00B42804" w:rsidRPr="00DF45F7">
        <w:rPr>
          <w:rFonts w:asciiTheme="minorHAnsi" w:hAnsiTheme="minorHAnsi"/>
          <w:color w:val="000000" w:themeColor="text1"/>
        </w:rPr>
        <w:instrText xml:space="preserve"> REF _Ref52742072 \r \h </w:instrText>
      </w:r>
      <w:r w:rsidR="00862665" w:rsidRPr="00DF45F7">
        <w:rPr>
          <w:rFonts w:asciiTheme="minorHAnsi" w:hAnsiTheme="minorHAnsi"/>
          <w:color w:val="000000" w:themeColor="text1"/>
        </w:rPr>
        <w:instrText xml:space="preserve"> \* MERGEFORMAT </w:instrText>
      </w:r>
      <w:r w:rsidR="00B42804" w:rsidRPr="00DF45F7">
        <w:rPr>
          <w:rFonts w:asciiTheme="minorHAnsi" w:hAnsiTheme="minorHAnsi"/>
          <w:color w:val="000000" w:themeColor="text1"/>
        </w:rPr>
      </w:r>
      <w:r w:rsidR="00B42804"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00B42804" w:rsidRPr="00DF45F7">
        <w:rPr>
          <w:rFonts w:asciiTheme="minorHAnsi" w:hAnsiTheme="minorHAnsi"/>
          <w:color w:val="000000" w:themeColor="text1"/>
        </w:rPr>
        <w:fldChar w:fldCharType="end"/>
      </w:r>
      <w:r w:rsidR="00A24FEC" w:rsidRPr="00DF45F7">
        <w:rPr>
          <w:rFonts w:asciiTheme="minorHAnsi" w:hAnsiTheme="minorHAnsi"/>
          <w:color w:val="000000" w:themeColor="text1"/>
        </w:rPr>
        <w:t xml:space="preserve">, </w:t>
      </w:r>
      <w:r w:rsidRPr="00DF45F7">
        <w:rPr>
          <w:rFonts w:asciiTheme="minorHAnsi" w:hAnsiTheme="minorHAnsi"/>
          <w:color w:val="000000" w:themeColor="text1"/>
        </w:rPr>
        <w:t>Wykonawca otrzyma wynagrodzenie (i wówczas dopiero będzie do niego uprawniony):</w:t>
      </w:r>
      <w:bookmarkEnd w:id="402"/>
      <w:bookmarkEnd w:id="403"/>
    </w:p>
    <w:p w14:paraId="4F663DA6" w14:textId="7E4B0941" w:rsidR="006D59E4" w:rsidRPr="00DF45F7" w:rsidRDefault="006D59E4" w:rsidP="00B11AA8">
      <w:pPr>
        <w:pStyle w:val="Akapitzlist"/>
        <w:numPr>
          <w:ilvl w:val="1"/>
          <w:numId w:val="18"/>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 zakresie Komponentu Procesowego:</w:t>
      </w:r>
    </w:p>
    <w:p w14:paraId="657D99D7" w14:textId="0617CFF4" w:rsidR="002A53A6" w:rsidRPr="00DF45F7" w:rsidRDefault="0084439E" w:rsidP="00B11AA8">
      <w:pPr>
        <w:pStyle w:val="Akapitzlist"/>
        <w:numPr>
          <w:ilvl w:val="2"/>
          <w:numId w:val="18"/>
        </w:numPr>
        <w:spacing w:before="60" w:after="60"/>
        <w:ind w:left="1134" w:hanging="317"/>
        <w:jc w:val="both"/>
        <w:rPr>
          <w:rFonts w:asciiTheme="minorHAnsi" w:hAnsiTheme="minorHAnsi"/>
          <w:color w:val="000000" w:themeColor="text1"/>
        </w:rPr>
      </w:pPr>
      <w:r w:rsidRPr="00DF45F7">
        <w:rPr>
          <w:rFonts w:asciiTheme="minorHAnsi" w:hAnsiTheme="minorHAnsi"/>
          <w:color w:val="000000" w:themeColor="text1"/>
        </w:rPr>
        <w:lastRenderedPageBreak/>
        <w:t>pod warunkiem dokonania Odbioru Etapu I</w:t>
      </w:r>
      <w:r w:rsidR="003C0C29" w:rsidRPr="00DF45F7">
        <w:rPr>
          <w:rFonts w:asciiTheme="minorHAnsi" w:hAnsiTheme="minorHAnsi"/>
          <w:color w:val="000000" w:themeColor="text1"/>
        </w:rPr>
        <w:t xml:space="preserve"> bez uwag</w:t>
      </w:r>
      <w:r w:rsidRPr="00DF45F7">
        <w:rPr>
          <w:rFonts w:asciiTheme="minorHAnsi" w:hAnsiTheme="minorHAnsi"/>
          <w:color w:val="000000" w:themeColor="text1"/>
        </w:rPr>
        <w:t>:</w:t>
      </w:r>
      <w:r w:rsidR="002A53A6" w:rsidRPr="00DF45F7">
        <w:rPr>
          <w:rFonts w:asciiTheme="minorHAnsi" w:hAnsiTheme="minorHAnsi"/>
          <w:color w:val="000000" w:themeColor="text1"/>
        </w:rPr>
        <w:t xml:space="preserve"> </w:t>
      </w:r>
      <w:bookmarkStart w:id="406" w:name="_Ref511659013"/>
      <w:r w:rsidR="002A53A6" w:rsidRPr="00DF45F7">
        <w:rPr>
          <w:rFonts w:asciiTheme="minorHAnsi" w:hAnsiTheme="minorHAnsi"/>
          <w:color w:val="000000" w:themeColor="text1"/>
        </w:rPr>
        <w:t xml:space="preserve">w kwocie odpowiadającej </w:t>
      </w:r>
      <w:r w:rsidR="006D59E4" w:rsidRPr="00DF45F7">
        <w:rPr>
          <w:rFonts w:asciiTheme="minorHAnsi" w:hAnsiTheme="minorHAnsi"/>
          <w:color w:val="000000" w:themeColor="text1"/>
        </w:rPr>
        <w:t>80</w:t>
      </w:r>
      <w:r w:rsidR="002A53A6" w:rsidRPr="00DF45F7">
        <w:rPr>
          <w:rFonts w:asciiTheme="minorHAnsi" w:hAnsiTheme="minorHAnsi"/>
          <w:color w:val="000000" w:themeColor="text1"/>
        </w:rPr>
        <w:t>% z kwoty [___] brutto, wskazanej przez Wykonawcę we Wniosku</w:t>
      </w:r>
      <w:bookmarkStart w:id="407" w:name="_Ref52743645"/>
      <w:bookmarkEnd w:id="406"/>
      <w:r w:rsidR="002A53A6" w:rsidRPr="00DF45F7">
        <w:rPr>
          <w:rFonts w:asciiTheme="minorHAnsi" w:hAnsiTheme="minorHAnsi"/>
          <w:color w:val="000000" w:themeColor="text1"/>
        </w:rPr>
        <w:t xml:space="preserve"> </w:t>
      </w:r>
      <w:r w:rsidR="00227467" w:rsidRPr="00DF45F7">
        <w:rPr>
          <w:rFonts w:asciiTheme="minorHAnsi" w:hAnsiTheme="minorHAnsi"/>
          <w:color w:val="000000" w:themeColor="text1"/>
        </w:rPr>
        <w:t xml:space="preserve">jako wynagrodzenie za wykonanie Etapu I </w:t>
      </w:r>
      <w:r w:rsidR="006D59E4" w:rsidRPr="00DF45F7">
        <w:rPr>
          <w:rFonts w:asciiTheme="minorHAnsi" w:hAnsiTheme="minorHAnsi"/>
          <w:color w:val="000000" w:themeColor="text1"/>
        </w:rPr>
        <w:t xml:space="preserve">w zakresie Komponentu Procesowego </w:t>
      </w:r>
      <w:r w:rsidR="002A53A6" w:rsidRPr="00DF45F7">
        <w:rPr>
          <w:rFonts w:asciiTheme="minorHAnsi" w:hAnsiTheme="minorHAnsi"/>
          <w:color w:val="000000" w:themeColor="text1"/>
        </w:rPr>
        <w:t>[Wynagrodzenie Podstawowe za Etap I</w:t>
      </w:r>
      <w:r w:rsidR="006D59E4" w:rsidRPr="00DF45F7">
        <w:rPr>
          <w:rFonts w:asciiTheme="minorHAnsi" w:hAnsiTheme="minorHAnsi"/>
          <w:color w:val="000000" w:themeColor="text1"/>
        </w:rPr>
        <w:t xml:space="preserve"> w zakresie Komponentu Procesowego</w:t>
      </w:r>
      <w:r w:rsidR="002A53A6" w:rsidRPr="00DF45F7">
        <w:rPr>
          <w:rFonts w:asciiTheme="minorHAnsi" w:hAnsiTheme="minorHAnsi"/>
          <w:color w:val="000000" w:themeColor="text1"/>
        </w:rPr>
        <w:t>],</w:t>
      </w:r>
    </w:p>
    <w:p w14:paraId="46DCE4F3" w14:textId="7C78B2E4" w:rsidR="002A53A6" w:rsidRPr="00DF45F7" w:rsidRDefault="002A53A6" w:rsidP="00B11AA8">
      <w:pPr>
        <w:pStyle w:val="Akapitzlist"/>
        <w:numPr>
          <w:ilvl w:val="2"/>
          <w:numId w:val="18"/>
        </w:numPr>
        <w:spacing w:before="60" w:after="60"/>
        <w:ind w:left="1134" w:hanging="317"/>
        <w:jc w:val="both"/>
        <w:rPr>
          <w:rFonts w:asciiTheme="minorHAnsi" w:hAnsiTheme="minorHAnsi"/>
          <w:color w:val="000000" w:themeColor="text1"/>
        </w:rPr>
      </w:pPr>
      <w:r w:rsidRPr="00DF45F7">
        <w:rPr>
          <w:rFonts w:asciiTheme="minorHAnsi" w:hAnsiTheme="minorHAnsi"/>
          <w:color w:val="000000" w:themeColor="text1"/>
        </w:rPr>
        <w:t>pod warunkiem Odbioru Etapu</w:t>
      </w:r>
      <w:r w:rsidR="00227467"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003C0C29" w:rsidRPr="00DF45F7">
        <w:rPr>
          <w:rFonts w:asciiTheme="minorHAnsi" w:hAnsiTheme="minorHAnsi"/>
          <w:color w:val="000000" w:themeColor="text1"/>
        </w:rPr>
        <w:t xml:space="preserve">bez uwag </w:t>
      </w:r>
      <w:r w:rsidR="00227467" w:rsidRPr="00DF45F7">
        <w:rPr>
          <w:rFonts w:asciiTheme="minorHAnsi" w:hAnsiTheme="minorHAnsi"/>
          <w:color w:val="000000" w:themeColor="text1"/>
        </w:rPr>
        <w:t>i potwierdzenia w ramach Raportu z Oceny z Etapu I</w:t>
      </w:r>
      <w:r w:rsidR="00CD7E5A" w:rsidRPr="00DF45F7">
        <w:rPr>
          <w:rFonts w:asciiTheme="minorHAnsi" w:hAnsiTheme="minorHAnsi"/>
          <w:color w:val="000000" w:themeColor="text1"/>
        </w:rPr>
        <w:t xml:space="preserve">, że Wynik Prac Etapu odpowiada założeniom w zakresie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Konkursowych</w:t>
      </w:r>
      <w:r w:rsidR="00220369" w:rsidRPr="00DF45F7">
        <w:rPr>
          <w:rFonts w:asciiTheme="minorHAnsi" w:hAnsiTheme="minorHAnsi"/>
          <w:color w:val="000000" w:themeColor="text1"/>
        </w:rPr>
        <w:t xml:space="preserve"> i </w:t>
      </w:r>
      <w:r w:rsidR="669DF4EA" w:rsidRPr="00DF45F7">
        <w:rPr>
          <w:rFonts w:asciiTheme="minorHAnsi" w:hAnsiTheme="minorHAnsi"/>
          <w:color w:val="000000" w:themeColor="text1"/>
        </w:rPr>
        <w:t>Wymagań</w:t>
      </w:r>
      <w:r w:rsidR="00CD7E5A" w:rsidRPr="00DF45F7">
        <w:rPr>
          <w:rFonts w:asciiTheme="minorHAnsi" w:hAnsiTheme="minorHAnsi"/>
          <w:color w:val="000000" w:themeColor="text1"/>
        </w:rPr>
        <w:t xml:space="preserve"> Jakościowych </w:t>
      </w:r>
      <w:r w:rsidR="00F651D8" w:rsidRPr="00DF45F7">
        <w:rPr>
          <w:rFonts w:asciiTheme="minorHAnsi" w:hAnsiTheme="minorHAnsi"/>
          <w:color w:val="000000" w:themeColor="text1"/>
        </w:rPr>
        <w:t xml:space="preserve">co najmniej na poziomie </w:t>
      </w:r>
      <w:r w:rsidR="00CD7E5A" w:rsidRPr="00DF45F7">
        <w:rPr>
          <w:rFonts w:asciiTheme="minorHAnsi" w:hAnsiTheme="minorHAnsi"/>
          <w:color w:val="000000" w:themeColor="text1"/>
        </w:rPr>
        <w:t>zawartym</w:t>
      </w:r>
      <w:r w:rsidRPr="00DF45F7">
        <w:rPr>
          <w:rFonts w:asciiTheme="minorHAnsi" w:hAnsiTheme="minorHAnsi"/>
          <w:color w:val="000000" w:themeColor="text1"/>
        </w:rPr>
        <w:t xml:space="preserve"> we Wniosku: w kwocie odpowiadającej </w:t>
      </w:r>
      <w:r w:rsidR="006D59E4" w:rsidRPr="00DF45F7">
        <w:rPr>
          <w:rFonts w:asciiTheme="minorHAnsi" w:hAnsiTheme="minorHAnsi"/>
          <w:color w:val="000000" w:themeColor="text1"/>
        </w:rPr>
        <w:t>20</w:t>
      </w:r>
      <w:r w:rsidRPr="00DF45F7">
        <w:rPr>
          <w:rFonts w:asciiTheme="minorHAnsi" w:hAnsiTheme="minorHAnsi"/>
          <w:color w:val="000000" w:themeColor="text1"/>
        </w:rPr>
        <w:t xml:space="preserve">% z kwoty [___] brutto, </w:t>
      </w:r>
      <w:r w:rsidR="00227467" w:rsidRPr="00DF45F7">
        <w:rPr>
          <w:rFonts w:asciiTheme="minorHAnsi" w:hAnsiTheme="minorHAnsi"/>
          <w:color w:val="000000" w:themeColor="text1"/>
        </w:rPr>
        <w:t xml:space="preserve">wskazanej przez Wykonawcę we Wniosku jako wynagrodzenie za wykonanie Etapu I </w:t>
      </w:r>
      <w:r w:rsidR="006D59E4" w:rsidRPr="00DF45F7">
        <w:rPr>
          <w:rFonts w:asciiTheme="minorHAnsi" w:hAnsiTheme="minorHAnsi"/>
          <w:color w:val="000000" w:themeColor="text1"/>
        </w:rPr>
        <w:t xml:space="preserve">w zakresie Komponentu Procesowego </w:t>
      </w:r>
      <w:r w:rsidRPr="00DF45F7">
        <w:rPr>
          <w:rFonts w:asciiTheme="minorHAnsi" w:hAnsiTheme="minorHAnsi"/>
          <w:color w:val="000000" w:themeColor="text1"/>
        </w:rPr>
        <w:t>[Wynagrodzenie Uzupełniające za Etap I</w:t>
      </w:r>
      <w:r w:rsidR="006D59E4"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w:t>
      </w:r>
      <w:r w:rsidR="000C431F" w:rsidRPr="00DF45F7">
        <w:rPr>
          <w:rFonts w:asciiTheme="minorHAnsi" w:hAnsiTheme="minorHAnsi"/>
          <w:color w:val="000000" w:themeColor="text1"/>
        </w:rPr>
        <w:t>.</w:t>
      </w:r>
    </w:p>
    <w:p w14:paraId="6B7FEA2E" w14:textId="6948D386" w:rsidR="006D59E4" w:rsidRPr="00DF45F7" w:rsidRDefault="006D59E4" w:rsidP="00B11AA8">
      <w:pPr>
        <w:pStyle w:val="Akapitzlist"/>
        <w:numPr>
          <w:ilvl w:val="1"/>
          <w:numId w:val="18"/>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 zakresie Komponentu Technologicznego:</w:t>
      </w:r>
    </w:p>
    <w:p w14:paraId="40C83C6F" w14:textId="4B0FAAB5" w:rsidR="006D59E4" w:rsidRPr="00DF45F7" w:rsidRDefault="006D59E4" w:rsidP="00B11AA8">
      <w:pPr>
        <w:pStyle w:val="Akapitzlist"/>
        <w:numPr>
          <w:ilvl w:val="2"/>
          <w:numId w:val="18"/>
        </w:numPr>
        <w:spacing w:before="60" w:after="60"/>
        <w:ind w:left="1134" w:hanging="317"/>
        <w:jc w:val="both"/>
        <w:rPr>
          <w:rFonts w:asciiTheme="minorHAnsi" w:hAnsiTheme="minorHAnsi"/>
          <w:i/>
          <w:iCs/>
          <w:color w:val="000000" w:themeColor="text1"/>
        </w:rPr>
      </w:pPr>
      <w:r w:rsidRPr="00DF45F7">
        <w:rPr>
          <w:rFonts w:asciiTheme="minorHAnsi" w:hAnsiTheme="minorHAnsi"/>
          <w:i/>
          <w:iCs/>
          <w:color w:val="000000" w:themeColor="text1"/>
        </w:rPr>
        <w:t>pod warunkiem dokonania Odbioru Etapu I bez uwag: w kwocie odpowiadającej 80% z kwoty [___] brutto, wskazanej przez Wykonawcę we Wniosku jako wynagrodzenie za wykonanie Etapu I w zakresie Komponentu Technologicznego [Wynagrodzenie Podstawowe za Etap I w zakresie Komponentu Technologicznego],</w:t>
      </w:r>
    </w:p>
    <w:p w14:paraId="5CC34DC8" w14:textId="5DCFAD17" w:rsidR="006D59E4" w:rsidRPr="00DF45F7" w:rsidRDefault="006D59E4" w:rsidP="00B11AA8">
      <w:pPr>
        <w:pStyle w:val="Akapitzlist"/>
        <w:numPr>
          <w:ilvl w:val="2"/>
          <w:numId w:val="18"/>
        </w:numPr>
        <w:spacing w:before="60" w:after="60"/>
        <w:ind w:left="1134" w:hanging="317"/>
        <w:jc w:val="both"/>
        <w:rPr>
          <w:rFonts w:asciiTheme="minorHAnsi" w:hAnsiTheme="minorHAnsi"/>
          <w:i/>
          <w:iCs/>
          <w:color w:val="000000" w:themeColor="text1"/>
        </w:rPr>
      </w:pPr>
      <w:r w:rsidRPr="00DF45F7">
        <w:rPr>
          <w:rFonts w:asciiTheme="minorHAnsi" w:hAnsiTheme="minorHAnsi"/>
          <w:i/>
          <w:iCs/>
          <w:color w:val="000000" w:themeColor="text1"/>
        </w:rPr>
        <w:t>pod warunkiem Odbioru Etapu I bez uwag i potwierdzenia w ramach Raportu z Oceny z Etapu I, że Wynik Prac Etapu odpowiada założeniom w zakresie Wymagań Konkursowych</w:t>
      </w:r>
      <w:r w:rsidR="00220369" w:rsidRPr="00DF45F7">
        <w:rPr>
          <w:rFonts w:asciiTheme="minorHAnsi" w:hAnsiTheme="minorHAnsi"/>
          <w:i/>
          <w:iCs/>
          <w:color w:val="000000" w:themeColor="text1"/>
        </w:rPr>
        <w:t xml:space="preserve"> i </w:t>
      </w:r>
      <w:r w:rsidRPr="00DF45F7">
        <w:rPr>
          <w:rFonts w:asciiTheme="minorHAnsi" w:hAnsiTheme="minorHAnsi"/>
          <w:i/>
          <w:iCs/>
          <w:color w:val="000000" w:themeColor="text1"/>
        </w:rPr>
        <w:t>Wymagań Jakościowych co najmniej na poziomie zawartym we Wniosku: w kwocie odpowiadającej 20% z kwoty [___] brutto, wskazanej przez Wykonawcę we Wniosku jako wynagrodzenie za wykonanie Etapu I w zakresie Komponentu Technologicznego [Wynagrodzenie Uzupełniające za Etap I w zakresie Komponentu Technologicznego].*</w:t>
      </w:r>
    </w:p>
    <w:p w14:paraId="5AE0E405" w14:textId="435F417D" w:rsidR="006D59E4" w:rsidRPr="00DF45F7" w:rsidRDefault="009F43E5" w:rsidP="00B11AA8">
      <w:pPr>
        <w:spacing w:before="60" w:after="60"/>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to pkt 2 skreśla się]</w:t>
      </w:r>
    </w:p>
    <w:p w14:paraId="012495B7" w14:textId="0F49122D" w:rsidR="00DA2479" w:rsidRPr="00DF45F7" w:rsidRDefault="00DA2479" w:rsidP="00B11AA8">
      <w:pPr>
        <w:pStyle w:val="Akapitzlist"/>
        <w:numPr>
          <w:ilvl w:val="0"/>
          <w:numId w:val="18"/>
        </w:numPr>
        <w:spacing w:before="60" w:after="60"/>
        <w:ind w:left="426" w:hanging="426"/>
        <w:jc w:val="both"/>
        <w:rPr>
          <w:rFonts w:asciiTheme="minorHAnsi" w:hAnsiTheme="minorHAnsi"/>
          <w:color w:val="000000" w:themeColor="text1"/>
        </w:rPr>
      </w:pPr>
      <w:bookmarkStart w:id="408" w:name="_Ref52743658"/>
      <w:bookmarkStart w:id="409" w:name="_Ref511032934"/>
      <w:bookmarkStart w:id="410" w:name="_Ref508804468"/>
      <w:bookmarkEnd w:id="404"/>
      <w:r w:rsidRPr="00DF45F7">
        <w:rPr>
          <w:rFonts w:asciiTheme="minorHAnsi" w:hAnsiTheme="minorHAnsi"/>
          <w:color w:val="000000" w:themeColor="text1"/>
        </w:rPr>
        <w:t xml:space="preserve">Tytułem </w:t>
      </w:r>
      <w:r w:rsidR="00613E48" w:rsidRPr="00DF45F7">
        <w:rPr>
          <w:rFonts w:asciiTheme="minorHAnsi" w:hAnsiTheme="minorHAnsi"/>
          <w:color w:val="000000" w:themeColor="text1"/>
        </w:rPr>
        <w:t>wynagrodzenia</w:t>
      </w:r>
      <w:r w:rsidRPr="00DF45F7">
        <w:rPr>
          <w:rFonts w:asciiTheme="minorHAnsi" w:hAnsiTheme="minorHAnsi"/>
          <w:color w:val="000000" w:themeColor="text1"/>
        </w:rPr>
        <w:t xml:space="preserve"> za Etap II, 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_Ref52742072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227467" w:rsidRPr="00DF45F7">
        <w:rPr>
          <w:rFonts w:asciiTheme="minorHAnsi" w:hAnsiTheme="minorHAnsi"/>
          <w:color w:val="000000" w:themeColor="text1"/>
        </w:rPr>
        <w:t>Wykonawca otrzyma wynagrodzenie (i wówczas dopiero będzie do niego uprawniony</w:t>
      </w:r>
      <w:bookmarkEnd w:id="407"/>
      <w:r w:rsidR="00227467" w:rsidRPr="00DF45F7">
        <w:rPr>
          <w:rFonts w:asciiTheme="minorHAnsi" w:hAnsiTheme="minorHAnsi"/>
          <w:color w:val="000000" w:themeColor="text1"/>
        </w:rPr>
        <w:t>)</w:t>
      </w:r>
      <w:r w:rsidRPr="00DF45F7">
        <w:rPr>
          <w:rFonts w:asciiTheme="minorHAnsi" w:hAnsiTheme="minorHAnsi"/>
          <w:color w:val="000000" w:themeColor="text1"/>
        </w:rPr>
        <w:t>:</w:t>
      </w:r>
      <w:bookmarkEnd w:id="408"/>
    </w:p>
    <w:p w14:paraId="27634A4A" w14:textId="5C027FAC" w:rsidR="009F43E5" w:rsidRPr="00DF45F7" w:rsidRDefault="009F43E5" w:rsidP="00B11AA8">
      <w:pPr>
        <w:pStyle w:val="Akapitzlist"/>
        <w:numPr>
          <w:ilvl w:val="1"/>
          <w:numId w:val="18"/>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 zakresie Komponentu Procesowego:</w:t>
      </w:r>
    </w:p>
    <w:p w14:paraId="3A64A718" w14:textId="2CD03242" w:rsidR="00861C0B" w:rsidRPr="00DF45F7" w:rsidRDefault="00861C0B" w:rsidP="00B11AA8">
      <w:pPr>
        <w:pStyle w:val="Akapitzlist"/>
        <w:numPr>
          <w:ilvl w:val="2"/>
          <w:numId w:val="18"/>
        </w:numPr>
        <w:spacing w:before="60" w:after="60"/>
        <w:ind w:left="1134" w:hanging="317"/>
        <w:jc w:val="both"/>
        <w:rPr>
          <w:rFonts w:asciiTheme="minorHAnsi" w:hAnsiTheme="minorHAnsi"/>
          <w:color w:val="000000" w:themeColor="text1"/>
        </w:rPr>
      </w:pPr>
      <w:r w:rsidRPr="00DF45F7">
        <w:rPr>
          <w:rFonts w:asciiTheme="minorHAnsi" w:hAnsiTheme="minorHAnsi"/>
          <w:color w:val="000000" w:themeColor="text1"/>
        </w:rPr>
        <w:t>pod warunkiem dokonania Odbioru Etapu II</w:t>
      </w:r>
      <w:r w:rsidR="003C0C29" w:rsidRPr="00DF45F7">
        <w:rPr>
          <w:rFonts w:asciiTheme="minorHAnsi" w:hAnsiTheme="minorHAnsi"/>
          <w:color w:val="000000" w:themeColor="text1"/>
        </w:rPr>
        <w:t xml:space="preserve"> bez uwag</w:t>
      </w:r>
      <w:r w:rsidRPr="00DF45F7">
        <w:rPr>
          <w:rFonts w:asciiTheme="minorHAnsi" w:hAnsiTheme="minorHAnsi"/>
          <w:color w:val="000000" w:themeColor="text1"/>
        </w:rPr>
        <w:t>: w kwocie odpowiadającej niższej ze wskazanych kwot:</w:t>
      </w:r>
    </w:p>
    <w:p w14:paraId="426B1D7C" w14:textId="7302BFC1" w:rsidR="00861C0B" w:rsidRPr="00DF45F7" w:rsidRDefault="00861C0B" w:rsidP="00B11AA8">
      <w:pPr>
        <w:pStyle w:val="Akapitzlist"/>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sidRPr="00DF45F7">
        <w:rPr>
          <w:rFonts w:asciiTheme="minorHAnsi" w:hAnsiTheme="minorHAnsi"/>
          <w:color w:val="000000" w:themeColor="text1"/>
        </w:rPr>
        <w:t>9</w:t>
      </w:r>
      <w:r w:rsidR="00D23940">
        <w:rPr>
          <w:rFonts w:asciiTheme="minorHAnsi" w:hAnsiTheme="minorHAnsi"/>
          <w:color w:val="000000" w:themeColor="text1"/>
        </w:rPr>
        <w:t>9,75</w:t>
      </w:r>
      <w:r w:rsidRPr="00DF45F7">
        <w:rPr>
          <w:rFonts w:asciiTheme="minorHAnsi" w:hAnsiTheme="minorHAnsi"/>
          <w:color w:val="000000" w:themeColor="text1"/>
        </w:rPr>
        <w:t>% z kwoty [___] brutto, wskazanej przez Wykonawcę we Wniosku jako wynagrodzenie za wykonanie Etapu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 albo</w:t>
      </w:r>
    </w:p>
    <w:p w14:paraId="2256E8C1" w14:textId="4B83334B" w:rsidR="00861C0B" w:rsidRPr="00DF45F7" w:rsidRDefault="00861C0B" w:rsidP="00B11AA8">
      <w:pPr>
        <w:pStyle w:val="Akapitzlist"/>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sidRPr="00DF45F7">
        <w:rPr>
          <w:rFonts w:asciiTheme="minorHAnsi" w:hAnsiTheme="minorHAnsi"/>
          <w:color w:val="000000" w:themeColor="text1"/>
        </w:rPr>
        <w:t>9</w:t>
      </w:r>
      <w:r w:rsidR="00D23940">
        <w:rPr>
          <w:rFonts w:asciiTheme="minorHAnsi" w:hAnsiTheme="minorHAnsi"/>
          <w:color w:val="000000" w:themeColor="text1"/>
        </w:rPr>
        <w:t>9,75</w:t>
      </w:r>
      <w:r w:rsidRPr="00DF45F7">
        <w:rPr>
          <w:rFonts w:asciiTheme="minorHAnsi" w:hAnsiTheme="minorHAnsi"/>
          <w:color w:val="000000" w:themeColor="text1"/>
        </w:rPr>
        <w:t xml:space="preserve">% z kwoty wskazanej przez Wykonawcę w </w:t>
      </w:r>
      <w:r w:rsidR="003C0C29" w:rsidRPr="00DF45F7">
        <w:rPr>
          <w:rFonts w:asciiTheme="minorHAnsi" w:hAnsiTheme="minorHAnsi"/>
          <w:color w:val="000000" w:themeColor="text1"/>
        </w:rPr>
        <w:t xml:space="preserve">zaktualizowanej Ofercie złożonej </w:t>
      </w:r>
      <w:r w:rsidRPr="00DF45F7">
        <w:rPr>
          <w:rFonts w:asciiTheme="minorHAnsi" w:hAnsiTheme="minorHAnsi"/>
          <w:color w:val="000000" w:themeColor="text1"/>
        </w:rPr>
        <w:t>w ramach Selekcji Etapu I jako wynagrodzenie za wykonanie Etapu II</w:t>
      </w:r>
      <w:r w:rsidR="009F43E5" w:rsidRPr="00DF45F7">
        <w:rPr>
          <w:rFonts w:asciiTheme="minorHAnsi" w:hAnsiTheme="minorHAnsi"/>
          <w:color w:val="000000" w:themeColor="text1"/>
        </w:rPr>
        <w:t xml:space="preserve"> zakresie Komponentu Procesowego</w:t>
      </w:r>
      <w:r w:rsidRPr="00DF45F7">
        <w:rPr>
          <w:rFonts w:asciiTheme="minorHAnsi" w:hAnsiTheme="minorHAnsi"/>
          <w:color w:val="000000" w:themeColor="text1"/>
        </w:rPr>
        <w:t xml:space="preserve">, </w:t>
      </w:r>
    </w:p>
    <w:p w14:paraId="7B2BEB42" w14:textId="751CAA06" w:rsidR="00861C0B" w:rsidRPr="00DF45F7" w:rsidRDefault="00861C0B" w:rsidP="00B11AA8">
      <w:pPr>
        <w:spacing w:before="60" w:after="60"/>
        <w:ind w:left="426" w:firstLine="708"/>
        <w:jc w:val="both"/>
        <w:rPr>
          <w:rFonts w:asciiTheme="minorHAnsi" w:hAnsiTheme="minorHAnsi"/>
          <w:color w:val="000000" w:themeColor="text1"/>
        </w:rPr>
      </w:pPr>
      <w:r w:rsidRPr="00DF45F7">
        <w:rPr>
          <w:rFonts w:asciiTheme="minorHAnsi" w:hAnsiTheme="minorHAnsi"/>
          <w:color w:val="000000" w:themeColor="text1"/>
        </w:rPr>
        <w:t>[Wynagrodzenie Podstawowe za Etap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w:t>
      </w:r>
    </w:p>
    <w:p w14:paraId="5EED3730" w14:textId="5B80DC99" w:rsidR="00861C0B" w:rsidRPr="00DF45F7" w:rsidRDefault="00861C0B" w:rsidP="00B11AA8">
      <w:pPr>
        <w:pStyle w:val="Akapitzlist"/>
        <w:numPr>
          <w:ilvl w:val="2"/>
          <w:numId w:val="18"/>
        </w:numPr>
        <w:spacing w:before="60" w:after="60"/>
        <w:ind w:left="1134" w:hanging="317"/>
        <w:jc w:val="both"/>
        <w:rPr>
          <w:rFonts w:asciiTheme="minorHAnsi" w:hAnsiTheme="minorHAnsi"/>
          <w:color w:val="000000" w:themeColor="text1"/>
        </w:rPr>
      </w:pPr>
      <w:r w:rsidRPr="00DF45F7">
        <w:rPr>
          <w:rFonts w:asciiTheme="minorHAnsi" w:hAnsiTheme="minorHAnsi"/>
          <w:color w:val="000000" w:themeColor="text1"/>
        </w:rPr>
        <w:t xml:space="preserve">pod warunkiem Odbioru Etapu II </w:t>
      </w:r>
      <w:r w:rsidR="003C0C29" w:rsidRPr="00DF45F7">
        <w:rPr>
          <w:rFonts w:asciiTheme="minorHAnsi" w:hAnsiTheme="minorHAnsi"/>
          <w:color w:val="000000" w:themeColor="text1"/>
        </w:rPr>
        <w:t xml:space="preserve">bez uwag </w:t>
      </w:r>
      <w:r w:rsidR="00C84CF2" w:rsidRPr="00DF45F7">
        <w:rPr>
          <w:rFonts w:asciiTheme="minorHAnsi" w:hAnsiTheme="minorHAnsi"/>
          <w:color w:val="000000" w:themeColor="text1"/>
        </w:rPr>
        <w:t xml:space="preserve">i potwierdzenia w ramach Raportu z Oceny z Etapu </w:t>
      </w:r>
      <w:r w:rsidR="00C84CF2">
        <w:rPr>
          <w:rFonts w:asciiTheme="minorHAnsi" w:hAnsiTheme="minorHAnsi"/>
          <w:color w:val="000000" w:themeColor="text1"/>
        </w:rPr>
        <w:t>I</w:t>
      </w:r>
      <w:r w:rsidR="00C84CF2" w:rsidRPr="00DF45F7">
        <w:rPr>
          <w:rFonts w:asciiTheme="minorHAnsi" w:hAnsiTheme="minorHAnsi"/>
          <w:color w:val="000000" w:themeColor="text1"/>
        </w:rPr>
        <w:t>I, że Wynik Prac Etapu odpowiada założeniom w zakresie Wymagań Konkursowych i Wymagań Jakościowych co najmniej na poziomie zawartym w</w:t>
      </w:r>
      <w:r w:rsidR="00C84CF2">
        <w:rPr>
          <w:rFonts w:asciiTheme="minorHAnsi" w:hAnsiTheme="minorHAnsi"/>
          <w:color w:val="000000" w:themeColor="text1"/>
        </w:rPr>
        <w:t xml:space="preserve"> Wynikach Prac Etapu I</w:t>
      </w:r>
      <w:r w:rsidRPr="00DF45F7">
        <w:rPr>
          <w:rFonts w:asciiTheme="minorHAnsi" w:hAnsiTheme="minorHAnsi"/>
          <w:color w:val="000000" w:themeColor="text1"/>
        </w:rPr>
        <w:t>: w kwocie odpowiadającej niższej ze wskazanych kwot:</w:t>
      </w:r>
    </w:p>
    <w:p w14:paraId="4D6B2226" w14:textId="31BE1F70" w:rsidR="00861C0B" w:rsidRPr="00DF45F7" w:rsidRDefault="00861C0B" w:rsidP="00B11AA8">
      <w:pPr>
        <w:pStyle w:val="Akapitzlist"/>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Pr>
          <w:rFonts w:asciiTheme="minorHAnsi" w:hAnsiTheme="minorHAnsi"/>
          <w:color w:val="000000" w:themeColor="text1"/>
        </w:rPr>
        <w:t>0,2</w:t>
      </w:r>
      <w:r w:rsidR="002173FB" w:rsidRPr="00DF45F7">
        <w:rPr>
          <w:rFonts w:asciiTheme="minorHAnsi" w:hAnsiTheme="minorHAnsi"/>
          <w:color w:val="000000" w:themeColor="text1"/>
        </w:rPr>
        <w:t>5</w:t>
      </w:r>
      <w:r w:rsidRPr="00DF45F7">
        <w:rPr>
          <w:rFonts w:asciiTheme="minorHAnsi" w:hAnsiTheme="minorHAnsi"/>
          <w:color w:val="000000" w:themeColor="text1"/>
        </w:rPr>
        <w:t>% z kwoty [___] brutto, wskazanej przez Wykonawcę we Wniosku jako wynagrodzenie za wykonanie Etapu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 albo</w:t>
      </w:r>
    </w:p>
    <w:p w14:paraId="2209F35C" w14:textId="65491425" w:rsidR="00861C0B" w:rsidRPr="00DF45F7" w:rsidRDefault="00861C0B" w:rsidP="00B11AA8">
      <w:pPr>
        <w:pStyle w:val="Akapitzlist"/>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Pr>
          <w:rFonts w:asciiTheme="minorHAnsi" w:hAnsiTheme="minorHAnsi"/>
          <w:color w:val="000000" w:themeColor="text1"/>
        </w:rPr>
        <w:t>0,2</w:t>
      </w:r>
      <w:r w:rsidR="002173FB" w:rsidRPr="00DF45F7">
        <w:rPr>
          <w:rFonts w:asciiTheme="minorHAnsi" w:hAnsiTheme="minorHAnsi"/>
          <w:color w:val="000000" w:themeColor="text1"/>
        </w:rPr>
        <w:t>5</w:t>
      </w:r>
      <w:r w:rsidRPr="00DF45F7">
        <w:rPr>
          <w:rFonts w:asciiTheme="minorHAnsi" w:hAnsiTheme="minorHAnsi"/>
          <w:color w:val="000000" w:themeColor="text1"/>
        </w:rPr>
        <w:t xml:space="preserve">% z kwoty wskazanej przez Wykonawcę w </w:t>
      </w:r>
      <w:r w:rsidR="003C0C29" w:rsidRPr="00DF45F7">
        <w:rPr>
          <w:rFonts w:asciiTheme="minorHAnsi" w:hAnsiTheme="minorHAnsi"/>
          <w:color w:val="000000" w:themeColor="text1"/>
        </w:rPr>
        <w:t xml:space="preserve">zaktualizowanej Ofercie złożonej </w:t>
      </w:r>
      <w:r w:rsidRPr="00DF45F7">
        <w:rPr>
          <w:rFonts w:asciiTheme="minorHAnsi" w:hAnsiTheme="minorHAnsi"/>
          <w:color w:val="000000" w:themeColor="text1"/>
        </w:rPr>
        <w:t>w ramach Selekcji Etapu I jako wynagrodzenie za wykonanie Etapu II</w:t>
      </w:r>
      <w:r w:rsidR="009F43E5" w:rsidRPr="00DF45F7">
        <w:rPr>
          <w:rFonts w:asciiTheme="minorHAnsi" w:hAnsiTheme="minorHAnsi"/>
          <w:color w:val="000000" w:themeColor="text1"/>
        </w:rPr>
        <w:t xml:space="preserve"> w zakresie Komponentu Procesowego</w:t>
      </w:r>
    </w:p>
    <w:p w14:paraId="72C9C4F2" w14:textId="31A4F01D" w:rsidR="00861C0B" w:rsidRPr="00DF45F7" w:rsidRDefault="00861C0B" w:rsidP="00B11AA8">
      <w:pPr>
        <w:spacing w:before="60" w:after="60"/>
        <w:ind w:left="426" w:firstLine="708"/>
        <w:jc w:val="both"/>
        <w:rPr>
          <w:rFonts w:asciiTheme="minorHAnsi" w:hAnsiTheme="minorHAnsi"/>
          <w:color w:val="000000" w:themeColor="text1"/>
        </w:rPr>
      </w:pPr>
      <w:r w:rsidRPr="00DF45F7">
        <w:rPr>
          <w:rFonts w:asciiTheme="minorHAnsi" w:hAnsiTheme="minorHAnsi"/>
          <w:color w:val="000000" w:themeColor="text1"/>
        </w:rPr>
        <w:t>[Wynagrodzenie Uzupełniające za Etap II</w:t>
      </w:r>
      <w:r w:rsidR="009F43E5" w:rsidRPr="00DF45F7">
        <w:rPr>
          <w:rFonts w:asciiTheme="minorHAnsi" w:hAnsiTheme="minorHAnsi"/>
          <w:color w:val="000000" w:themeColor="text1"/>
        </w:rPr>
        <w:t xml:space="preserve"> zakresie Komponentu Procesowego</w:t>
      </w:r>
      <w:r w:rsidRPr="00DF45F7">
        <w:rPr>
          <w:rFonts w:asciiTheme="minorHAnsi" w:hAnsiTheme="minorHAnsi"/>
          <w:color w:val="000000" w:themeColor="text1"/>
        </w:rPr>
        <w:t>]</w:t>
      </w:r>
      <w:r w:rsidR="00DB01D2" w:rsidRPr="00DF45F7">
        <w:rPr>
          <w:rFonts w:asciiTheme="minorHAnsi" w:hAnsiTheme="minorHAnsi"/>
          <w:color w:val="000000" w:themeColor="text1"/>
        </w:rPr>
        <w:t>.</w:t>
      </w:r>
    </w:p>
    <w:p w14:paraId="7195ED86" w14:textId="1FE67A2A" w:rsidR="009F43E5" w:rsidRPr="00DF45F7" w:rsidRDefault="009F43E5" w:rsidP="00B11AA8">
      <w:pPr>
        <w:pStyle w:val="Akapitzlist"/>
        <w:numPr>
          <w:ilvl w:val="1"/>
          <w:numId w:val="18"/>
        </w:numPr>
        <w:spacing w:before="60" w:after="60"/>
        <w:ind w:left="851"/>
        <w:jc w:val="both"/>
        <w:rPr>
          <w:rFonts w:asciiTheme="minorHAnsi" w:hAnsiTheme="minorHAnsi"/>
          <w:i/>
          <w:iCs/>
          <w:color w:val="000000" w:themeColor="text1"/>
        </w:rPr>
      </w:pPr>
      <w:r w:rsidRPr="00DF45F7">
        <w:rPr>
          <w:rFonts w:asciiTheme="minorHAnsi" w:hAnsiTheme="minorHAnsi"/>
          <w:i/>
          <w:iCs/>
          <w:color w:val="000000" w:themeColor="text1"/>
        </w:rPr>
        <w:t>w zakresie Komponentu Technologicznego:</w:t>
      </w:r>
    </w:p>
    <w:p w14:paraId="1FC62F28" w14:textId="77777777" w:rsidR="009F43E5" w:rsidRPr="00DF45F7" w:rsidRDefault="009F43E5" w:rsidP="00B11AA8">
      <w:pPr>
        <w:pStyle w:val="Akapitzlist"/>
        <w:numPr>
          <w:ilvl w:val="2"/>
          <w:numId w:val="18"/>
        </w:numPr>
        <w:spacing w:before="60" w:after="60"/>
        <w:ind w:left="1134" w:hanging="317"/>
        <w:jc w:val="both"/>
        <w:rPr>
          <w:rFonts w:asciiTheme="minorHAnsi" w:hAnsiTheme="minorHAnsi"/>
          <w:i/>
          <w:iCs/>
          <w:color w:val="000000" w:themeColor="text1"/>
        </w:rPr>
      </w:pPr>
      <w:r w:rsidRPr="00DF45F7">
        <w:rPr>
          <w:rFonts w:asciiTheme="minorHAnsi" w:hAnsiTheme="minorHAnsi"/>
          <w:i/>
          <w:iCs/>
          <w:color w:val="000000" w:themeColor="text1"/>
        </w:rPr>
        <w:t>pod warunkiem dokonania Odbioru Etapu II bez uwag: w kwocie odpowiadającej niższej ze wskazanych kwot:</w:t>
      </w:r>
    </w:p>
    <w:p w14:paraId="110BE694" w14:textId="3DF7079F" w:rsidR="009F43E5" w:rsidRPr="00DF45F7" w:rsidRDefault="009F43E5" w:rsidP="00B11AA8">
      <w:pPr>
        <w:pStyle w:val="Akapitzlist"/>
        <w:spacing w:before="60" w:after="60"/>
        <w:ind w:left="1134"/>
        <w:jc w:val="both"/>
        <w:rPr>
          <w:rFonts w:asciiTheme="minorHAnsi" w:hAnsiTheme="minorHAnsi"/>
          <w:i/>
          <w:iCs/>
          <w:color w:val="000000" w:themeColor="text1"/>
        </w:rPr>
      </w:pPr>
      <w:r w:rsidRPr="00DF45F7">
        <w:rPr>
          <w:rFonts w:asciiTheme="minorHAnsi" w:hAnsiTheme="minorHAnsi"/>
          <w:i/>
          <w:iCs/>
          <w:color w:val="000000" w:themeColor="text1"/>
        </w:rPr>
        <w:lastRenderedPageBreak/>
        <w:t>- 9</w:t>
      </w:r>
      <w:r w:rsidR="002C392C">
        <w:rPr>
          <w:rFonts w:asciiTheme="minorHAnsi" w:hAnsiTheme="minorHAnsi"/>
          <w:i/>
          <w:iCs/>
          <w:color w:val="000000" w:themeColor="text1"/>
        </w:rPr>
        <w:t>9,7</w:t>
      </w:r>
      <w:r w:rsidRPr="00DF45F7">
        <w:rPr>
          <w:rFonts w:asciiTheme="minorHAnsi" w:hAnsiTheme="minorHAnsi"/>
          <w:i/>
          <w:iCs/>
          <w:color w:val="000000" w:themeColor="text1"/>
        </w:rPr>
        <w:t>5% z kwoty [___] brutto, wskazanej przez Wykonawcę we Wniosku jako wynagrodzenie za wykonanie Etapu II w zakresie Komponentu Technologicznego, albo</w:t>
      </w:r>
    </w:p>
    <w:p w14:paraId="10997577" w14:textId="7B2E5C08" w:rsidR="009F43E5" w:rsidRPr="00DF45F7" w:rsidRDefault="009F43E5" w:rsidP="00B11AA8">
      <w:pPr>
        <w:pStyle w:val="Akapitzlist"/>
        <w:spacing w:before="60" w:after="60"/>
        <w:ind w:left="1134"/>
        <w:jc w:val="both"/>
        <w:rPr>
          <w:rFonts w:asciiTheme="minorHAnsi" w:hAnsiTheme="minorHAnsi"/>
          <w:i/>
          <w:iCs/>
          <w:color w:val="000000" w:themeColor="text1"/>
        </w:rPr>
      </w:pPr>
      <w:r w:rsidRPr="00DF45F7">
        <w:rPr>
          <w:rFonts w:asciiTheme="minorHAnsi" w:hAnsiTheme="minorHAnsi"/>
          <w:i/>
          <w:iCs/>
          <w:color w:val="000000" w:themeColor="text1"/>
        </w:rPr>
        <w:t>- 9</w:t>
      </w:r>
      <w:r w:rsidR="002C392C">
        <w:rPr>
          <w:rFonts w:asciiTheme="minorHAnsi" w:hAnsiTheme="minorHAnsi"/>
          <w:i/>
          <w:iCs/>
          <w:color w:val="000000" w:themeColor="text1"/>
        </w:rPr>
        <w:t>9,7</w:t>
      </w:r>
      <w:r w:rsidRPr="00DF45F7">
        <w:rPr>
          <w:rFonts w:asciiTheme="minorHAnsi" w:hAnsiTheme="minorHAnsi"/>
          <w:i/>
          <w:iCs/>
          <w:color w:val="000000" w:themeColor="text1"/>
        </w:rPr>
        <w:t xml:space="preserve">5% z kwoty wskazanej przez Wykonawcę w zaktualizowanej Ofercie złożonej w ramach Selekcji Etapu I jako wynagrodzenie za wykonanie Etapu II w zakresie Komponentu Technologicznego, </w:t>
      </w:r>
    </w:p>
    <w:p w14:paraId="6A3C0475" w14:textId="0E2F47BA" w:rsidR="009F43E5" w:rsidRPr="00DF45F7" w:rsidRDefault="009F43E5" w:rsidP="00B11AA8">
      <w:pPr>
        <w:spacing w:before="60" w:after="60"/>
        <w:ind w:left="426" w:firstLine="708"/>
        <w:jc w:val="both"/>
        <w:rPr>
          <w:rFonts w:asciiTheme="minorHAnsi" w:hAnsiTheme="minorHAnsi"/>
          <w:i/>
          <w:iCs/>
          <w:color w:val="000000" w:themeColor="text1"/>
        </w:rPr>
      </w:pPr>
      <w:r w:rsidRPr="00DF45F7">
        <w:rPr>
          <w:rFonts w:asciiTheme="minorHAnsi" w:hAnsiTheme="minorHAnsi"/>
          <w:i/>
          <w:iCs/>
          <w:color w:val="000000" w:themeColor="text1"/>
        </w:rPr>
        <w:t>[Wynagrodzenie Podstawowe za Etap II w zakresie Komponentu Technologicznego],*</w:t>
      </w:r>
    </w:p>
    <w:p w14:paraId="1B83FF7B" w14:textId="64C1A515" w:rsidR="009F43E5" w:rsidRPr="00DF45F7" w:rsidRDefault="009F43E5" w:rsidP="00B11AA8">
      <w:pPr>
        <w:pStyle w:val="Akapitzlist"/>
        <w:numPr>
          <w:ilvl w:val="2"/>
          <w:numId w:val="18"/>
        </w:numPr>
        <w:spacing w:before="60" w:after="60"/>
        <w:ind w:left="1134" w:hanging="317"/>
        <w:jc w:val="both"/>
        <w:rPr>
          <w:rFonts w:asciiTheme="minorHAnsi" w:hAnsiTheme="minorHAnsi"/>
          <w:i/>
          <w:iCs/>
          <w:color w:val="000000" w:themeColor="text1"/>
        </w:rPr>
      </w:pPr>
      <w:r w:rsidRPr="00DF45F7">
        <w:rPr>
          <w:rFonts w:asciiTheme="minorHAnsi" w:hAnsiTheme="minorHAnsi"/>
          <w:i/>
          <w:iCs/>
          <w:color w:val="000000" w:themeColor="text1"/>
        </w:rPr>
        <w:t xml:space="preserve">pod warunkiem Odbioru Etapu II bez uwag </w:t>
      </w:r>
      <w:r w:rsidR="00C84CF2" w:rsidRPr="00C84CF2">
        <w:rPr>
          <w:rFonts w:asciiTheme="minorHAnsi" w:hAnsiTheme="minorHAnsi"/>
          <w:i/>
          <w:iCs/>
          <w:color w:val="000000" w:themeColor="text1"/>
        </w:rPr>
        <w:t>i potwierdzenia w ramach Raportu z Oceny z Etapu II, że Wynik Prac Etapu odpowiada założeniom w zakresie Wymagań Konkursowych i Wymagań Jakościowych co najmniej na poziomie zawartym w Wynikach Prac Etapu I</w:t>
      </w:r>
      <w:r w:rsidRPr="00DF45F7">
        <w:rPr>
          <w:rFonts w:asciiTheme="minorHAnsi" w:hAnsiTheme="minorHAnsi"/>
          <w:i/>
          <w:iCs/>
          <w:color w:val="000000" w:themeColor="text1"/>
        </w:rPr>
        <w:t>: w kwocie odpowiadającej niższej ze wskazanych kwot:</w:t>
      </w:r>
    </w:p>
    <w:p w14:paraId="31ECD8A4" w14:textId="230B818E" w:rsidR="009F43E5" w:rsidRPr="00DF45F7" w:rsidRDefault="009F43E5" w:rsidP="00B11AA8">
      <w:pPr>
        <w:pStyle w:val="Akapitzlist"/>
        <w:spacing w:before="60" w:after="60"/>
        <w:ind w:left="1134"/>
        <w:jc w:val="both"/>
        <w:rPr>
          <w:rFonts w:asciiTheme="minorHAnsi" w:hAnsiTheme="minorHAnsi"/>
          <w:i/>
          <w:iCs/>
          <w:color w:val="000000" w:themeColor="text1"/>
        </w:rPr>
      </w:pPr>
      <w:r w:rsidRPr="00DF45F7">
        <w:rPr>
          <w:rFonts w:asciiTheme="minorHAnsi" w:hAnsiTheme="minorHAnsi"/>
          <w:i/>
          <w:iCs/>
          <w:color w:val="000000" w:themeColor="text1"/>
        </w:rPr>
        <w:t xml:space="preserve">- </w:t>
      </w:r>
      <w:r w:rsidR="00EF6DB3">
        <w:rPr>
          <w:rFonts w:asciiTheme="minorHAnsi" w:hAnsiTheme="minorHAnsi"/>
          <w:i/>
          <w:iCs/>
          <w:color w:val="000000" w:themeColor="text1"/>
        </w:rPr>
        <w:t>0,2</w:t>
      </w:r>
      <w:r w:rsidRPr="00DF45F7">
        <w:rPr>
          <w:rFonts w:asciiTheme="minorHAnsi" w:hAnsiTheme="minorHAnsi"/>
          <w:i/>
          <w:iCs/>
          <w:color w:val="000000" w:themeColor="text1"/>
        </w:rPr>
        <w:t>5% z kwoty [___] brutto, wskazanej przez Wykonawcę we Wniosku jako wynagrodzenie za wykonanie Etapu II w zakresie Komponentu Technologicznego, albo</w:t>
      </w:r>
    </w:p>
    <w:p w14:paraId="663FE5F1" w14:textId="5CE21AEC" w:rsidR="009F43E5" w:rsidRPr="00DF45F7" w:rsidRDefault="009F43E5" w:rsidP="00B11AA8">
      <w:pPr>
        <w:pStyle w:val="Akapitzlist"/>
        <w:spacing w:before="60" w:after="60"/>
        <w:ind w:left="1134"/>
        <w:jc w:val="both"/>
        <w:rPr>
          <w:rFonts w:asciiTheme="minorHAnsi" w:hAnsiTheme="minorHAnsi"/>
          <w:i/>
          <w:iCs/>
          <w:color w:val="000000" w:themeColor="text1"/>
        </w:rPr>
      </w:pPr>
      <w:r w:rsidRPr="00DF45F7">
        <w:rPr>
          <w:rFonts w:asciiTheme="minorHAnsi" w:hAnsiTheme="minorHAnsi"/>
          <w:i/>
          <w:iCs/>
          <w:color w:val="000000" w:themeColor="text1"/>
        </w:rPr>
        <w:t xml:space="preserve">- </w:t>
      </w:r>
      <w:r w:rsidR="00EF6DB3">
        <w:rPr>
          <w:rFonts w:asciiTheme="minorHAnsi" w:hAnsiTheme="minorHAnsi"/>
          <w:i/>
          <w:iCs/>
          <w:color w:val="000000" w:themeColor="text1"/>
        </w:rPr>
        <w:t>0,2</w:t>
      </w:r>
      <w:r w:rsidRPr="00DF45F7">
        <w:rPr>
          <w:rFonts w:asciiTheme="minorHAnsi" w:hAnsiTheme="minorHAnsi"/>
          <w:i/>
          <w:iCs/>
          <w:color w:val="000000" w:themeColor="text1"/>
        </w:rPr>
        <w:t>5% z kwoty wskazanej przez Wykonawcę w zaktualizowanej Ofercie złożonej w ramach Selekcji Etapu I jako wynagrodzenie za wykonanie Etapu II w zakresie Komponentu Technologicznego</w:t>
      </w:r>
    </w:p>
    <w:p w14:paraId="3C652AA3" w14:textId="34A74CF0" w:rsidR="009F43E5" w:rsidRPr="00DF45F7" w:rsidRDefault="009F43E5" w:rsidP="00B11AA8">
      <w:pPr>
        <w:spacing w:before="60" w:after="60"/>
        <w:ind w:left="426" w:firstLine="708"/>
        <w:jc w:val="both"/>
        <w:rPr>
          <w:rFonts w:asciiTheme="minorHAnsi" w:hAnsiTheme="minorHAnsi"/>
          <w:i/>
          <w:iCs/>
          <w:color w:val="000000" w:themeColor="text1"/>
        </w:rPr>
      </w:pPr>
      <w:r w:rsidRPr="00DF45F7">
        <w:rPr>
          <w:rFonts w:asciiTheme="minorHAnsi" w:hAnsiTheme="minorHAnsi"/>
          <w:i/>
          <w:iCs/>
          <w:color w:val="000000" w:themeColor="text1"/>
        </w:rPr>
        <w:t>[Wynagrodzenie Uzupełniające za Etap II w zakresie Komponentu Technologicznego].*</w:t>
      </w:r>
    </w:p>
    <w:p w14:paraId="009C6201" w14:textId="77777777" w:rsidR="009F43E5" w:rsidRPr="00DF45F7" w:rsidRDefault="009F43E5" w:rsidP="00B11AA8">
      <w:pPr>
        <w:spacing w:before="60" w:after="60"/>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to pkt 2 skreśla się]</w:t>
      </w:r>
    </w:p>
    <w:p w14:paraId="2AB910B9" w14:textId="51C2E835" w:rsidR="00D734F5" w:rsidRPr="00DF45F7" w:rsidRDefault="00D734F5" w:rsidP="00B11AA8">
      <w:pPr>
        <w:pStyle w:val="Akapitzlist"/>
        <w:numPr>
          <w:ilvl w:val="0"/>
          <w:numId w:val="18"/>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celu usunięcia wątpliwości Strony </w:t>
      </w:r>
      <w:bookmarkEnd w:id="405"/>
      <w:bookmarkEnd w:id="409"/>
      <w:bookmarkEnd w:id="410"/>
      <w:r w:rsidRPr="00DF45F7">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DF45F7" w:rsidRDefault="00F820DF" w:rsidP="00B11AA8">
      <w:pPr>
        <w:pStyle w:val="Akapitzlist"/>
        <w:numPr>
          <w:ilvl w:val="0"/>
          <w:numId w:val="18"/>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N</w:t>
      </w:r>
      <w:r w:rsidR="00C4259C" w:rsidRPr="00DF45F7">
        <w:rPr>
          <w:rFonts w:asciiTheme="minorHAnsi" w:hAnsiTheme="minorHAnsi"/>
          <w:color w:val="000000" w:themeColor="text1"/>
        </w:rPr>
        <w:t xml:space="preserve">iedokonanie płatności zgodnie z Umową, wynikające z okoliczności niezależnych od NCBR, nie </w:t>
      </w:r>
      <w:r w:rsidR="00243E8E" w:rsidRPr="00DF45F7">
        <w:rPr>
          <w:rFonts w:asciiTheme="minorHAnsi" w:hAnsiTheme="minorHAnsi"/>
          <w:color w:val="000000" w:themeColor="text1"/>
        </w:rPr>
        <w:t>uzasadnia uchybienia przez Wykonawcę terminów określonych w H</w:t>
      </w:r>
      <w:r w:rsidR="00C4259C" w:rsidRPr="00DF45F7">
        <w:rPr>
          <w:rFonts w:asciiTheme="minorHAnsi" w:hAnsiTheme="minorHAnsi"/>
          <w:color w:val="000000" w:themeColor="text1"/>
        </w:rPr>
        <w:t>armonogram</w:t>
      </w:r>
      <w:r w:rsidR="00243E8E" w:rsidRPr="00DF45F7">
        <w:rPr>
          <w:rFonts w:asciiTheme="minorHAnsi" w:hAnsiTheme="minorHAnsi"/>
          <w:color w:val="000000" w:themeColor="text1"/>
        </w:rPr>
        <w:t>ie</w:t>
      </w:r>
      <w:r w:rsidR="00C833F0"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C4259C" w:rsidRPr="00DF45F7">
        <w:rPr>
          <w:rFonts w:asciiTheme="minorHAnsi" w:hAnsiTheme="minorHAnsi"/>
          <w:color w:val="000000" w:themeColor="text1"/>
        </w:rPr>
        <w:t>.</w:t>
      </w:r>
    </w:p>
    <w:p w14:paraId="67EA5B04" w14:textId="77777777" w:rsidR="00C4259C" w:rsidRPr="00DF45F7" w:rsidRDefault="00C4259C" w:rsidP="00B11AA8">
      <w:pPr>
        <w:pStyle w:val="Akapitzlist"/>
        <w:numPr>
          <w:ilvl w:val="0"/>
          <w:numId w:val="18"/>
        </w:numPr>
        <w:spacing w:before="60" w:after="60"/>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Kwoty podane w niniejszym artykule stanowią kwoty brutto i uwzględniają należny podatek VAT.</w:t>
      </w:r>
    </w:p>
    <w:p w14:paraId="7D00D270" w14:textId="48E3C68A" w:rsidR="00F820DF" w:rsidRPr="00DF45F7" w:rsidRDefault="00C4259C" w:rsidP="00B11AA8">
      <w:pPr>
        <w:pStyle w:val="Akapitzlist"/>
        <w:numPr>
          <w:ilvl w:val="0"/>
          <w:numId w:val="18"/>
        </w:numPr>
        <w:spacing w:before="60" w:after="60"/>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W przypadku zawarcia Umowy przez więcej niż jeden podmiot (</w:t>
      </w:r>
      <w:r w:rsidR="00447F43" w:rsidRPr="00DF45F7">
        <w:rPr>
          <w:rFonts w:asciiTheme="minorHAnsi" w:hAnsiTheme="minorHAnsi" w:cstheme="minorHAnsi"/>
          <w:color w:val="000000" w:themeColor="text1"/>
        </w:rPr>
        <w:t xml:space="preserve">w charakterze </w:t>
      </w:r>
      <w:r w:rsidRPr="00DF45F7">
        <w:rPr>
          <w:rFonts w:asciiTheme="minorHAnsi" w:hAnsiTheme="minorHAnsi" w:cstheme="minorHAnsi"/>
          <w:color w:val="000000" w:themeColor="text1"/>
        </w:rPr>
        <w:t>Wykonawcy</w:t>
      </w:r>
      <w:r w:rsidR="00447F43" w:rsidRPr="00DF45F7">
        <w:rPr>
          <w:rFonts w:asciiTheme="minorHAnsi" w:hAnsiTheme="minorHAnsi" w:cstheme="minorHAnsi"/>
          <w:color w:val="000000" w:themeColor="text1"/>
        </w:rPr>
        <w:t>, w szczególności przez konsorcjum</w:t>
      </w:r>
      <w:r w:rsidRPr="00DF45F7">
        <w:rPr>
          <w:rFonts w:asciiTheme="minorHAnsi" w:hAnsiTheme="minorHAnsi" w:cstheme="minorHAnsi"/>
          <w:color w:val="000000" w:themeColor="text1"/>
        </w:rPr>
        <w:t xml:space="preserve">), </w:t>
      </w:r>
      <w:r w:rsidR="00013F2E" w:rsidRPr="00DF45F7">
        <w:rPr>
          <w:rFonts w:asciiTheme="minorHAnsi" w:hAnsiTheme="minorHAnsi"/>
          <w:color w:val="000000" w:themeColor="text1"/>
        </w:rPr>
        <w:t>Wykonawca wskazuje [___]</w:t>
      </w:r>
      <w:r w:rsidR="00D36E7B" w:rsidRPr="00DF45F7">
        <w:rPr>
          <w:rFonts w:asciiTheme="minorHAnsi" w:hAnsiTheme="minorHAnsi"/>
          <w:color w:val="000000" w:themeColor="text1"/>
        </w:rPr>
        <w:t>*</w:t>
      </w:r>
      <w:r w:rsidR="00013F2E" w:rsidRPr="00DF45F7">
        <w:rPr>
          <w:rFonts w:asciiTheme="minorHAnsi" w:hAnsiTheme="minorHAnsi"/>
          <w:color w:val="000000" w:themeColor="text1"/>
        </w:rPr>
        <w:t xml:space="preserve"> jako ten podmiot </w:t>
      </w:r>
      <w:r w:rsidR="002C27D0" w:rsidRPr="00DF45F7">
        <w:rPr>
          <w:rFonts w:asciiTheme="minorHAnsi" w:hAnsiTheme="minorHAnsi" w:cstheme="minorHAnsi"/>
          <w:color w:val="000000" w:themeColor="text1"/>
        </w:rPr>
        <w:t xml:space="preserve">, na rzecz którego NCBR będzie dokonywać płatności wynagrodzenia z tytułu Umowy. Wszelkie </w:t>
      </w:r>
      <w:r w:rsidRPr="00DF45F7">
        <w:rPr>
          <w:rFonts w:asciiTheme="minorHAnsi" w:hAnsiTheme="minorHAnsi" w:cstheme="minorHAnsi"/>
          <w:color w:val="000000" w:themeColor="text1"/>
        </w:rPr>
        <w:t>płatnoś</w:t>
      </w:r>
      <w:r w:rsidR="002C27D0" w:rsidRPr="00DF45F7">
        <w:rPr>
          <w:rFonts w:asciiTheme="minorHAnsi" w:hAnsiTheme="minorHAnsi" w:cstheme="minorHAnsi"/>
          <w:color w:val="000000" w:themeColor="text1"/>
        </w:rPr>
        <w:t>ci</w:t>
      </w:r>
      <w:r w:rsidRPr="00DF45F7">
        <w:rPr>
          <w:rFonts w:asciiTheme="minorHAnsi" w:hAnsiTheme="minorHAnsi" w:cstheme="minorHAnsi"/>
          <w:color w:val="000000" w:themeColor="text1"/>
        </w:rPr>
        <w:t xml:space="preserve"> dokonana przez NCBR na rzecz </w:t>
      </w:r>
      <w:r w:rsidR="002C27D0" w:rsidRPr="00DF45F7">
        <w:rPr>
          <w:rFonts w:asciiTheme="minorHAnsi" w:hAnsiTheme="minorHAnsi" w:cstheme="minorHAnsi"/>
          <w:color w:val="000000" w:themeColor="text1"/>
        </w:rPr>
        <w:t xml:space="preserve">wskazanego podmiotu, </w:t>
      </w:r>
      <w:r w:rsidRPr="00DF45F7">
        <w:rPr>
          <w:rFonts w:asciiTheme="minorHAnsi" w:hAnsiTheme="minorHAnsi" w:cstheme="minorHAnsi"/>
          <w:color w:val="000000" w:themeColor="text1"/>
        </w:rPr>
        <w:t>należy uznać za spełnion</w:t>
      </w:r>
      <w:r w:rsidR="002C27D0" w:rsidRPr="00DF45F7">
        <w:rPr>
          <w:rFonts w:asciiTheme="minorHAnsi" w:hAnsiTheme="minorHAnsi" w:cstheme="minorHAnsi"/>
          <w:color w:val="000000" w:themeColor="text1"/>
        </w:rPr>
        <w:t>e</w:t>
      </w:r>
      <w:r w:rsidRPr="00DF45F7">
        <w:rPr>
          <w:rFonts w:asciiTheme="minorHAnsi" w:hAnsiTheme="minorHAnsi" w:cstheme="minorHAnsi"/>
          <w:color w:val="000000" w:themeColor="text1"/>
        </w:rPr>
        <w:t xml:space="preserve"> wobec wszystkich. </w:t>
      </w:r>
    </w:p>
    <w:p w14:paraId="3AA37E93" w14:textId="77777777" w:rsidR="00E75DAB" w:rsidRPr="00DF45F7" w:rsidRDefault="00C4259C" w:rsidP="00B11AA8">
      <w:pPr>
        <w:pStyle w:val="Akapitzlist"/>
        <w:numPr>
          <w:ilvl w:val="0"/>
          <w:numId w:val="18"/>
        </w:numPr>
        <w:spacing w:before="60" w:after="60"/>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Płatności, o których mowa w tym artykule dokonywane są zgodnie z ww. procedurą i w</w:t>
      </w:r>
      <w:r w:rsidR="0014381B" w:rsidRPr="00DF45F7">
        <w:rPr>
          <w:rFonts w:asciiTheme="minorHAnsi" w:hAnsiTheme="minorHAnsi" w:cstheme="minorHAnsi"/>
          <w:color w:val="000000" w:themeColor="text1"/>
        </w:rPr>
        <w:t> </w:t>
      </w:r>
      <w:r w:rsidRPr="00DF45F7">
        <w:rPr>
          <w:rFonts w:asciiTheme="minorHAnsi" w:hAnsiTheme="minorHAnsi" w:cstheme="minorHAnsi"/>
          <w:color w:val="000000" w:themeColor="text1"/>
        </w:rPr>
        <w:t>przypadkach w niej określonych, z zastrzeżeniem innych postanowień Umowy i Regulaminu.</w:t>
      </w:r>
    </w:p>
    <w:p w14:paraId="63F08E2D" w14:textId="50CD0312" w:rsidR="002E62C2" w:rsidRPr="00DF45F7" w:rsidRDefault="002E62C2" w:rsidP="00B11AA8">
      <w:pPr>
        <w:pStyle w:val="Akapitzlist"/>
        <w:numPr>
          <w:ilvl w:val="0"/>
          <w:numId w:val="18"/>
        </w:numPr>
        <w:spacing w:before="60" w:after="60"/>
        <w:ind w:left="426" w:hanging="426"/>
        <w:jc w:val="both"/>
        <w:rPr>
          <w:rFonts w:asciiTheme="minorHAnsi" w:hAnsiTheme="minorHAnsi" w:cstheme="minorHAnsi"/>
          <w:color w:val="000000" w:themeColor="text1"/>
        </w:rPr>
      </w:pPr>
      <w:bookmarkStart w:id="411" w:name="_Ref54821375"/>
      <w:r w:rsidRPr="00DF45F7">
        <w:rPr>
          <w:rFonts w:asciiTheme="minorHAnsi" w:hAnsiTheme="minorHAnsi" w:cstheme="minorHAnsi"/>
          <w:color w:val="000000" w:themeColor="text1"/>
        </w:rPr>
        <w:t xml:space="preserve">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 </w:t>
      </w:r>
      <w:bookmarkEnd w:id="411"/>
    </w:p>
    <w:p w14:paraId="63FBBA01" w14:textId="4C686832" w:rsidR="00AD6F48" w:rsidRPr="00DF45F7" w:rsidRDefault="00AD6F48" w:rsidP="00B11AA8">
      <w:pPr>
        <w:pStyle w:val="Akapitzlist"/>
        <w:numPr>
          <w:ilvl w:val="0"/>
          <w:numId w:val="18"/>
        </w:numPr>
        <w:spacing w:before="60" w:after="60"/>
        <w:ind w:left="426" w:hanging="426"/>
        <w:jc w:val="both"/>
        <w:rPr>
          <w:rFonts w:asciiTheme="minorHAnsi" w:hAnsiTheme="minorHAnsi"/>
          <w:color w:val="000000" w:themeColor="text1"/>
        </w:rPr>
      </w:pPr>
      <w:bookmarkStart w:id="412" w:name="_Hlk58841943"/>
      <w:r w:rsidRPr="00DF45F7">
        <w:rPr>
          <w:rFonts w:asciiTheme="minorHAnsi" w:hAnsiTheme="minorHAnsi"/>
          <w:color w:val="000000" w:themeColor="text1"/>
        </w:rPr>
        <w:t>[</w:t>
      </w:r>
      <w:r w:rsidRPr="00DF45F7">
        <w:rPr>
          <w:rFonts w:asciiTheme="minorHAnsi" w:hAnsiTheme="minorHAnsi"/>
          <w:b/>
          <w:bCs/>
          <w:color w:val="000000" w:themeColor="text1"/>
        </w:rPr>
        <w:t>Wynagrodzenie za Etap zrealizowany z Uwagami</w:t>
      </w:r>
      <w:r w:rsidRPr="00DF45F7">
        <w:rPr>
          <w:rFonts w:asciiTheme="minorHAnsi" w:hAnsiTheme="minorHAnsi"/>
          <w:color w:val="000000" w:themeColor="text1"/>
        </w:rPr>
        <w:t xml:space="preserve">] W przypadku jeśli NCBR dokonał Odbioru Etapu z Uwagami, w miejsce wynagrodzenia wskazanego w odpowiednio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_Ref58841905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albo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_Ref52743658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Wykonawcy przysługuje wynagrodzenie odpowiadające proporcjonalnie udziałowi wartości Prac B+R wskazanych w Protokole Odbioru w ramach Odbioru Etapu z Uwagami jako wykonane należycie i </w:t>
      </w:r>
      <w:r w:rsidR="000B5E6A" w:rsidRPr="00DF45F7">
        <w:rPr>
          <w:rFonts w:asciiTheme="minorHAnsi" w:hAnsiTheme="minorHAnsi"/>
          <w:color w:val="000000" w:themeColor="text1"/>
        </w:rPr>
        <w:t>zgodnie ze sztuką, do wszystkich Prac B+R w ramach danego Etapu</w:t>
      </w:r>
      <w:r w:rsidRPr="00DF45F7">
        <w:rPr>
          <w:rFonts w:asciiTheme="minorHAnsi" w:hAnsiTheme="minorHAnsi"/>
          <w:color w:val="000000" w:themeColor="text1"/>
        </w:rPr>
        <w:t>, przy czym wynagrodzenie opisane w niniejszym paragrafie w każdym przypadku nie może wynieść więcej niż 70% z kwoty brutto, wskazanej przez Wykonawcę we Wniosku jako wynagrodzenie za wykonanie danego Etapu. Wynagrodzenie opisane w niniejszym paragrafie na potrzeby innych postanowień Umowy wywołuje tożsame skutki co Wynagrodzenie Podstawowe</w:t>
      </w:r>
      <w:bookmarkEnd w:id="412"/>
      <w:r w:rsidRPr="00DF45F7">
        <w:rPr>
          <w:rFonts w:asciiTheme="minorHAnsi" w:hAnsiTheme="minorHAnsi"/>
          <w:color w:val="000000" w:themeColor="text1"/>
        </w:rPr>
        <w:t>.</w:t>
      </w:r>
    </w:p>
    <w:p w14:paraId="090ED3A5" w14:textId="2BC9F2FF" w:rsidR="00C02CF6" w:rsidRPr="00DF45F7" w:rsidRDefault="00C02CF6" w:rsidP="00B11AA8">
      <w:pPr>
        <w:pStyle w:val="Akapitzlist"/>
        <w:numPr>
          <w:ilvl w:val="0"/>
          <w:numId w:val="18"/>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t>
      </w:r>
      <w:r w:rsidR="00220369" w:rsidRPr="00DF45F7">
        <w:rPr>
          <w:rFonts w:asciiTheme="minorHAnsi" w:hAnsiTheme="minorHAnsi"/>
          <w:b/>
          <w:bCs/>
          <w:color w:val="000000" w:themeColor="text1"/>
        </w:rPr>
        <w:t>Dodatkowe wynagrodzenie stymulujące</w:t>
      </w:r>
      <w:r w:rsidRPr="00DF45F7">
        <w:rPr>
          <w:rFonts w:asciiTheme="minorHAnsi" w:hAnsiTheme="minorHAnsi"/>
          <w:color w:val="000000" w:themeColor="text1"/>
        </w:rPr>
        <w:t>]</w:t>
      </w:r>
      <w:r w:rsidR="000F6AF4" w:rsidRPr="00DF45F7">
        <w:rPr>
          <w:rFonts w:asciiTheme="minorHAnsi" w:hAnsiTheme="minorHAnsi"/>
          <w:color w:val="000000" w:themeColor="text1"/>
        </w:rPr>
        <w:t xml:space="preserve"> W przypadku skorzystania przez NCBR z prawa opcji wskazanego w </w:t>
      </w:r>
      <w:r w:rsidR="000F6AF4" w:rsidRPr="00DF45F7">
        <w:rPr>
          <w:rFonts w:asciiTheme="minorHAnsi" w:hAnsiTheme="minorHAnsi"/>
          <w:color w:val="000000" w:themeColor="text1"/>
        </w:rPr>
        <w:fldChar w:fldCharType="begin"/>
      </w:r>
      <w:r w:rsidR="000F6AF4" w:rsidRPr="00DF45F7">
        <w:rPr>
          <w:rFonts w:asciiTheme="minorHAnsi" w:hAnsiTheme="minorHAnsi"/>
          <w:color w:val="000000" w:themeColor="text1"/>
        </w:rPr>
        <w:instrText xml:space="preserve"> REF _Ref69070349 \n \h </w:instrText>
      </w:r>
      <w:r w:rsidR="00DF45F7">
        <w:rPr>
          <w:rFonts w:asciiTheme="minorHAnsi" w:hAnsiTheme="minorHAnsi"/>
          <w:color w:val="000000" w:themeColor="text1"/>
        </w:rPr>
        <w:instrText xml:space="preserve"> \* MERGEFORMAT </w:instrText>
      </w:r>
      <w:r w:rsidR="000F6AF4" w:rsidRPr="00DF45F7">
        <w:rPr>
          <w:rFonts w:asciiTheme="minorHAnsi" w:hAnsiTheme="minorHAnsi"/>
          <w:color w:val="000000" w:themeColor="text1"/>
        </w:rPr>
      </w:r>
      <w:r w:rsidR="000F6AF4" w:rsidRPr="00DF45F7">
        <w:rPr>
          <w:rFonts w:asciiTheme="minorHAnsi" w:hAnsiTheme="minorHAnsi"/>
          <w:color w:val="000000" w:themeColor="text1"/>
        </w:rPr>
        <w:fldChar w:fldCharType="separate"/>
      </w:r>
      <w:r w:rsidR="004921E9">
        <w:rPr>
          <w:rFonts w:asciiTheme="minorHAnsi" w:hAnsiTheme="minorHAnsi"/>
          <w:color w:val="000000" w:themeColor="text1"/>
        </w:rPr>
        <w:t>ART. 3</w:t>
      </w:r>
      <w:r w:rsidR="000F6AF4" w:rsidRPr="00DF45F7">
        <w:rPr>
          <w:rFonts w:asciiTheme="minorHAnsi" w:hAnsiTheme="minorHAnsi"/>
          <w:color w:val="000000" w:themeColor="text1"/>
        </w:rPr>
        <w:fldChar w:fldCharType="end"/>
      </w:r>
      <w:r w:rsidR="000F6AF4" w:rsidRPr="00DF45F7">
        <w:rPr>
          <w:rFonts w:asciiTheme="minorHAnsi" w:hAnsiTheme="minorHAnsi"/>
          <w:color w:val="000000" w:themeColor="text1"/>
        </w:rPr>
        <w:t xml:space="preserve"> </w:t>
      </w:r>
      <w:r w:rsidR="000F6AF4" w:rsidRPr="00DF45F7">
        <w:rPr>
          <w:rFonts w:asciiTheme="minorHAnsi" w:hAnsiTheme="minorHAnsi"/>
          <w:color w:val="000000" w:themeColor="text1"/>
        </w:rPr>
        <w:fldChar w:fldCharType="begin"/>
      </w:r>
      <w:r w:rsidR="000F6AF4" w:rsidRPr="00DF45F7">
        <w:rPr>
          <w:rFonts w:asciiTheme="minorHAnsi" w:hAnsiTheme="minorHAnsi"/>
          <w:color w:val="000000" w:themeColor="text1"/>
        </w:rPr>
        <w:instrText xml:space="preserve"> REF _Ref69070352 \n \h </w:instrText>
      </w:r>
      <w:r w:rsidR="00DF45F7">
        <w:rPr>
          <w:rFonts w:asciiTheme="minorHAnsi" w:hAnsiTheme="minorHAnsi"/>
          <w:color w:val="000000" w:themeColor="text1"/>
        </w:rPr>
        <w:instrText xml:space="preserve"> \* MERGEFORMAT </w:instrText>
      </w:r>
      <w:r w:rsidR="000F6AF4" w:rsidRPr="00DF45F7">
        <w:rPr>
          <w:rFonts w:asciiTheme="minorHAnsi" w:hAnsiTheme="minorHAnsi"/>
          <w:color w:val="000000" w:themeColor="text1"/>
        </w:rPr>
      </w:r>
      <w:r w:rsidR="000F6AF4"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0F6AF4" w:rsidRPr="00DF45F7">
        <w:rPr>
          <w:rFonts w:asciiTheme="minorHAnsi" w:hAnsiTheme="minorHAnsi"/>
          <w:color w:val="000000" w:themeColor="text1"/>
        </w:rPr>
        <w:fldChar w:fldCharType="end"/>
      </w:r>
      <w:r w:rsidR="000F6AF4" w:rsidRPr="00DF45F7">
        <w:rPr>
          <w:rFonts w:asciiTheme="minorHAnsi" w:hAnsiTheme="minorHAnsi"/>
          <w:color w:val="000000" w:themeColor="text1"/>
        </w:rPr>
        <w:t xml:space="preserve"> Umowy, </w:t>
      </w:r>
      <w:r w:rsidR="0009035C">
        <w:rPr>
          <w:rFonts w:asciiTheme="minorHAnsi" w:hAnsiTheme="minorHAnsi"/>
          <w:color w:val="000000" w:themeColor="text1"/>
        </w:rPr>
        <w:t xml:space="preserve">w wysokości, </w:t>
      </w:r>
      <w:r w:rsidR="000F6AF4" w:rsidRPr="00DF45F7">
        <w:rPr>
          <w:rFonts w:asciiTheme="minorHAnsi" w:hAnsiTheme="minorHAnsi"/>
          <w:color w:val="000000" w:themeColor="text1"/>
        </w:rPr>
        <w:t xml:space="preserve">na zasadach i pod warunkami wynikającymi ze </w:t>
      </w:r>
      <w:r w:rsidR="000F6AF4" w:rsidRPr="00DF45F7">
        <w:rPr>
          <w:rFonts w:asciiTheme="minorHAnsi" w:hAnsiTheme="minorHAnsi"/>
          <w:color w:val="000000" w:themeColor="text1"/>
        </w:rPr>
        <w:lastRenderedPageBreak/>
        <w:t xml:space="preserve">wskazanego postanowienia Umowy oraz z uwzględnieniem oświadczenia NCBR o skorzystaniu z prawa opcji, Wykonawcy przysługuje dodatkowe wynagrodzenie </w:t>
      </w:r>
      <w:r w:rsidR="00220369" w:rsidRPr="00DF45F7">
        <w:rPr>
          <w:rFonts w:asciiTheme="minorHAnsi" w:hAnsiTheme="minorHAnsi"/>
          <w:color w:val="000000" w:themeColor="text1"/>
        </w:rPr>
        <w:t>stymulujące</w:t>
      </w:r>
      <w:r w:rsidR="000F6AF4" w:rsidRPr="00DF45F7">
        <w:rPr>
          <w:rFonts w:asciiTheme="minorHAnsi" w:hAnsiTheme="minorHAnsi"/>
          <w:color w:val="000000" w:themeColor="text1"/>
        </w:rPr>
        <w:t>.</w:t>
      </w:r>
      <w:r w:rsidR="00220369" w:rsidRPr="00DF45F7">
        <w:rPr>
          <w:rFonts w:asciiTheme="minorHAnsi" w:hAnsiTheme="minorHAnsi"/>
          <w:color w:val="000000" w:themeColor="text1"/>
        </w:rPr>
        <w:t xml:space="preserve"> Wynagrodzenie objęte prawem opcji jest wypłacane wraz z </w:t>
      </w:r>
      <w:r w:rsidR="006501A8">
        <w:rPr>
          <w:rFonts w:asciiTheme="minorHAnsi" w:hAnsiTheme="minorHAnsi"/>
          <w:color w:val="000000" w:themeColor="text1"/>
        </w:rPr>
        <w:t>W</w:t>
      </w:r>
      <w:r w:rsidR="00220369" w:rsidRPr="00DF45F7">
        <w:rPr>
          <w:rFonts w:asciiTheme="minorHAnsi" w:hAnsiTheme="minorHAnsi"/>
          <w:color w:val="000000" w:themeColor="text1"/>
        </w:rPr>
        <w:t xml:space="preserve">ynagrodzeniem </w:t>
      </w:r>
      <w:r w:rsidR="006501A8">
        <w:rPr>
          <w:rFonts w:asciiTheme="minorHAnsi" w:hAnsiTheme="minorHAnsi"/>
          <w:color w:val="000000" w:themeColor="text1"/>
        </w:rPr>
        <w:t>P</w:t>
      </w:r>
      <w:r w:rsidR="00220369" w:rsidRPr="00DF45F7">
        <w:rPr>
          <w:rFonts w:asciiTheme="minorHAnsi" w:hAnsiTheme="minorHAnsi"/>
          <w:color w:val="000000" w:themeColor="text1"/>
        </w:rPr>
        <w:t>odstawowym za realizację Etapu II</w:t>
      </w:r>
      <w:r w:rsidR="00001150" w:rsidRPr="00DF45F7">
        <w:rPr>
          <w:rFonts w:asciiTheme="minorHAnsi" w:hAnsiTheme="minorHAnsi"/>
          <w:color w:val="000000" w:themeColor="text1"/>
        </w:rPr>
        <w:t xml:space="preserve">, zaś w zakresie nie uregulowanym odrębnie, postanowienia Umowy dotyczące </w:t>
      </w:r>
      <w:r w:rsidR="006501A8">
        <w:rPr>
          <w:rFonts w:asciiTheme="minorHAnsi" w:hAnsiTheme="minorHAnsi"/>
          <w:color w:val="000000" w:themeColor="text1"/>
        </w:rPr>
        <w:t>W</w:t>
      </w:r>
      <w:r w:rsidR="00001150" w:rsidRPr="00DF45F7">
        <w:rPr>
          <w:rFonts w:asciiTheme="minorHAnsi" w:hAnsiTheme="minorHAnsi"/>
          <w:color w:val="000000" w:themeColor="text1"/>
        </w:rPr>
        <w:t xml:space="preserve">ynagrodzenia </w:t>
      </w:r>
      <w:r w:rsidR="006501A8">
        <w:rPr>
          <w:rFonts w:asciiTheme="minorHAnsi" w:hAnsiTheme="minorHAnsi"/>
          <w:color w:val="000000" w:themeColor="text1"/>
        </w:rPr>
        <w:t>P</w:t>
      </w:r>
      <w:r w:rsidR="00001150" w:rsidRPr="00DF45F7">
        <w:rPr>
          <w:rFonts w:asciiTheme="minorHAnsi" w:hAnsiTheme="minorHAnsi"/>
          <w:color w:val="000000" w:themeColor="text1"/>
        </w:rPr>
        <w:t>odstawowego za realizację Etapu II stosuje się odpowiednio.</w:t>
      </w:r>
    </w:p>
    <w:p w14:paraId="610104DC" w14:textId="77777777" w:rsidR="00A02A19" w:rsidRPr="00DF45F7" w:rsidRDefault="00A02A19" w:rsidP="00B11AA8">
      <w:pPr>
        <w:pStyle w:val="Nagwek2"/>
      </w:pPr>
      <w:bookmarkStart w:id="413" w:name="_Ref52742072"/>
      <w:bookmarkStart w:id="414" w:name="_Toc52897110"/>
      <w:bookmarkStart w:id="415" w:name="_Toc53793058"/>
      <w:bookmarkStart w:id="416" w:name="_Toc54830235"/>
      <w:bookmarkStart w:id="417" w:name="_Toc54798317"/>
      <w:bookmarkStart w:id="418" w:name="_Toc54835745"/>
      <w:bookmarkStart w:id="419" w:name="_Toc72595046"/>
      <w:r w:rsidRPr="00DF45F7">
        <w:t>[ZALICZKI]</w:t>
      </w:r>
      <w:bookmarkEnd w:id="413"/>
      <w:bookmarkEnd w:id="414"/>
      <w:bookmarkEnd w:id="415"/>
      <w:bookmarkEnd w:id="416"/>
      <w:bookmarkEnd w:id="417"/>
      <w:bookmarkEnd w:id="418"/>
      <w:bookmarkEnd w:id="419"/>
    </w:p>
    <w:p w14:paraId="0E92BBD7" w14:textId="4FC5417F" w:rsidR="00280E0A" w:rsidRPr="00DF45F7" w:rsidRDefault="00280E0A" w:rsidP="00B11AA8">
      <w:pPr>
        <w:pStyle w:val="Akapitzlist"/>
        <w:numPr>
          <w:ilvl w:val="0"/>
          <w:numId w:val="68"/>
        </w:numPr>
        <w:spacing w:before="60" w:after="60"/>
        <w:ind w:left="284"/>
        <w:jc w:val="both"/>
        <w:rPr>
          <w:rFonts w:asciiTheme="minorHAnsi" w:eastAsiaTheme="minorEastAsia" w:hAnsiTheme="minorHAnsi"/>
          <w:color w:val="000000" w:themeColor="text1"/>
        </w:rPr>
      </w:pPr>
      <w:bookmarkStart w:id="420" w:name="_Ref52742075"/>
      <w:bookmarkStart w:id="421" w:name="_Ref511032358"/>
      <w:bookmarkStart w:id="422" w:name="_Hlk55252940"/>
      <w:bookmarkStart w:id="423" w:name="_Ref511976636"/>
      <w:r w:rsidRPr="00DF45F7">
        <w:rPr>
          <w:rFonts w:ascii="Calibri" w:eastAsia="Calibri" w:hAnsi="Calibri" w:cs="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420"/>
    </w:p>
    <w:p w14:paraId="2E3CCF58" w14:textId="77777777" w:rsidR="00280E0A" w:rsidRPr="00DF45F7" w:rsidRDefault="00280E0A" w:rsidP="00B11AA8">
      <w:pPr>
        <w:pStyle w:val="Akapitzlist"/>
        <w:numPr>
          <w:ilvl w:val="0"/>
          <w:numId w:val="68"/>
        </w:numPr>
        <w:spacing w:before="60" w:after="60"/>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Wykonawca wskazuje wedle swojego wyboru, we wniosku, o którym mowa w paragrafie poprzedzającym, jedną lub kilka z poniższych metod wypłaty Zaliczki:</w:t>
      </w:r>
    </w:p>
    <w:p w14:paraId="6DEB2B32"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hAnsi="Calibri"/>
          <w:b/>
          <w:color w:val="000000" w:themeColor="text1"/>
        </w:rPr>
        <w:t>Zaliczka jednorazowa</w:t>
      </w:r>
      <w:r w:rsidRPr="00DF45F7">
        <w:rPr>
          <w:rFonts w:ascii="Calibri" w:eastAsia="Calibri" w:hAnsi="Calibri" w:cs="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71E52143" w14:textId="69B33B0E"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pominięciem dodatkowego wynagrodzenia </w:t>
      </w:r>
      <w:r w:rsidR="00D86F6F">
        <w:rPr>
          <w:rFonts w:ascii="Calibri" w:eastAsia="Calibri" w:hAnsi="Calibri" w:cs="Calibri"/>
          <w:color w:val="000000" w:themeColor="text1"/>
        </w:rPr>
        <w:t>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 xml:space="preserve">albo </w:t>
      </w:r>
    </w:p>
    <w:p w14:paraId="7E39EA2B" w14:textId="0D7A5B0A"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pominięciem </w:t>
      </w:r>
      <w:r w:rsidR="00D86F6F" w:rsidRPr="00DF45F7">
        <w:rPr>
          <w:rFonts w:ascii="Calibri" w:eastAsia="Calibri" w:hAnsi="Calibri" w:cs="Calibri"/>
          <w:color w:val="000000" w:themeColor="text1"/>
        </w:rPr>
        <w:t xml:space="preserve">dodatkowego wynagrodzenia </w:t>
      </w:r>
      <w:r w:rsidR="00D86F6F">
        <w:rPr>
          <w:rFonts w:ascii="Calibri" w:eastAsia="Calibri" w:hAnsi="Calibri" w:cs="Calibri"/>
          <w:color w:val="000000" w:themeColor="text1"/>
        </w:rPr>
        <w:t>stymulującego</w:t>
      </w:r>
      <w:r w:rsidR="00F27F03" w:rsidRPr="00DF45F7">
        <w:rPr>
          <w:rFonts w:ascii="Calibri" w:eastAsia="Calibri" w:hAnsi="Calibri" w:cs="Calibri"/>
          <w:color w:val="000000" w:themeColor="text1"/>
        </w:rPr>
        <w:t>,</w:t>
      </w:r>
    </w:p>
    <w:p w14:paraId="0ED963F1" w14:textId="77777777" w:rsidR="00280E0A" w:rsidRPr="00DF45F7" w:rsidRDefault="00280E0A" w:rsidP="00B11AA8">
      <w:pPr>
        <w:spacing w:before="60" w:after="60"/>
        <w:ind w:left="133"/>
        <w:jc w:val="both"/>
        <w:rPr>
          <w:rFonts w:asciiTheme="minorHAnsi" w:eastAsiaTheme="minorEastAsia" w:hAnsiTheme="minorHAnsi"/>
          <w:color w:val="000000" w:themeColor="text1"/>
        </w:rPr>
      </w:pPr>
      <w:r w:rsidRPr="00DF45F7">
        <w:rPr>
          <w:rFonts w:ascii="Calibri" w:eastAsia="Calibri" w:hAnsi="Calibri" w:cs="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44DBD2D1"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hAnsi="Calibri"/>
          <w:b/>
          <w:color w:val="000000" w:themeColor="text1"/>
        </w:rPr>
        <w:t>Zaliczka płatna wraz z postępem Prac B+R z góry</w:t>
      </w:r>
      <w:r w:rsidRPr="00DF45F7">
        <w:rPr>
          <w:rFonts w:ascii="Calibri" w:eastAsia="Calibri" w:hAnsi="Calibri" w:cs="Calibri"/>
          <w:b/>
          <w:bCs/>
          <w:color w:val="000000" w:themeColor="text1"/>
        </w:rPr>
        <w:t xml:space="preserve"> z zabezpieczeniem</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40337398"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łączna wartość części Zaliczki wypłacanych zgodnie z niniejszym pkt 2) w danym Etapie nie może przekroczyć niższej ze wskazanych kwot:</w:t>
      </w:r>
    </w:p>
    <w:p w14:paraId="10E655A1" w14:textId="38A7C82F" w:rsidR="00280E0A" w:rsidRPr="00DF45F7" w:rsidRDefault="00280E0A" w:rsidP="00B11AA8">
      <w:pPr>
        <w:pStyle w:val="Akapitzlist"/>
        <w:numPr>
          <w:ilvl w:val="3"/>
          <w:numId w:val="68"/>
        </w:numPr>
        <w:spacing w:before="60" w:after="60"/>
        <w:ind w:left="1607"/>
        <w:jc w:val="both"/>
        <w:rPr>
          <w:rFonts w:asciiTheme="minorHAnsi" w:eastAsiaTheme="minorEastAsia" w:hAnsiTheme="minorHAnsi"/>
          <w:color w:val="000000" w:themeColor="text1"/>
        </w:rPr>
      </w:pPr>
      <w:r w:rsidRPr="2AA0B561">
        <w:rPr>
          <w:rFonts w:ascii="Calibri" w:eastAsia="Calibri" w:hAnsi="Calibri" w:cs="Calibri"/>
          <w:color w:val="000000" w:themeColor="text1"/>
        </w:rPr>
        <w:t xml:space="preserve">80% wynagrodzenia za wykonanie danego Etapu wskazanego przez Wykonawcę we Wniosku </w:t>
      </w:r>
      <w:r w:rsidR="00F27F03" w:rsidRPr="2AA0B561">
        <w:rPr>
          <w:rFonts w:ascii="Calibri" w:eastAsia="Calibri" w:hAnsi="Calibri" w:cs="Calibri"/>
          <w:color w:val="000000" w:themeColor="text1"/>
        </w:rPr>
        <w:t xml:space="preserve">w zakresie wszystkich Komponentów, lecz z </w:t>
      </w:r>
      <w:r w:rsidR="00D86F6F" w:rsidRPr="2AA0B561">
        <w:rPr>
          <w:rFonts w:ascii="Calibri" w:eastAsia="Calibri" w:hAnsi="Calibri" w:cs="Calibri"/>
          <w:color w:val="000000" w:themeColor="text1"/>
        </w:rPr>
        <w:t>pominięciem dodatkowego wynagrodzenia stymulującego</w:t>
      </w:r>
      <w:r w:rsidR="00F27F03" w:rsidRPr="2AA0B561">
        <w:rPr>
          <w:rFonts w:ascii="Calibri" w:eastAsia="Calibri" w:hAnsi="Calibri" w:cs="Calibri"/>
          <w:color w:val="000000" w:themeColor="text1"/>
        </w:rPr>
        <w:t>,</w:t>
      </w:r>
      <w:r w:rsidRPr="2AA0B561">
        <w:rPr>
          <w:rFonts w:ascii="Calibri" w:eastAsia="Calibri" w:hAnsi="Calibri" w:cs="Calibri"/>
          <w:color w:val="000000" w:themeColor="text1"/>
        </w:rPr>
        <w:t>albo</w:t>
      </w:r>
    </w:p>
    <w:p w14:paraId="6F6FB8EF" w14:textId="372E47B0" w:rsidR="00280E0A" w:rsidRPr="00DF45F7" w:rsidRDefault="00280E0A" w:rsidP="00B11AA8">
      <w:pPr>
        <w:pStyle w:val="Akapitzlist"/>
        <w:numPr>
          <w:ilvl w:val="3"/>
          <w:numId w:val="68"/>
        </w:numPr>
        <w:spacing w:before="60" w:after="60"/>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2C16928D"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2) nie może przekraczać 30% kwoty wskazanej w tym punkcie 2) lit. a),</w:t>
      </w:r>
    </w:p>
    <w:p w14:paraId="7900EA16"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3321370B" w14:textId="488FE3D8"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lastRenderedPageBreak/>
        <w:t xml:space="preserve"> po dokonaniu Odbioru częściowego części Prac B+R objętych Zaliczką, zabezpieczenie związane z tą częścią może być wykorzystane do zabezpieczenia kolejnej części Zaliczki, </w:t>
      </w:r>
    </w:p>
    <w:p w14:paraId="1C496DF3"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480BCBA8"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eastAsia="Calibri" w:hAnsi="Calibri" w:cs="Calibri"/>
          <w:b/>
          <w:bCs/>
          <w:color w:val="000000" w:themeColor="text1"/>
        </w:rPr>
        <w:t>Zaliczka płatna wraz z postępem Prac B+R z góry z wekslem</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0790D7B5"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5AAFEEE7" w14:textId="41F75416" w:rsidR="00280E0A" w:rsidRPr="00DF45F7" w:rsidRDefault="00280E0A" w:rsidP="00B11AA8">
      <w:pPr>
        <w:pStyle w:val="Akapitzlist"/>
        <w:numPr>
          <w:ilvl w:val="3"/>
          <w:numId w:val="68"/>
        </w:numPr>
        <w:spacing w:before="60" w:after="60"/>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albo</w:t>
      </w:r>
    </w:p>
    <w:p w14:paraId="2A6CFDF1" w14:textId="64643191" w:rsidR="00280E0A" w:rsidRPr="00DF45F7" w:rsidRDefault="00280E0A" w:rsidP="00B11AA8">
      <w:pPr>
        <w:pStyle w:val="Akapitzlist"/>
        <w:numPr>
          <w:ilvl w:val="3"/>
          <w:numId w:val="68"/>
        </w:numPr>
        <w:spacing w:before="60" w:after="60"/>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3256E137" w14:textId="215DFB9C"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3) nie może przekraczać wartości </w:t>
      </w:r>
      <w:r w:rsidR="00F27F03" w:rsidRPr="00DF45F7">
        <w:rPr>
          <w:rFonts w:ascii="Calibri" w:eastAsia="Calibri" w:hAnsi="Calibri" w:cs="Calibri"/>
          <w:color w:val="000000" w:themeColor="text1"/>
        </w:rPr>
        <w:t>1 000 000</w:t>
      </w:r>
      <w:r w:rsidRPr="00DF45F7">
        <w:rPr>
          <w:rFonts w:ascii="Calibri" w:eastAsia="Calibri" w:hAnsi="Calibri" w:cs="Calibri"/>
          <w:color w:val="000000" w:themeColor="text1"/>
        </w:rPr>
        <w:t xml:space="preserve"> (</w:t>
      </w:r>
      <w:r w:rsidR="00F27F03" w:rsidRPr="00DF45F7">
        <w:rPr>
          <w:rFonts w:ascii="Calibri" w:eastAsia="Calibri" w:hAnsi="Calibri" w:cs="Calibri"/>
          <w:color w:val="000000" w:themeColor="text1"/>
        </w:rPr>
        <w:t>jednego miliona</w:t>
      </w:r>
      <w:r w:rsidRPr="00DF45F7">
        <w:rPr>
          <w:rFonts w:ascii="Calibri" w:eastAsia="Calibri" w:hAnsi="Calibri" w:cs="Calibri"/>
          <w:color w:val="000000" w:themeColor="text1"/>
        </w:rPr>
        <w:t>) złotych,</w:t>
      </w:r>
    </w:p>
    <w:p w14:paraId="4A0ACC94" w14:textId="19CDF0F8"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protestu” wraz z deklaracją wekslową i podpisem poświadczonym przez notariusza,</w:t>
      </w:r>
    </w:p>
    <w:p w14:paraId="0CA208B4" w14:textId="60E73245" w:rsidR="00745835" w:rsidRPr="00DF45F7" w:rsidRDefault="00745835"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1B571C30"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77E12FC8"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hAnsi="Calibri"/>
          <w:b/>
          <w:bCs/>
          <w:color w:val="000000" w:themeColor="text1"/>
        </w:rPr>
        <w:t>Zaliczka płatna wraz z postępem Prac B+R z dołu</w:t>
      </w:r>
      <w:r w:rsidRPr="00DF45F7">
        <w:rPr>
          <w:rFonts w:ascii="Calibri" w:eastAsia="Calibri" w:hAnsi="Calibri" w:cs="Calibri"/>
          <w:b/>
          <w:bCs/>
          <w:color w:val="000000" w:themeColor="text1"/>
        </w:rPr>
        <w:t xml:space="preserve"> bez zabezpieczenia</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po dokonaniu przez NCBR Odbioru częściowego danej części Prac B+R określonych w Harmonogramie Rzeczowo-Finansowym, przy czym:</w:t>
      </w:r>
    </w:p>
    <w:p w14:paraId="14F2FD66"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łączna wartość części Zaliczki wypłacanych zgodnie z niniejszym pkt 3) w danym Etapie nie może przekroczyć niższej ze wskazanych kwot:</w:t>
      </w:r>
    </w:p>
    <w:p w14:paraId="48F001B4" w14:textId="778D5C6D" w:rsidR="00280E0A" w:rsidRPr="00DF45F7" w:rsidRDefault="00280E0A" w:rsidP="00B11AA8">
      <w:pPr>
        <w:pStyle w:val="Akapitzlist"/>
        <w:numPr>
          <w:ilvl w:val="3"/>
          <w:numId w:val="68"/>
        </w:numPr>
        <w:spacing w:before="60" w:after="60"/>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albo</w:t>
      </w:r>
    </w:p>
    <w:p w14:paraId="3A7E3374" w14:textId="2C553E80" w:rsidR="00280E0A" w:rsidRPr="00DF45F7" w:rsidRDefault="00280E0A" w:rsidP="00B11AA8">
      <w:pPr>
        <w:pStyle w:val="Akapitzlist"/>
        <w:numPr>
          <w:ilvl w:val="3"/>
          <w:numId w:val="68"/>
        </w:numPr>
        <w:spacing w:before="60" w:after="60"/>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1688B38C"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3) nie może przekraczać 30% kwoty wskazanej w tym punkcie 3) lit. a).</w:t>
      </w:r>
    </w:p>
    <w:p w14:paraId="155CC380" w14:textId="40166999" w:rsidR="00280E0A" w:rsidRPr="00DF45F7" w:rsidRDefault="00280E0A" w:rsidP="00B11AA8">
      <w:pPr>
        <w:pStyle w:val="Akapitzlist"/>
        <w:numPr>
          <w:ilvl w:val="0"/>
          <w:numId w:val="68"/>
        </w:numPr>
        <w:spacing w:before="60" w:after="60"/>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NCBR ustosunkowuje się do wniosku o wypłatę Zaliczki w terminie 14 dni od otrzymania Wniosku, przy czym brak odpowiedzi we wskazanym terminie jest traktowany jako odmowa wypłaty zaliczki, co nie stoi to na przeszkodzie późniejszej akceptacji wniosku przez NCBR. NCBR jest uprawnione:</w:t>
      </w:r>
    </w:p>
    <w:p w14:paraId="22C4BD79"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zaakceptować wniosek o wypłatę Zaliczki, </w:t>
      </w:r>
    </w:p>
    <w:p w14:paraId="70A598BB"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lastRenderedPageBreak/>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1BE12C9B"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uzależnić wypłatę Zaliczki od zaakceptowania przez Wykonawcę zmiany we wniosku, w szczególności w przedmiocie określenia innej metody wypłaty Zaliczki lub niższej kwoty Zaliczki,</w:t>
      </w:r>
    </w:p>
    <w:p w14:paraId="2878F4BA"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35142CF" w14:textId="77777777" w:rsidR="00280E0A" w:rsidRPr="00DF45F7" w:rsidRDefault="00280E0A" w:rsidP="00B11AA8">
      <w:pPr>
        <w:pStyle w:val="Akapitzlist"/>
        <w:numPr>
          <w:ilvl w:val="0"/>
          <w:numId w:val="68"/>
        </w:numPr>
        <w:spacing w:before="60" w:after="60"/>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3C123A87" w14:textId="5E393ADA" w:rsidR="00123F2B" w:rsidRPr="00DF45F7" w:rsidRDefault="00280E0A" w:rsidP="00B11AA8">
      <w:pPr>
        <w:pStyle w:val="Akapitzlist"/>
        <w:numPr>
          <w:ilvl w:val="0"/>
          <w:numId w:val="68"/>
        </w:numPr>
        <w:spacing w:before="60" w:after="60"/>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 (z wyłączeniem zabezpieczenia w formie weksla in blanco z deklaracją wekslową, które jest dopuszczalne tylko w wyraźnie wskazanych okolicznościach)</w:t>
      </w:r>
      <w:r w:rsidR="00035916" w:rsidRPr="00DF45F7">
        <w:rPr>
          <w:rFonts w:ascii="Calibri" w:eastAsia="Calibri" w:hAnsi="Calibri" w:cs="Calibri"/>
          <w:color w:val="000000" w:themeColor="text1"/>
        </w:rPr>
        <w:t>.</w:t>
      </w:r>
    </w:p>
    <w:p w14:paraId="220D8F70" w14:textId="77777777" w:rsidR="00C4259C" w:rsidRPr="00DF45F7" w:rsidRDefault="00C4259C" w:rsidP="00B11AA8">
      <w:pPr>
        <w:pStyle w:val="Nagwek2"/>
      </w:pPr>
      <w:bookmarkStart w:id="424" w:name="mip39735782"/>
      <w:bookmarkStart w:id="425" w:name="mip39735783"/>
      <w:bookmarkStart w:id="426" w:name="mip39735784"/>
      <w:bookmarkStart w:id="427" w:name="_Toc511371205"/>
      <w:bookmarkStart w:id="428" w:name="_Toc52897111"/>
      <w:bookmarkStart w:id="429" w:name="_Toc53793059"/>
      <w:bookmarkStart w:id="430" w:name="_Toc54830236"/>
      <w:bookmarkStart w:id="431" w:name="_Toc54798318"/>
      <w:bookmarkStart w:id="432" w:name="_Toc54835746"/>
      <w:bookmarkStart w:id="433" w:name="_Toc72595047"/>
      <w:bookmarkEnd w:id="421"/>
      <w:bookmarkEnd w:id="422"/>
      <w:bookmarkEnd w:id="423"/>
      <w:bookmarkEnd w:id="424"/>
      <w:bookmarkEnd w:id="425"/>
      <w:bookmarkEnd w:id="426"/>
      <w:r w:rsidRPr="00DF45F7">
        <w:t>[DOKUMENTACJA DOTYCZĄCA WYNAGRODZENIA]</w:t>
      </w:r>
      <w:bookmarkEnd w:id="427"/>
      <w:bookmarkEnd w:id="428"/>
      <w:bookmarkEnd w:id="429"/>
      <w:bookmarkEnd w:id="430"/>
      <w:bookmarkEnd w:id="431"/>
      <w:bookmarkEnd w:id="432"/>
      <w:bookmarkEnd w:id="433"/>
    </w:p>
    <w:p w14:paraId="7D4470F5" w14:textId="45A7B8CB" w:rsidR="00243E8E" w:rsidRPr="00DF45F7" w:rsidRDefault="00243E8E" w:rsidP="00B11AA8">
      <w:pPr>
        <w:pStyle w:val="Akapitzlist"/>
        <w:numPr>
          <w:ilvl w:val="1"/>
          <w:numId w:val="14"/>
        </w:numPr>
        <w:spacing w:before="60" w:after="60"/>
        <w:ind w:left="426" w:hanging="426"/>
        <w:jc w:val="both"/>
        <w:rPr>
          <w:rFonts w:asciiTheme="minorHAnsi" w:hAnsiTheme="minorHAnsi"/>
          <w:color w:val="000000" w:themeColor="text1"/>
        </w:rPr>
      </w:pPr>
      <w:bookmarkStart w:id="434" w:name="_Ref493693628"/>
      <w:r w:rsidRPr="00DF45F7">
        <w:rPr>
          <w:rFonts w:asciiTheme="minorHAnsi" w:hAnsiTheme="minorHAnsi"/>
          <w:color w:val="000000" w:themeColor="text1"/>
        </w:rPr>
        <w:t>NCBR zapewni Wykonawcy płatnoś</w:t>
      </w:r>
      <w:r w:rsidR="00AB48C8" w:rsidRPr="00DF45F7">
        <w:rPr>
          <w:rFonts w:asciiTheme="minorHAnsi" w:hAnsiTheme="minorHAnsi"/>
          <w:color w:val="000000" w:themeColor="text1"/>
        </w:rPr>
        <w:t xml:space="preserve">ć </w:t>
      </w:r>
      <w:r w:rsidR="00613E48" w:rsidRPr="00DF45F7">
        <w:rPr>
          <w:rFonts w:asciiTheme="minorHAnsi" w:hAnsiTheme="minorHAnsi"/>
          <w:color w:val="000000" w:themeColor="text1"/>
        </w:rPr>
        <w:t>wynagrodzenia</w:t>
      </w:r>
      <w:r w:rsidR="00AB48C8" w:rsidRPr="00DF45F7">
        <w:rPr>
          <w:rFonts w:asciiTheme="minorHAnsi" w:hAnsiTheme="minorHAnsi"/>
          <w:color w:val="000000" w:themeColor="text1"/>
        </w:rPr>
        <w:t xml:space="preserve">, o którym mowa w </w:t>
      </w:r>
      <w:r w:rsidR="00E75DAB" w:rsidRPr="00DF45F7">
        <w:rPr>
          <w:rFonts w:asciiTheme="minorHAnsi" w:hAnsiTheme="minorHAnsi"/>
          <w:color w:val="000000" w:themeColor="text1"/>
        </w:rPr>
        <w:fldChar w:fldCharType="begin"/>
      </w:r>
      <w:r w:rsidR="00E75DAB" w:rsidRPr="00DF45F7">
        <w:rPr>
          <w:rFonts w:asciiTheme="minorHAnsi" w:hAnsiTheme="minorHAnsi"/>
          <w:color w:val="000000" w:themeColor="text1"/>
        </w:rPr>
        <w:instrText xml:space="preserve"> REF _Ref479976521 \n \h </w:instrText>
      </w:r>
      <w:r w:rsidR="006713B6" w:rsidRPr="00DF45F7">
        <w:rPr>
          <w:rFonts w:asciiTheme="minorHAnsi" w:hAnsiTheme="minorHAnsi"/>
          <w:color w:val="000000" w:themeColor="text1"/>
        </w:rPr>
        <w:instrText xml:space="preserve"> \* MERGEFORMAT </w:instrText>
      </w:r>
      <w:r w:rsidR="00E75DAB" w:rsidRPr="00DF45F7">
        <w:rPr>
          <w:rFonts w:asciiTheme="minorHAnsi" w:hAnsiTheme="minorHAnsi"/>
          <w:color w:val="000000" w:themeColor="text1"/>
        </w:rPr>
      </w:r>
      <w:r w:rsidR="00E75DAB"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E75DAB"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83259F" w:rsidRPr="00DF45F7">
        <w:rPr>
          <w:rFonts w:asciiTheme="minorHAnsi" w:hAnsiTheme="minorHAnsi"/>
          <w:color w:val="000000" w:themeColor="text1"/>
        </w:rPr>
        <w:t xml:space="preserve">z uwzględnieniem wypłaconych </w:t>
      </w:r>
      <w:r w:rsidR="001A04D2" w:rsidRPr="00DF45F7">
        <w:rPr>
          <w:rFonts w:asciiTheme="minorHAnsi" w:hAnsiTheme="minorHAnsi"/>
          <w:color w:val="000000" w:themeColor="text1"/>
        </w:rPr>
        <w:t>Z</w:t>
      </w:r>
      <w:r w:rsidR="0083259F" w:rsidRPr="00DF45F7">
        <w:rPr>
          <w:rFonts w:asciiTheme="minorHAnsi" w:hAnsiTheme="minorHAnsi"/>
          <w:color w:val="000000" w:themeColor="text1"/>
        </w:rPr>
        <w:t xml:space="preserve">aliczek, </w:t>
      </w:r>
      <w:r w:rsidRPr="00DF45F7">
        <w:rPr>
          <w:rFonts w:asciiTheme="minorHAnsi" w:hAnsiTheme="minorHAnsi"/>
          <w:color w:val="000000" w:themeColor="text1"/>
        </w:rPr>
        <w:t xml:space="preserve">w terminie </w:t>
      </w:r>
      <w:r w:rsidR="005C367B" w:rsidRPr="00DF45F7">
        <w:rPr>
          <w:rFonts w:asciiTheme="minorHAnsi" w:hAnsiTheme="minorHAnsi"/>
          <w:color w:val="000000" w:themeColor="text1"/>
        </w:rPr>
        <w:t>3</w:t>
      </w:r>
      <w:r w:rsidRPr="00DF45F7">
        <w:rPr>
          <w:rFonts w:asciiTheme="minorHAnsi" w:hAnsiTheme="minorHAnsi"/>
          <w:color w:val="000000" w:themeColor="text1"/>
        </w:rPr>
        <w:t>0 dni od daty doręczenia NCBR wystawione</w:t>
      </w:r>
      <w:r w:rsidR="00571BF9" w:rsidRPr="00DF45F7">
        <w:rPr>
          <w:rFonts w:asciiTheme="minorHAnsi" w:hAnsiTheme="minorHAnsi"/>
          <w:color w:val="000000" w:themeColor="text1"/>
        </w:rPr>
        <w:t>go</w:t>
      </w:r>
      <w:r w:rsidRPr="00DF45F7">
        <w:rPr>
          <w:rFonts w:asciiTheme="minorHAnsi" w:hAnsiTheme="minorHAnsi"/>
          <w:color w:val="000000" w:themeColor="text1"/>
        </w:rPr>
        <w:t xml:space="preserve"> prawidłowo i zgodnie z Umową właściwego dokumentu księgowego</w:t>
      </w:r>
      <w:r w:rsidR="00DE42BC" w:rsidRPr="00DF45F7">
        <w:rPr>
          <w:rFonts w:asciiTheme="minorHAnsi" w:hAnsiTheme="minorHAnsi"/>
          <w:color w:val="000000" w:themeColor="text1"/>
        </w:rPr>
        <w:t xml:space="preserve"> wraz z Protokołem Odbioru Etapu</w:t>
      </w:r>
      <w:r w:rsidR="00492DBD" w:rsidRPr="00DF45F7">
        <w:rPr>
          <w:rFonts w:asciiTheme="minorHAnsi" w:hAnsiTheme="minorHAnsi"/>
          <w:color w:val="000000" w:themeColor="text1"/>
        </w:rPr>
        <w:t xml:space="preserve"> i Raportem z Oceny</w:t>
      </w:r>
      <w:r w:rsidRPr="00DF45F7">
        <w:rPr>
          <w:rFonts w:asciiTheme="minorHAnsi" w:hAnsiTheme="minorHAnsi"/>
          <w:color w:val="000000" w:themeColor="text1"/>
        </w:rPr>
        <w:t>.</w:t>
      </w:r>
      <w:bookmarkEnd w:id="434"/>
      <w:r w:rsidR="00571BF9" w:rsidRPr="00DF45F7">
        <w:rPr>
          <w:rFonts w:asciiTheme="minorHAnsi" w:hAnsiTheme="minorHAnsi"/>
          <w:color w:val="000000" w:themeColor="text1"/>
        </w:rPr>
        <w:t xml:space="preserve"> W przypadku zaliczek o których mowa w</w:t>
      </w:r>
      <w:r w:rsidR="0074197F" w:rsidRPr="00DF45F7">
        <w:rPr>
          <w:rFonts w:asciiTheme="minorHAnsi" w:hAnsiTheme="minorHAnsi"/>
          <w:color w:val="000000" w:themeColor="text1"/>
        </w:rPr>
        <w:t xml:space="preserve"> </w:t>
      </w:r>
      <w:r w:rsidR="0074197F" w:rsidRPr="00DF45F7">
        <w:rPr>
          <w:rFonts w:asciiTheme="minorHAnsi" w:hAnsiTheme="minorHAnsi"/>
          <w:color w:val="000000" w:themeColor="text1"/>
        </w:rPr>
        <w:fldChar w:fldCharType="begin"/>
      </w:r>
      <w:r w:rsidR="0074197F" w:rsidRPr="00DF45F7">
        <w:rPr>
          <w:rFonts w:asciiTheme="minorHAnsi" w:hAnsiTheme="minorHAnsi"/>
          <w:color w:val="000000" w:themeColor="text1"/>
        </w:rPr>
        <w:instrText xml:space="preserve"> REF _Ref52742072 \n \h </w:instrText>
      </w:r>
      <w:r w:rsidR="00182C81" w:rsidRPr="00DF45F7">
        <w:rPr>
          <w:rFonts w:asciiTheme="minorHAnsi" w:hAnsiTheme="minorHAnsi"/>
          <w:color w:val="000000" w:themeColor="text1"/>
        </w:rPr>
        <w:instrText xml:space="preserve"> \* MERGEFORMAT </w:instrText>
      </w:r>
      <w:r w:rsidR="0074197F" w:rsidRPr="00DF45F7">
        <w:rPr>
          <w:rFonts w:asciiTheme="minorHAnsi" w:hAnsiTheme="minorHAnsi"/>
          <w:color w:val="000000" w:themeColor="text1"/>
        </w:rPr>
      </w:r>
      <w:r w:rsidR="0074197F"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0074197F" w:rsidRPr="00DF45F7">
        <w:rPr>
          <w:rFonts w:asciiTheme="minorHAnsi" w:hAnsiTheme="minorHAnsi"/>
          <w:color w:val="000000" w:themeColor="text1"/>
        </w:rPr>
        <w:fldChar w:fldCharType="end"/>
      </w:r>
      <w:r w:rsidR="00571BF9" w:rsidRPr="00DF45F7">
        <w:rPr>
          <w:rFonts w:asciiTheme="minorHAnsi" w:hAnsiTheme="minorHAnsi"/>
          <w:color w:val="000000" w:themeColor="text1"/>
        </w:rPr>
        <w:t xml:space="preserve">, płatność nastąpi w terminie </w:t>
      </w:r>
      <w:r w:rsidR="004E0C41" w:rsidRPr="00DF45F7">
        <w:rPr>
          <w:rFonts w:asciiTheme="minorHAnsi" w:hAnsiTheme="minorHAnsi"/>
          <w:color w:val="000000" w:themeColor="text1"/>
        </w:rPr>
        <w:t xml:space="preserve">nieprzekraczającym </w:t>
      </w:r>
      <w:r w:rsidR="005C367B" w:rsidRPr="00DF45F7">
        <w:rPr>
          <w:rFonts w:asciiTheme="minorHAnsi" w:hAnsiTheme="minorHAnsi"/>
          <w:color w:val="000000" w:themeColor="text1"/>
        </w:rPr>
        <w:t>3</w:t>
      </w:r>
      <w:r w:rsidR="00571BF9" w:rsidRPr="00DF45F7">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DF45F7">
        <w:rPr>
          <w:rFonts w:asciiTheme="minorHAnsi" w:hAnsiTheme="minorHAnsi"/>
          <w:color w:val="000000" w:themeColor="text1"/>
        </w:rPr>
        <w:t xml:space="preserve">, przy czym doręczenie dokumentu księgowego nastąpi nie wcześniej w dniu zatwierdzenia przez NCBR płatności </w:t>
      </w:r>
      <w:r w:rsidR="001A04D2" w:rsidRPr="00DF45F7">
        <w:rPr>
          <w:rFonts w:asciiTheme="minorHAnsi" w:hAnsiTheme="minorHAnsi"/>
          <w:color w:val="000000" w:themeColor="text1"/>
        </w:rPr>
        <w:t>Z</w:t>
      </w:r>
      <w:r w:rsidR="00D04773" w:rsidRPr="00DF45F7">
        <w:rPr>
          <w:rFonts w:asciiTheme="minorHAnsi" w:hAnsiTheme="minorHAnsi"/>
          <w:color w:val="000000" w:themeColor="text1"/>
        </w:rPr>
        <w:t>aliczki</w:t>
      </w:r>
      <w:r w:rsidR="00571BF9" w:rsidRPr="00DF45F7">
        <w:rPr>
          <w:rFonts w:asciiTheme="minorHAnsi" w:hAnsiTheme="minorHAnsi"/>
          <w:color w:val="000000" w:themeColor="text1"/>
        </w:rPr>
        <w:t>.</w:t>
      </w:r>
    </w:p>
    <w:p w14:paraId="4F91C460" w14:textId="3241CDEC" w:rsidR="00C4259C" w:rsidRPr="00DF45F7" w:rsidRDefault="00243E8E"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Dokument księgowy, o którym mowa powyżej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_Ref493693628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zawiera poza </w:t>
      </w:r>
      <w:r w:rsidR="00C4259C" w:rsidRPr="00DF45F7">
        <w:rPr>
          <w:rFonts w:asciiTheme="minorHAnsi" w:hAnsiTheme="minorHAnsi"/>
          <w:color w:val="000000" w:themeColor="text1"/>
        </w:rPr>
        <w:t xml:space="preserve">oznaczeniem danych sprzedawcy i nabywcy, numer rachunku bankowego, na który ma nastąpić zapłata należnego </w:t>
      </w:r>
      <w:r w:rsidR="00E474B6" w:rsidRPr="00DF45F7">
        <w:rPr>
          <w:rFonts w:asciiTheme="minorHAnsi" w:hAnsiTheme="minorHAnsi"/>
          <w:color w:val="000000" w:themeColor="text1"/>
        </w:rPr>
        <w:t>Wykonawcy</w:t>
      </w:r>
      <w:r w:rsidR="00C4259C" w:rsidRPr="00DF45F7">
        <w:rPr>
          <w:rFonts w:asciiTheme="minorHAnsi" w:hAnsiTheme="minorHAnsi"/>
          <w:color w:val="000000" w:themeColor="text1"/>
        </w:rPr>
        <w:t xml:space="preserve"> wynagrodzenia, kwotę </w:t>
      </w:r>
      <w:r w:rsidR="00237BE9" w:rsidRPr="00DF45F7">
        <w:rPr>
          <w:rFonts w:asciiTheme="minorHAnsi" w:hAnsiTheme="minorHAnsi"/>
          <w:color w:val="000000" w:themeColor="text1"/>
        </w:rPr>
        <w:t xml:space="preserve">i tytuł </w:t>
      </w:r>
      <w:r w:rsidR="00C4259C" w:rsidRPr="00DF45F7">
        <w:rPr>
          <w:rFonts w:asciiTheme="minorHAnsi" w:hAnsiTheme="minorHAnsi"/>
          <w:color w:val="000000" w:themeColor="text1"/>
        </w:rPr>
        <w:t>wynagrodzenia oraz wskazanie, że wynagrodzenie dotyczy wykonania Umowy.</w:t>
      </w:r>
    </w:p>
    <w:p w14:paraId="3668FF37" w14:textId="77777777" w:rsidR="00A0030B" w:rsidRPr="00DF45F7" w:rsidRDefault="001C6D65"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DF45F7">
        <w:rPr>
          <w:rFonts w:asciiTheme="minorHAnsi" w:hAnsiTheme="minorHAnsi"/>
          <w:color w:val="000000" w:themeColor="text1"/>
        </w:rPr>
        <w:t>rawem dla podmiotów publicznych</w:t>
      </w:r>
      <w:r w:rsidRPr="00DF45F7">
        <w:rPr>
          <w:rFonts w:asciiTheme="minorHAnsi" w:hAnsiTheme="minorHAnsi"/>
          <w:color w:val="000000" w:themeColor="text1"/>
        </w:rPr>
        <w:t>.</w:t>
      </w:r>
    </w:p>
    <w:p w14:paraId="75364012" w14:textId="654479A4" w:rsidR="00A0030B" w:rsidRPr="00DF45F7" w:rsidRDefault="00A0030B"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stheme="minorHAnsi"/>
          <w:color w:val="000000" w:themeColor="text1"/>
        </w:rPr>
        <w:t xml:space="preserve">Jeżeli </w:t>
      </w:r>
      <w:r w:rsidRPr="00DF45F7">
        <w:rPr>
          <w:rFonts w:asciiTheme="minorHAnsi" w:hAnsiTheme="minorHAnsi" w:cstheme="minorHAnsi"/>
          <w:bCs/>
          <w:color w:val="000000" w:themeColor="text1"/>
        </w:rPr>
        <w:t>Wykonawca</w:t>
      </w:r>
      <w:r w:rsidRPr="00DF45F7">
        <w:rPr>
          <w:rFonts w:asciiTheme="minorHAnsi" w:hAnsiTheme="minorHAnsi" w:cstheme="minorHAnsi"/>
          <w:color w:val="000000" w:themeColor="text1"/>
        </w:rPr>
        <w:t xml:space="preserve"> realizował przedmiot Umowy przy udziale Podwykonawców termin płatności </w:t>
      </w:r>
      <w:r w:rsidR="0074197F" w:rsidRPr="00DF45F7">
        <w:rPr>
          <w:rFonts w:asciiTheme="minorHAnsi" w:hAnsiTheme="minorHAnsi" w:cstheme="minorHAnsi"/>
          <w:color w:val="000000" w:themeColor="text1"/>
        </w:rPr>
        <w:t xml:space="preserve">(z wyłączeniem płatności zaliczkowych) </w:t>
      </w:r>
      <w:r w:rsidRPr="00DF45F7">
        <w:rPr>
          <w:rFonts w:asciiTheme="minorHAnsi" w:hAnsiTheme="minorHAnsi" w:cstheme="minorHAnsi"/>
          <w:color w:val="000000" w:themeColor="text1"/>
        </w:rPr>
        <w:t xml:space="preserve">biegnie od dnia doręczenia NCBR przez Wykonawcę kompletu następujących dokumentów: prawidłowo wystawionej faktury zgodnie z § 1 powyżej, ważnych i podpisanych zgodnie z zasadami reprezentacji oświadczeń Podwykonawców, że </w:t>
      </w:r>
      <w:r w:rsidRPr="00DF45F7">
        <w:rPr>
          <w:rFonts w:asciiTheme="minorHAnsi" w:hAnsiTheme="minorHAnsi" w:cstheme="minorHAnsi"/>
          <w:bCs/>
          <w:color w:val="000000" w:themeColor="text1"/>
        </w:rPr>
        <w:t>Wykonawca</w:t>
      </w:r>
      <w:r w:rsidRPr="00DF45F7">
        <w:rPr>
          <w:rFonts w:asciiTheme="minorHAnsi" w:hAnsiTheme="minorHAnsi" w:cstheme="minorHAnsi"/>
          <w:color w:val="000000" w:themeColor="text1"/>
        </w:rPr>
        <w:t xml:space="preserve"> uiścił Podwykonawcom należne im wynagrodzenie w całości i nie będą oni dochodzić żadnych roszczeń od </w:t>
      </w:r>
      <w:r w:rsidRPr="00DF45F7">
        <w:rPr>
          <w:rFonts w:asciiTheme="minorHAnsi" w:hAnsiTheme="minorHAnsi" w:cstheme="minorHAnsi"/>
          <w:bCs/>
          <w:color w:val="000000" w:themeColor="text1"/>
        </w:rPr>
        <w:t>Zamawiającego</w:t>
      </w:r>
      <w:r w:rsidRPr="00DF45F7">
        <w:rPr>
          <w:rFonts w:asciiTheme="minorHAnsi" w:hAnsiTheme="minorHAnsi" w:cstheme="minorHAnsi"/>
          <w:color w:val="000000" w:themeColor="text1"/>
        </w:rPr>
        <w:t xml:space="preserve"> z tytułu prac objętych Umową.</w:t>
      </w:r>
    </w:p>
    <w:p w14:paraId="51D9B5CB" w14:textId="77777777" w:rsidR="001020AD" w:rsidRPr="00DF45F7" w:rsidRDefault="001020AD" w:rsidP="00B11AA8">
      <w:pPr>
        <w:pStyle w:val="Nagwek2"/>
      </w:pPr>
      <w:bookmarkStart w:id="435" w:name="_Ref506012106"/>
      <w:bookmarkStart w:id="436" w:name="_Toc511371208"/>
      <w:bookmarkStart w:id="437" w:name="_Toc52897112"/>
      <w:bookmarkStart w:id="438" w:name="_Toc53793060"/>
      <w:bookmarkStart w:id="439" w:name="_Toc54830237"/>
      <w:bookmarkStart w:id="440" w:name="_Toc54798319"/>
      <w:bookmarkStart w:id="441" w:name="_Toc54835747"/>
      <w:bookmarkStart w:id="442" w:name="_Toc72595048"/>
      <w:r w:rsidRPr="00DF45F7">
        <w:lastRenderedPageBreak/>
        <w:t>[ZABEZPIECZENIE NALEŻYTEGO WYKONANIA UMOWY]</w:t>
      </w:r>
      <w:bookmarkEnd w:id="435"/>
      <w:bookmarkEnd w:id="436"/>
      <w:bookmarkEnd w:id="437"/>
      <w:bookmarkEnd w:id="438"/>
      <w:bookmarkEnd w:id="439"/>
      <w:bookmarkEnd w:id="440"/>
      <w:bookmarkEnd w:id="441"/>
      <w:bookmarkEnd w:id="442"/>
    </w:p>
    <w:p w14:paraId="281FFDD2" w14:textId="2EB923A2" w:rsidR="001020AD" w:rsidRPr="00DF45F7" w:rsidRDefault="001020AD" w:rsidP="00B11AA8">
      <w:pPr>
        <w:numPr>
          <w:ilvl w:val="0"/>
          <w:numId w:val="36"/>
        </w:numPr>
        <w:spacing w:before="60" w:after="60"/>
        <w:ind w:left="426" w:hanging="426"/>
        <w:contextualSpacing/>
        <w:jc w:val="both"/>
        <w:rPr>
          <w:rFonts w:asciiTheme="minorHAnsi" w:eastAsiaTheme="minorEastAsia" w:hAnsiTheme="minorHAnsi"/>
          <w:color w:val="000000" w:themeColor="text1"/>
        </w:rPr>
      </w:pPr>
      <w:bookmarkStart w:id="443" w:name="_Ref58601930"/>
      <w:bookmarkStart w:id="444" w:name="_Ref58601441"/>
      <w:bookmarkStart w:id="445" w:name="_Hlk505798948"/>
      <w:r w:rsidRPr="00DF45F7">
        <w:rPr>
          <w:rFonts w:asciiTheme="minorHAnsi" w:eastAsia="Calibri" w:hAnsiTheme="minorHAnsi" w:cs="Times New Roman"/>
          <w:color w:val="000000" w:themeColor="text1"/>
        </w:rPr>
        <w:t xml:space="preserve">Wykonawca </w:t>
      </w:r>
      <w:r w:rsidR="00CC280A" w:rsidRPr="00DF45F7">
        <w:rPr>
          <w:rFonts w:asciiTheme="minorHAnsi" w:eastAsia="Calibri" w:hAnsiTheme="minorHAnsi" w:cs="Times New Roman"/>
          <w:color w:val="000000" w:themeColor="text1"/>
        </w:rPr>
        <w:t xml:space="preserve">jest zobowiązany do wniesienia </w:t>
      </w:r>
      <w:r w:rsidR="00510725" w:rsidRPr="00DF45F7">
        <w:rPr>
          <w:rFonts w:asciiTheme="minorHAnsi" w:eastAsia="Calibri" w:hAnsiTheme="minorHAnsi" w:cs="Times New Roman"/>
          <w:color w:val="000000" w:themeColor="text1"/>
        </w:rPr>
        <w:t xml:space="preserve">Zabezpieczenia </w:t>
      </w:r>
      <w:r w:rsidRPr="00DF45F7">
        <w:rPr>
          <w:rFonts w:asciiTheme="minorHAnsi" w:eastAsia="Calibri" w:hAnsiTheme="minorHAnsi" w:cs="Times New Roman"/>
          <w:color w:val="000000" w:themeColor="text1"/>
        </w:rPr>
        <w:t xml:space="preserve">Należytego Wykonania Umowy </w:t>
      </w:r>
      <w:r w:rsidR="00B067D1" w:rsidRPr="00DF45F7">
        <w:rPr>
          <w:rFonts w:asciiTheme="minorHAnsi" w:eastAsia="Calibri" w:hAnsiTheme="minorHAnsi" w:cs="Times New Roman"/>
          <w:color w:val="000000" w:themeColor="text1"/>
        </w:rPr>
        <w:t xml:space="preserve">w zakresie </w:t>
      </w:r>
      <w:r w:rsidR="00F27C9B" w:rsidRPr="00DF45F7">
        <w:rPr>
          <w:rFonts w:asciiTheme="minorHAnsi" w:eastAsia="Calibri" w:hAnsiTheme="minorHAnsi" w:cs="Times New Roman"/>
          <w:color w:val="000000" w:themeColor="text1"/>
        </w:rPr>
        <w:t>Etapu I</w:t>
      </w:r>
      <w:r w:rsidR="00A1375C"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w </w:t>
      </w:r>
      <w:r w:rsidRPr="00DF45F7">
        <w:rPr>
          <w:rFonts w:asciiTheme="minorHAnsi" w:hAnsiTheme="minorHAnsi"/>
          <w:color w:val="000000" w:themeColor="text1"/>
        </w:rPr>
        <w:t xml:space="preserve">wysokości </w:t>
      </w:r>
      <w:r w:rsidR="008F72CF" w:rsidRPr="00DF45F7">
        <w:rPr>
          <w:rFonts w:asciiTheme="minorHAnsi" w:hAnsiTheme="minorHAnsi"/>
          <w:color w:val="000000" w:themeColor="text1"/>
        </w:rPr>
        <w:t>100</w:t>
      </w:r>
      <w:r w:rsidR="004F6A8D" w:rsidRPr="00DF45F7">
        <w:rPr>
          <w:rFonts w:asciiTheme="minorHAnsi" w:hAnsiTheme="minorHAnsi"/>
          <w:color w:val="000000" w:themeColor="text1"/>
        </w:rPr>
        <w:t>%</w:t>
      </w:r>
      <w:r w:rsidR="004F6A8D"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t xml:space="preserve">maksymalnego </w:t>
      </w:r>
      <w:r w:rsidRPr="00DF45F7">
        <w:rPr>
          <w:rFonts w:asciiTheme="minorHAnsi" w:eastAsia="Calibri" w:hAnsiTheme="minorHAnsi" w:cs="Times New Roman"/>
          <w:color w:val="000000" w:themeColor="text1"/>
        </w:rPr>
        <w:t xml:space="preserve">wynagrodzenia </w:t>
      </w:r>
      <w:r w:rsidR="00E474B6"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określonego w</w:t>
      </w:r>
      <w:r w:rsidR="00B067D1"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fldChar w:fldCharType="begin"/>
      </w:r>
      <w:r w:rsidR="00B067D1" w:rsidRPr="00DF45F7">
        <w:rPr>
          <w:rFonts w:asciiTheme="minorHAnsi" w:eastAsia="Calibri" w:hAnsiTheme="minorHAnsi" w:cs="Times New Roman"/>
          <w:color w:val="000000" w:themeColor="text1"/>
        </w:rPr>
        <w:instrText xml:space="preserve"> REF _Ref479976521 \r \h </w:instrText>
      </w:r>
      <w:r w:rsidR="009A6ACA" w:rsidRPr="00DF45F7">
        <w:rPr>
          <w:rFonts w:asciiTheme="minorHAnsi" w:eastAsia="Calibri" w:hAnsiTheme="minorHAnsi" w:cs="Times New Roman"/>
          <w:color w:val="000000" w:themeColor="text1"/>
        </w:rPr>
        <w:instrText xml:space="preserve"> \* MERGEFORMAT </w:instrText>
      </w:r>
      <w:r w:rsidR="00B067D1" w:rsidRPr="00DF45F7">
        <w:rPr>
          <w:rFonts w:asciiTheme="minorHAnsi" w:eastAsia="Calibri" w:hAnsiTheme="minorHAnsi" w:cs="Times New Roman"/>
          <w:color w:val="000000" w:themeColor="text1"/>
        </w:rPr>
      </w:r>
      <w:r w:rsidR="00B067D1"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23</w:t>
      </w:r>
      <w:r w:rsidR="00B067D1"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fldChar w:fldCharType="begin"/>
      </w:r>
      <w:r w:rsidR="00B067D1" w:rsidRPr="00DF45F7">
        <w:rPr>
          <w:rFonts w:asciiTheme="minorHAnsi" w:eastAsia="Calibri" w:hAnsiTheme="minorHAnsi" w:cs="Times New Roman"/>
          <w:color w:val="000000" w:themeColor="text1"/>
        </w:rPr>
        <w:instrText xml:space="preserve"> REF _Ref508804391 \r \h </w:instrText>
      </w:r>
      <w:r w:rsidR="009A6ACA" w:rsidRPr="00DF45F7">
        <w:rPr>
          <w:rFonts w:asciiTheme="minorHAnsi" w:eastAsia="Calibri" w:hAnsiTheme="minorHAnsi" w:cs="Times New Roman"/>
          <w:color w:val="000000" w:themeColor="text1"/>
        </w:rPr>
        <w:instrText xml:space="preserve"> \* MERGEFORMAT </w:instrText>
      </w:r>
      <w:r w:rsidR="00B067D1" w:rsidRPr="00DF45F7">
        <w:rPr>
          <w:rFonts w:asciiTheme="minorHAnsi" w:eastAsia="Calibri" w:hAnsiTheme="minorHAnsi" w:cs="Times New Roman"/>
          <w:color w:val="000000" w:themeColor="text1"/>
        </w:rPr>
      </w:r>
      <w:r w:rsidR="00B067D1"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00B067D1"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tj. [___] </w:t>
      </w:r>
      <w:r w:rsidR="00B067D1" w:rsidRPr="00DF45F7">
        <w:rPr>
          <w:rFonts w:asciiTheme="minorHAnsi" w:eastAsia="Calibri" w:hAnsiTheme="minorHAnsi" w:cs="Times New Roman"/>
          <w:color w:val="000000" w:themeColor="text1"/>
        </w:rPr>
        <w:t>zł</w:t>
      </w:r>
      <w:r w:rsidR="00EC6134" w:rsidRPr="00DF45F7">
        <w:rPr>
          <w:rFonts w:asciiTheme="minorHAnsi" w:eastAsia="Calibri" w:hAnsiTheme="minorHAnsi" w:cs="Times New Roman"/>
          <w:color w:val="000000" w:themeColor="text1"/>
        </w:rPr>
        <w:t>*</w:t>
      </w:r>
      <w:r w:rsidR="00B067D1" w:rsidRPr="00DF45F7">
        <w:rPr>
          <w:rFonts w:asciiTheme="minorHAnsi" w:eastAsia="Calibri" w:hAnsiTheme="minorHAnsi" w:cs="Times New Roman"/>
          <w:color w:val="000000" w:themeColor="text1"/>
        </w:rPr>
        <w:t xml:space="preserve">, w formie </w:t>
      </w:r>
      <w:r w:rsidR="004F6A8D" w:rsidRPr="00DF45F7">
        <w:rPr>
          <w:rFonts w:asciiTheme="minorHAnsi" w:hAnsiTheme="minorHAnsi"/>
          <w:color w:val="000000" w:themeColor="text1"/>
        </w:rPr>
        <w:t>weksla „in blanco” z adnotacją „bez protestu” wraz z deklaracją wekslową</w:t>
      </w:r>
      <w:r w:rsidR="41556C7A" w:rsidRPr="00DF45F7">
        <w:rPr>
          <w:rFonts w:ascii="Calibri" w:hAnsi="Calibri"/>
          <w:color w:val="000000" w:themeColor="text1"/>
        </w:rPr>
        <w:t>,</w:t>
      </w:r>
      <w:r w:rsidR="41556C7A" w:rsidRPr="00DF45F7">
        <w:rPr>
          <w:rFonts w:ascii="Calibri" w:eastAsia="Calibri" w:hAnsi="Calibri" w:cs="Calibri"/>
          <w:color w:val="000000" w:themeColor="text1"/>
        </w:rPr>
        <w:t xml:space="preserve"> w których to dokumentach podpisy zostaną poświadczone przez notariusza</w:t>
      </w:r>
      <w:r w:rsidR="00510725" w:rsidRPr="00DF45F7">
        <w:rPr>
          <w:rFonts w:asciiTheme="minorHAnsi" w:hAnsiTheme="minorHAnsi"/>
          <w:color w:val="000000" w:themeColor="text1"/>
        </w:rPr>
        <w:t>, w terminie 7 dni od zawarcia Umowy</w:t>
      </w:r>
      <w:r w:rsidR="00B067D1" w:rsidRPr="00DF45F7">
        <w:rPr>
          <w:rFonts w:asciiTheme="minorHAnsi" w:eastAsia="Calibri" w:hAnsiTheme="minorHAnsi" w:cs="Times New Roman"/>
          <w:color w:val="000000" w:themeColor="text1"/>
        </w:rPr>
        <w:t>.</w:t>
      </w:r>
      <w:bookmarkEnd w:id="443"/>
      <w:bookmarkEnd w:id="444"/>
    </w:p>
    <w:p w14:paraId="6D921170" w14:textId="1BA23206" w:rsidR="006B2A76" w:rsidRPr="00DF45F7" w:rsidRDefault="00B067D1"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bookmarkStart w:id="446" w:name="_Ref58601935"/>
      <w:bookmarkStart w:id="447" w:name="_Ref58601470"/>
      <w:r w:rsidRPr="00DF45F7">
        <w:rPr>
          <w:rFonts w:asciiTheme="minorHAnsi" w:eastAsia="Calibri" w:hAnsiTheme="minorHAnsi" w:cs="Times New Roman"/>
          <w:color w:val="000000" w:themeColor="text1"/>
        </w:rPr>
        <w:t xml:space="preserve">Wykonawca jest zobowiązany do wniesienia </w:t>
      </w:r>
      <w:r w:rsidR="00C841D9" w:rsidRPr="00DF45F7">
        <w:rPr>
          <w:rFonts w:asciiTheme="minorHAnsi" w:eastAsia="Calibri" w:hAnsiTheme="minorHAnsi" w:cs="Times New Roman"/>
          <w:color w:val="000000" w:themeColor="text1"/>
        </w:rPr>
        <w:t xml:space="preserve">uzupełniającego </w:t>
      </w:r>
      <w:r w:rsidR="007C183D" w:rsidRPr="00DF45F7">
        <w:rPr>
          <w:rFonts w:asciiTheme="minorHAnsi" w:eastAsia="Calibri" w:hAnsiTheme="minorHAnsi" w:cs="Times New Roman"/>
          <w:color w:val="000000" w:themeColor="text1"/>
        </w:rPr>
        <w:t xml:space="preserve">Zabezpieczenia </w:t>
      </w:r>
      <w:r w:rsidRPr="00DF45F7">
        <w:rPr>
          <w:rFonts w:asciiTheme="minorHAnsi" w:eastAsia="Calibri" w:hAnsiTheme="minorHAnsi" w:cs="Times New Roman"/>
          <w:color w:val="000000" w:themeColor="text1"/>
        </w:rPr>
        <w:t xml:space="preserve">Należytego Wykonania Umowy w zakresie </w:t>
      </w:r>
      <w:r w:rsidR="00F27C9B" w:rsidRPr="00DF45F7">
        <w:rPr>
          <w:rFonts w:asciiTheme="minorHAnsi" w:eastAsia="Calibri" w:hAnsiTheme="minorHAnsi" w:cs="Times New Roman"/>
          <w:color w:val="000000" w:themeColor="text1"/>
        </w:rPr>
        <w:t>Etapu II</w:t>
      </w:r>
      <w:r w:rsidR="00A1375C"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w wysokości </w:t>
      </w:r>
      <w:r w:rsidR="00476CAA" w:rsidRPr="00DF45F7">
        <w:rPr>
          <w:rFonts w:asciiTheme="minorHAnsi" w:hAnsiTheme="minorHAnsi"/>
          <w:color w:val="000000" w:themeColor="text1"/>
        </w:rPr>
        <w:t>10</w:t>
      </w:r>
      <w:r w:rsidR="004F6A8D" w:rsidRPr="00DF45F7">
        <w:rPr>
          <w:rFonts w:asciiTheme="minorHAnsi" w:hAnsiTheme="minorHAnsi"/>
          <w:color w:val="000000" w:themeColor="text1"/>
        </w:rPr>
        <w:t>%</w:t>
      </w:r>
      <w:r w:rsidR="004F6A8D"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maksymalnego wynagrodzenia </w:t>
      </w:r>
      <w:r w:rsidR="00E474B6"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określonego w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_Ref479976521 \r \h </w:instrText>
      </w:r>
      <w:r w:rsidR="009A6ACA"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23</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w:t>
      </w:r>
      <w:r w:rsidR="00EC6134" w:rsidRPr="00DF45F7">
        <w:rPr>
          <w:rFonts w:asciiTheme="minorHAnsi" w:eastAsia="Calibri" w:hAnsiTheme="minorHAnsi" w:cs="Times New Roman"/>
          <w:color w:val="000000" w:themeColor="text1"/>
        </w:rPr>
        <w:fldChar w:fldCharType="begin"/>
      </w:r>
      <w:r w:rsidR="00EC6134" w:rsidRPr="00DF45F7">
        <w:rPr>
          <w:rFonts w:asciiTheme="minorHAnsi" w:eastAsia="Calibri" w:hAnsiTheme="minorHAnsi" w:cs="Times New Roman"/>
          <w:color w:val="000000" w:themeColor="text1"/>
        </w:rPr>
        <w:instrText xml:space="preserve"> REF _Ref52743658 \r \h </w:instrText>
      </w:r>
      <w:r w:rsidR="00862665" w:rsidRPr="00DF45F7">
        <w:rPr>
          <w:rFonts w:asciiTheme="minorHAnsi" w:eastAsia="Calibri" w:hAnsiTheme="minorHAnsi" w:cs="Times New Roman"/>
          <w:color w:val="000000" w:themeColor="text1"/>
        </w:rPr>
        <w:instrText xml:space="preserve"> \* MERGEFORMAT </w:instrText>
      </w:r>
      <w:r w:rsidR="00EC6134" w:rsidRPr="00DF45F7">
        <w:rPr>
          <w:rFonts w:asciiTheme="minorHAnsi" w:eastAsia="Calibri" w:hAnsiTheme="minorHAnsi" w:cs="Times New Roman"/>
          <w:color w:val="000000" w:themeColor="text1"/>
        </w:rPr>
      </w:r>
      <w:r w:rsidR="00EC6134"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§3</w:t>
      </w:r>
      <w:r w:rsidR="00EC6134"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tj. [___] zł, w formie </w:t>
      </w:r>
      <w:r w:rsidR="006B2A76" w:rsidRPr="00DF45F7">
        <w:rPr>
          <w:rFonts w:asciiTheme="minorHAnsi" w:eastAsia="Calibri" w:hAnsiTheme="minorHAnsi"/>
          <w:color w:val="000000" w:themeColor="text1"/>
        </w:rPr>
        <w:t xml:space="preserve">gwarancji bankowej lub gwarancji ubezpieczeniowej, </w:t>
      </w:r>
      <w:bookmarkStart w:id="448" w:name="_Hlk58602075"/>
      <w:r w:rsidR="0065761E" w:rsidRPr="00DF45F7">
        <w:rPr>
          <w:rFonts w:asciiTheme="minorHAnsi" w:eastAsia="Calibri" w:hAnsiTheme="minorHAnsi"/>
          <w:color w:val="000000" w:themeColor="text1"/>
        </w:rPr>
        <w:t xml:space="preserve">w terminie 30 dni od otrzymania w ramach Selekcji Etapu I Wyniku Pozytywnego </w:t>
      </w:r>
      <w:r w:rsidR="0065761E"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65761E" w:rsidRPr="00DF45F7">
        <w:rPr>
          <w:rFonts w:asciiTheme="minorHAnsi" w:hAnsiTheme="minorHAnsi"/>
          <w:color w:val="000000" w:themeColor="text1"/>
        </w:rPr>
        <w:t xml:space="preserve">, </w:t>
      </w:r>
      <w:bookmarkEnd w:id="448"/>
      <w:r w:rsidR="006B2A76" w:rsidRPr="00DF45F7">
        <w:rPr>
          <w:rFonts w:asciiTheme="minorHAnsi" w:eastAsia="Calibri" w:hAnsiTheme="minorHAnsi"/>
          <w:color w:val="000000" w:themeColor="text1"/>
        </w:rPr>
        <w:t>z której treści winno wynikać, że:</w:t>
      </w:r>
      <w:bookmarkEnd w:id="446"/>
      <w:bookmarkEnd w:id="447"/>
    </w:p>
    <w:p w14:paraId="17B3E4CF" w14:textId="77777777" w:rsidR="006B2A76" w:rsidRPr="00DF45F7" w:rsidRDefault="006B2A76" w:rsidP="00B11AA8">
      <w:pPr>
        <w:numPr>
          <w:ilvl w:val="1"/>
          <w:numId w:val="36"/>
        </w:numPr>
        <w:spacing w:before="60" w:after="60"/>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olor w:val="000000" w:themeColor="text1"/>
        </w:rPr>
        <w:t>gwarant zapłaci, na rzecz NCBR w terminie maksymalnie 30 dni od pisemnego żądania kwotę zabezpieczenia, na pierwsze wezwanie NCBR, nieodwołanie bezwarunkowo, niezależnie od podnoszonych zastrzeżeń Wykonawcy, bez wymagania udokumentowania roszczenia i bez dochodzenia, czy wezwanie NCBR jest uzasadnione,</w:t>
      </w:r>
    </w:p>
    <w:p w14:paraId="6B5D9B0F" w14:textId="77777777" w:rsidR="006B2A76" w:rsidRPr="00DF45F7" w:rsidRDefault="006B2A76" w:rsidP="00B11AA8">
      <w:pPr>
        <w:numPr>
          <w:ilvl w:val="1"/>
          <w:numId w:val="36"/>
        </w:numPr>
        <w:spacing w:before="60" w:after="60"/>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gwarancja podlegać będzie prawu polskiemu, a jej treść będzie wykładana zgodnie z przepisami polskiego prawa,</w:t>
      </w:r>
    </w:p>
    <w:p w14:paraId="011281B1" w14:textId="77777777" w:rsidR="006B2A76" w:rsidRPr="00DF45F7" w:rsidRDefault="006B2A76" w:rsidP="00B11AA8">
      <w:pPr>
        <w:numPr>
          <w:ilvl w:val="1"/>
          <w:numId w:val="36"/>
        </w:numPr>
        <w:spacing w:before="60" w:after="60"/>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gwarancja musi zostać wniesiona przez gwaranta posiadającego siedzibę na terenie państwa członkowskiego Unii Europejskiej lub Europejskiego Porozumienia o Wolnym Handlu,</w:t>
      </w:r>
    </w:p>
    <w:p w14:paraId="3E0624DD" w14:textId="40C967A3" w:rsidR="006B2A76" w:rsidRPr="00DF45F7" w:rsidRDefault="006B2A76" w:rsidP="00B11AA8">
      <w:pPr>
        <w:numPr>
          <w:ilvl w:val="1"/>
          <w:numId w:val="36"/>
        </w:numPr>
        <w:spacing w:before="60" w:after="60"/>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 xml:space="preserve">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Brak przedłożenia dokumentów wymaganych zgodnie z tym ustępem niesie ze sobą dla </w:t>
      </w:r>
      <w:r w:rsidR="00CA6641">
        <w:rPr>
          <w:rFonts w:asciiTheme="minorHAnsi" w:eastAsia="Calibri" w:hAnsiTheme="minorHAnsi"/>
          <w:color w:val="000000" w:themeColor="text1"/>
        </w:rPr>
        <w:t>Wykonawcy</w:t>
      </w:r>
      <w:r w:rsidRPr="00DF45F7">
        <w:rPr>
          <w:rFonts w:asciiTheme="minorHAnsi" w:eastAsia="Calibri" w:hAnsiTheme="minorHAnsi"/>
          <w:color w:val="000000" w:themeColor="text1"/>
        </w:rPr>
        <w:t xml:space="preserve"> skutki tożsame z nieprzedłożeniem gwarancji.</w:t>
      </w:r>
    </w:p>
    <w:p w14:paraId="0CC109A8" w14:textId="77777777" w:rsidR="004F6A8D" w:rsidRPr="00DF45F7" w:rsidRDefault="004F6A8D"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Deklaracja wekslowa jest sporządzona co najmniej w jednym egzemplarzu przekazywanym NCBR i zawiera następujące elementy:</w:t>
      </w:r>
    </w:p>
    <w:p w14:paraId="649C2907" w14:textId="77777777" w:rsidR="004F6A8D" w:rsidRPr="00DF45F7" w:rsidRDefault="004F6A8D" w:rsidP="00B11AA8">
      <w:pPr>
        <w:numPr>
          <w:ilvl w:val="1"/>
          <w:numId w:val="36"/>
        </w:numPr>
        <w:spacing w:before="60" w:after="60"/>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wskazanie, że składany wraz z nią weksel „in blanco” i opatrzony klauzulą „bez protestu”, podlega uzupełnieniu zgodnie z deklaracją wekslową,</w:t>
      </w:r>
    </w:p>
    <w:p w14:paraId="55DED7D2" w14:textId="3D01662E" w:rsidR="004F6A8D" w:rsidRPr="00DF45F7" w:rsidRDefault="004F6A8D" w:rsidP="00B11AA8">
      <w:pPr>
        <w:numPr>
          <w:ilvl w:val="1"/>
          <w:numId w:val="36"/>
        </w:numPr>
        <w:spacing w:before="60" w:after="60"/>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upoważnienie NCBR, w terminie do dnia </w:t>
      </w:r>
      <w:r w:rsidR="00237BE9" w:rsidRPr="00DF45F7">
        <w:rPr>
          <w:rFonts w:asciiTheme="minorHAnsi" w:eastAsia="Calibri" w:hAnsiTheme="minorHAnsi" w:cs="Times New Roman"/>
          <w:color w:val="000000" w:themeColor="text1"/>
        </w:rPr>
        <w:t>3</w:t>
      </w:r>
      <w:r w:rsidR="00DE3372" w:rsidRPr="00DF45F7">
        <w:rPr>
          <w:rFonts w:asciiTheme="minorHAnsi" w:eastAsia="Calibri" w:hAnsiTheme="minorHAnsi" w:cs="Times New Roman"/>
          <w:color w:val="000000" w:themeColor="text1"/>
        </w:rPr>
        <w:t>1</w:t>
      </w:r>
      <w:r w:rsidR="00237BE9" w:rsidRPr="00DF45F7">
        <w:rPr>
          <w:rFonts w:asciiTheme="minorHAnsi" w:eastAsia="Calibri" w:hAnsiTheme="minorHAnsi" w:cs="Times New Roman"/>
          <w:color w:val="000000" w:themeColor="text1"/>
        </w:rPr>
        <w:t xml:space="preserve"> </w:t>
      </w:r>
      <w:r w:rsidR="00DE3372" w:rsidRPr="00DF45F7">
        <w:rPr>
          <w:rFonts w:asciiTheme="minorHAnsi" w:eastAsia="Calibri" w:hAnsiTheme="minorHAnsi" w:cs="Times New Roman"/>
          <w:color w:val="000000" w:themeColor="text1"/>
        </w:rPr>
        <w:t xml:space="preserve">października </w:t>
      </w:r>
      <w:r w:rsidR="00B53F59" w:rsidRPr="00DF45F7">
        <w:rPr>
          <w:rFonts w:asciiTheme="minorHAnsi" w:eastAsia="Calibri" w:hAnsiTheme="minorHAnsi" w:cs="Times New Roman"/>
          <w:color w:val="000000" w:themeColor="text1"/>
        </w:rPr>
        <w:t>202</w:t>
      </w:r>
      <w:r w:rsidR="00DE3372" w:rsidRPr="00DF45F7">
        <w:rPr>
          <w:rFonts w:asciiTheme="minorHAnsi" w:eastAsia="Calibri" w:hAnsiTheme="minorHAnsi" w:cs="Times New Roman"/>
          <w:color w:val="000000" w:themeColor="text1"/>
        </w:rPr>
        <w:t>5</w:t>
      </w:r>
      <w:r w:rsidRPr="00DF45F7">
        <w:rPr>
          <w:rFonts w:asciiTheme="minorHAnsi" w:eastAsia="Calibri" w:hAnsiTheme="minorHAnsi" w:cs="Times New Roman"/>
          <w:color w:val="000000" w:themeColor="text1"/>
        </w:rPr>
        <w:t xml:space="preserve"> r., do wypełnienia weksla o sumę wekslową do wysokości pełnego zadłużenia wynikającego z Umowy, </w:t>
      </w:r>
      <w:r w:rsidR="00A1595E" w:rsidRPr="00DF45F7">
        <w:rPr>
          <w:rFonts w:asciiTheme="minorHAnsi" w:eastAsia="Calibri" w:hAnsiTheme="minorHAnsi" w:cs="Times New Roman"/>
          <w:color w:val="000000" w:themeColor="text1"/>
        </w:rPr>
        <w:t>w</w:t>
      </w:r>
      <w:r w:rsidR="000502DF" w:rsidRPr="00DF45F7">
        <w:rPr>
          <w:rFonts w:asciiTheme="minorHAnsi" w:eastAsia="Calibri" w:hAnsiTheme="minorHAnsi" w:cs="Times New Roman"/>
          <w:color w:val="000000" w:themeColor="text1"/>
        </w:rPr>
        <w:t xml:space="preserve"> tym tytułem </w:t>
      </w:r>
      <w:r w:rsidR="00A1595E" w:rsidRPr="00DF45F7">
        <w:rPr>
          <w:rFonts w:asciiTheme="minorHAnsi" w:eastAsia="Calibri" w:hAnsiTheme="minorHAnsi" w:cs="Times New Roman"/>
          <w:color w:val="000000" w:themeColor="text1"/>
        </w:rPr>
        <w:t>obowiązk</w:t>
      </w:r>
      <w:r w:rsidR="000502DF" w:rsidRPr="00DF45F7">
        <w:rPr>
          <w:rFonts w:asciiTheme="minorHAnsi" w:eastAsia="Calibri" w:hAnsiTheme="minorHAnsi" w:cs="Times New Roman"/>
          <w:color w:val="000000" w:themeColor="text1"/>
        </w:rPr>
        <w:t>u</w:t>
      </w:r>
      <w:r w:rsidR="00A1595E" w:rsidRPr="00DF45F7">
        <w:rPr>
          <w:rFonts w:asciiTheme="minorHAnsi" w:eastAsia="Calibri" w:hAnsiTheme="minorHAnsi" w:cs="Times New Roman"/>
          <w:color w:val="000000" w:themeColor="text1"/>
        </w:rPr>
        <w:t xml:space="preserve"> zwrotu </w:t>
      </w:r>
      <w:r w:rsidR="000502DF" w:rsidRPr="00DF45F7">
        <w:rPr>
          <w:rFonts w:asciiTheme="minorHAnsi" w:eastAsia="Calibri" w:hAnsiTheme="minorHAnsi" w:cs="Times New Roman"/>
          <w:color w:val="000000" w:themeColor="text1"/>
        </w:rPr>
        <w:t>Z</w:t>
      </w:r>
      <w:r w:rsidR="00A1595E" w:rsidRPr="00DF45F7">
        <w:rPr>
          <w:rFonts w:asciiTheme="minorHAnsi" w:eastAsia="Calibri" w:hAnsiTheme="minorHAnsi" w:cs="Times New Roman"/>
          <w:color w:val="000000" w:themeColor="text1"/>
        </w:rPr>
        <w:t xml:space="preserve">aliczek, </w:t>
      </w:r>
      <w:r w:rsidR="000502DF" w:rsidRPr="00DF45F7">
        <w:rPr>
          <w:rFonts w:asciiTheme="minorHAnsi" w:eastAsia="Calibri" w:hAnsiTheme="minorHAnsi" w:cs="Times New Roman"/>
          <w:color w:val="000000" w:themeColor="text1"/>
        </w:rPr>
        <w:t>kar umownych</w:t>
      </w:r>
      <w:r w:rsidR="00A1595E"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łącznie z przysługującymi opłatami, poniesionymi kosztami i odsetkami, </w:t>
      </w:r>
      <w:bookmarkStart w:id="449" w:name="_Hlk511660055"/>
      <w:bookmarkEnd w:id="449"/>
    </w:p>
    <w:p w14:paraId="610A6ACE" w14:textId="77777777" w:rsidR="004F6A8D" w:rsidRPr="00DF45F7" w:rsidRDefault="004F6A8D" w:rsidP="00B11AA8">
      <w:pPr>
        <w:numPr>
          <w:ilvl w:val="1"/>
          <w:numId w:val="36"/>
        </w:numPr>
        <w:spacing w:before="60" w:after="60"/>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wzmiankę, że weksel może być opatrzony datą płatności według uznania NCBR oraz że </w:t>
      </w:r>
      <w:r w:rsidR="00A82BCC" w:rsidRPr="00DF45F7">
        <w:rPr>
          <w:rFonts w:asciiTheme="minorHAnsi" w:eastAsia="Calibri" w:hAnsiTheme="minorHAnsi" w:cs="Times New Roman"/>
          <w:color w:val="000000" w:themeColor="text1"/>
        </w:rPr>
        <w:t>Wykonawca</w:t>
      </w:r>
      <w:r w:rsidRPr="00DF45F7">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6D263E4D" w:rsidR="004F6A8D" w:rsidRPr="00DF45F7" w:rsidRDefault="004F6A8D" w:rsidP="00B11AA8">
      <w:pPr>
        <w:numPr>
          <w:ilvl w:val="1"/>
          <w:numId w:val="36"/>
        </w:numPr>
        <w:spacing w:before="60" w:after="60"/>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wzmiankę, że weksel zostanie zwrócony </w:t>
      </w:r>
      <w:r w:rsidR="00A82BCC"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w terminie do dnia </w:t>
      </w:r>
      <w:r w:rsidR="00B53F59" w:rsidRPr="00DF45F7">
        <w:rPr>
          <w:rFonts w:asciiTheme="minorHAnsi" w:eastAsia="Calibri" w:hAnsiTheme="minorHAnsi" w:cs="Times New Roman"/>
          <w:color w:val="000000" w:themeColor="text1"/>
        </w:rPr>
        <w:t>14</w:t>
      </w:r>
      <w:r w:rsidRPr="00DF45F7">
        <w:rPr>
          <w:rFonts w:asciiTheme="minorHAnsi" w:eastAsia="Calibri" w:hAnsiTheme="minorHAnsi" w:cs="Times New Roman"/>
          <w:color w:val="000000" w:themeColor="text1"/>
        </w:rPr>
        <w:t xml:space="preserve"> </w:t>
      </w:r>
      <w:r w:rsidR="00DE3372" w:rsidRPr="00DF45F7">
        <w:rPr>
          <w:rFonts w:asciiTheme="minorHAnsi" w:eastAsia="Calibri" w:hAnsiTheme="minorHAnsi" w:cs="Times New Roman"/>
          <w:color w:val="000000" w:themeColor="text1"/>
        </w:rPr>
        <w:t xml:space="preserve">listopada 2025 </w:t>
      </w:r>
      <w:r w:rsidRPr="00DF45F7">
        <w:rPr>
          <w:rFonts w:asciiTheme="minorHAnsi" w:eastAsia="Calibri" w:hAnsiTheme="minorHAnsi" w:cs="Times New Roman"/>
          <w:color w:val="000000" w:themeColor="text1"/>
        </w:rPr>
        <w:t xml:space="preserve">r. poprzez jego przesłanie listem poleconym na adres </w:t>
      </w:r>
      <w:r w:rsidR="00A82BCC"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lub w siedzibie </w:t>
      </w:r>
      <w:r w:rsidR="00A82BCC" w:rsidRPr="00DF45F7">
        <w:rPr>
          <w:rFonts w:asciiTheme="minorHAnsi" w:eastAsia="Calibri" w:hAnsiTheme="minorHAnsi" w:cs="Times New Roman"/>
          <w:color w:val="000000" w:themeColor="text1"/>
        </w:rPr>
        <w:t>NCBR</w:t>
      </w:r>
      <w:r w:rsidRPr="00DF45F7">
        <w:rPr>
          <w:rFonts w:asciiTheme="minorHAnsi" w:eastAsia="Calibri" w:hAnsiTheme="minorHAnsi" w:cs="Times New Roman"/>
          <w:color w:val="000000" w:themeColor="text1"/>
        </w:rPr>
        <w:t>.</w:t>
      </w:r>
    </w:p>
    <w:p w14:paraId="71EE8A62" w14:textId="3A19A7BC" w:rsidR="00302283" w:rsidRPr="00DF45F7" w:rsidRDefault="00302283"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DF45F7" w:rsidRDefault="001020AD"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Zabezpieczenie Należytego Wykonania Umowy służy pokryciu wszelkich roszczeń z tytułu niewykonania lu</w:t>
      </w:r>
      <w:r w:rsidR="00B067D1" w:rsidRPr="00DF45F7">
        <w:rPr>
          <w:rFonts w:asciiTheme="minorHAnsi" w:eastAsia="Calibri" w:hAnsiTheme="minorHAnsi" w:cs="Times New Roman"/>
          <w:color w:val="000000" w:themeColor="text1"/>
        </w:rPr>
        <w:t>b nienależytego wykonania Umowy.</w:t>
      </w:r>
    </w:p>
    <w:p w14:paraId="571A65E0" w14:textId="246E9BD3" w:rsidR="001020AD" w:rsidRPr="00DF45F7" w:rsidRDefault="001B77DB" w:rsidP="00B11AA8">
      <w:pPr>
        <w:numPr>
          <w:ilvl w:val="0"/>
          <w:numId w:val="36"/>
        </w:numPr>
        <w:spacing w:before="60" w:after="60"/>
        <w:ind w:left="426" w:hanging="426"/>
        <w:contextualSpacing/>
        <w:jc w:val="both"/>
        <w:rPr>
          <w:rFonts w:asciiTheme="minorHAnsi" w:eastAsiaTheme="minorEastAsia" w:hAnsiTheme="minorHAnsi"/>
          <w:color w:val="000000" w:themeColor="text1"/>
        </w:rPr>
      </w:pPr>
      <w:r>
        <w:rPr>
          <w:rFonts w:asciiTheme="minorHAnsi" w:eastAsia="Calibri" w:hAnsiTheme="minorHAnsi" w:cs="Times New Roman"/>
          <w:color w:val="000000" w:themeColor="text1"/>
        </w:rPr>
        <w:t xml:space="preserve"> </w:t>
      </w:r>
      <w:r w:rsidR="491F5A4D" w:rsidRPr="00DF45F7">
        <w:rPr>
          <w:rFonts w:ascii="Calibri" w:hAnsi="Calibri"/>
          <w:color w:val="000000" w:themeColor="text1"/>
        </w:rPr>
        <w:t xml:space="preserve">Terminem ważności Zabezpieczenia Należytego Wykonania Umowy w zakresie Etapu I jest Termin Doręczenia Wyników Prac Etapu I oraz 8 miesięcy po tym terminie. Terminem ważności </w:t>
      </w:r>
      <w:r w:rsidR="491F5A4D" w:rsidRPr="00DF45F7">
        <w:rPr>
          <w:rFonts w:ascii="Calibri" w:hAnsi="Calibri"/>
          <w:color w:val="000000" w:themeColor="text1"/>
        </w:rPr>
        <w:lastRenderedPageBreak/>
        <w:t>Zabezpieczenia Należytego Wykonania Umowy w zakresie Etapu II jest Termin Doręczenia Wyników Prac Etapu II oraz 6 miesięcy po tym terminie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terminem rzeczywistego doręczenia Wyników Prac Etapu II a Terminem Doręczenia Wyników Prac Etapu II.</w:t>
      </w:r>
    </w:p>
    <w:p w14:paraId="0AE59947" w14:textId="31161F46" w:rsidR="001020AD" w:rsidRPr="00DF45F7" w:rsidRDefault="001020AD"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NCBR zwróci </w:t>
      </w:r>
      <w:r w:rsidR="00335C05" w:rsidRPr="00DF45F7">
        <w:rPr>
          <w:rFonts w:asciiTheme="minorHAnsi" w:eastAsia="Calibri" w:hAnsiTheme="minorHAnsi" w:cs="Times New Roman"/>
          <w:color w:val="000000" w:themeColor="text1"/>
        </w:rPr>
        <w:t xml:space="preserve">Zabezpieczenie </w:t>
      </w:r>
      <w:r w:rsidRPr="00DF45F7">
        <w:rPr>
          <w:rFonts w:asciiTheme="minorHAnsi" w:eastAsia="Calibri" w:hAnsiTheme="minorHAnsi" w:cs="Times New Roman"/>
          <w:color w:val="000000" w:themeColor="text1"/>
        </w:rPr>
        <w:t xml:space="preserve">Należytego Wykonania Umowy w terminie do </w:t>
      </w:r>
      <w:r w:rsidR="000B5E6A" w:rsidRPr="00DF45F7">
        <w:rPr>
          <w:rFonts w:asciiTheme="minorHAnsi" w:eastAsia="Calibri" w:hAnsiTheme="minorHAnsi" w:cs="Times New Roman"/>
          <w:color w:val="000000" w:themeColor="text1"/>
        </w:rPr>
        <w:t xml:space="preserve">120 </w:t>
      </w:r>
      <w:r w:rsidRPr="00DF45F7">
        <w:rPr>
          <w:rFonts w:asciiTheme="minorHAnsi" w:eastAsia="Calibri" w:hAnsiTheme="minorHAnsi" w:cs="Times New Roman"/>
          <w:color w:val="000000" w:themeColor="text1"/>
        </w:rPr>
        <w:t xml:space="preserve">dni od dnia </w:t>
      </w:r>
      <w:r w:rsidR="00D86F6F">
        <w:rPr>
          <w:rFonts w:asciiTheme="minorHAnsi" w:eastAsia="Calibri" w:hAnsiTheme="minorHAnsi" w:cs="Times New Roman"/>
          <w:color w:val="000000" w:themeColor="text1"/>
        </w:rPr>
        <w:t>upływu terminu jego ważności zgodnie z poprzednim paragrafem</w:t>
      </w:r>
      <w:r w:rsidR="00B067D1" w:rsidRPr="00DF45F7">
        <w:rPr>
          <w:rFonts w:asciiTheme="minorHAnsi" w:eastAsia="Calibri" w:hAnsiTheme="minorHAnsi" w:cs="Times New Roman"/>
          <w:color w:val="000000" w:themeColor="text1"/>
        </w:rPr>
        <w:t>, pod warunkiem braku roszczeń wynikających z Umowy.</w:t>
      </w:r>
    </w:p>
    <w:p w14:paraId="2535FE67" w14:textId="77777777" w:rsidR="001020AD" w:rsidRPr="00DF45F7" w:rsidRDefault="001020AD"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Z zastrzeżeniem bezwzględnie obowiązujących przepisów prawa wszelkie koszty związane z ustanowieniem i utrzymaniem Zabezpieczenia Należytego Wykonania Umowy spoczywają na </w:t>
      </w:r>
      <w:r w:rsidR="003740FE"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w:t>
      </w:r>
    </w:p>
    <w:p w14:paraId="236D8572" w14:textId="35DB9580" w:rsidR="00510725" w:rsidRPr="00DF45F7" w:rsidRDefault="00510725"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DF45F7">
        <w:rPr>
          <w:rFonts w:asciiTheme="minorHAnsi" w:eastAsia="Calibri" w:hAnsiTheme="minorHAnsi" w:cs="Times New Roman"/>
          <w:color w:val="000000" w:themeColor="text1"/>
        </w:rPr>
        <w:fldChar w:fldCharType="begin"/>
      </w:r>
      <w:r w:rsidR="004F55FD" w:rsidRPr="00DF45F7">
        <w:rPr>
          <w:rFonts w:asciiTheme="minorHAnsi" w:eastAsia="Calibri" w:hAnsiTheme="minorHAnsi" w:cs="Times New Roman"/>
          <w:color w:val="000000" w:themeColor="text1"/>
        </w:rPr>
        <w:instrText xml:space="preserve"> REF _Ref52742072 \r \h </w:instrText>
      </w:r>
      <w:r w:rsidR="003E0140" w:rsidRPr="00DF45F7">
        <w:rPr>
          <w:rFonts w:asciiTheme="minorHAnsi" w:eastAsia="Calibri" w:hAnsiTheme="minorHAnsi" w:cs="Times New Roman"/>
          <w:color w:val="000000" w:themeColor="text1"/>
        </w:rPr>
        <w:instrText xml:space="preserve"> \* MERGEFORMAT </w:instrText>
      </w:r>
      <w:r w:rsidR="004F55FD" w:rsidRPr="00DF45F7">
        <w:rPr>
          <w:rFonts w:asciiTheme="minorHAnsi" w:eastAsia="Calibri" w:hAnsiTheme="minorHAnsi" w:cs="Times New Roman"/>
          <w:color w:val="000000" w:themeColor="text1"/>
        </w:rPr>
      </w:r>
      <w:r w:rsidR="004F55FD"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24</w:t>
      </w:r>
      <w:r w:rsidR="004F55FD" w:rsidRPr="00DF45F7">
        <w:rPr>
          <w:rFonts w:asciiTheme="minorHAnsi" w:eastAsia="Calibri" w:hAnsiTheme="minorHAnsi" w:cs="Times New Roman"/>
          <w:color w:val="000000" w:themeColor="text1"/>
        </w:rPr>
        <w:fldChar w:fldCharType="end"/>
      </w:r>
      <w:r w:rsidR="004F55FD"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DF45F7">
        <w:rPr>
          <w:rFonts w:asciiTheme="minorHAnsi" w:eastAsia="Calibri" w:hAnsiTheme="minorHAnsi" w:cs="Times New Roman"/>
          <w:color w:val="000000" w:themeColor="text1"/>
        </w:rPr>
        <w:t>Z</w:t>
      </w:r>
      <w:r w:rsidRPr="00DF45F7">
        <w:rPr>
          <w:rFonts w:asciiTheme="minorHAnsi" w:eastAsia="Calibri" w:hAnsiTheme="minorHAnsi" w:cs="Times New Roman"/>
          <w:color w:val="000000" w:themeColor="text1"/>
        </w:rPr>
        <w:t>aliczki, którą ma ono zabezpieczać.</w:t>
      </w:r>
    </w:p>
    <w:p w14:paraId="3BA51997" w14:textId="1FE9440B" w:rsidR="001C6D65" w:rsidRPr="00DF45F7" w:rsidRDefault="0065761E"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 przypadku Zabezpieczenia Należytego Wykonania Umowy wskazanego w </w:t>
      </w:r>
      <w:r w:rsidR="001C6D65" w:rsidRPr="00DF45F7">
        <w:rPr>
          <w:rFonts w:asciiTheme="minorHAnsi" w:eastAsia="Calibri" w:hAnsiTheme="minorHAnsi" w:cs="Times New Roman"/>
          <w:color w:val="000000" w:themeColor="text1"/>
        </w:rPr>
        <w:fldChar w:fldCharType="begin"/>
      </w:r>
      <w:r w:rsidR="001C6D65" w:rsidRPr="00DF45F7">
        <w:rPr>
          <w:rFonts w:asciiTheme="minorHAnsi" w:eastAsia="Calibri" w:hAnsiTheme="minorHAnsi" w:cs="Times New Roman"/>
          <w:color w:val="000000" w:themeColor="text1"/>
        </w:rPr>
        <w:instrText xml:space="preserve"> REF _Ref58601930 \n \h </w:instrText>
      </w:r>
      <w:r w:rsidR="00182C81" w:rsidRPr="00DF45F7">
        <w:rPr>
          <w:rFonts w:asciiTheme="minorHAnsi" w:eastAsia="Calibri" w:hAnsiTheme="minorHAnsi" w:cs="Times New Roman"/>
          <w:color w:val="000000" w:themeColor="text1"/>
        </w:rPr>
        <w:instrText xml:space="preserve"> \* MERGEFORMAT </w:instrText>
      </w:r>
      <w:r w:rsidR="001C6D65" w:rsidRPr="00DF45F7">
        <w:rPr>
          <w:rFonts w:asciiTheme="minorHAnsi" w:eastAsia="Calibri" w:hAnsiTheme="minorHAnsi" w:cs="Times New Roman"/>
          <w:color w:val="000000" w:themeColor="text1"/>
        </w:rPr>
      </w:r>
      <w:r w:rsidR="001C6D65"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§1</w:t>
      </w:r>
      <w:r w:rsidR="001C6D65"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j</w:t>
      </w:r>
      <w:r w:rsidR="001C6D65" w:rsidRPr="00DF45F7">
        <w:rPr>
          <w:rFonts w:asciiTheme="minorHAnsi" w:eastAsia="Calibri" w:hAnsiTheme="minorHAnsi" w:cs="Times New Roman"/>
          <w:color w:val="000000" w:themeColor="text1"/>
        </w:rPr>
        <w:t xml:space="preserve">eśli podmiot </w:t>
      </w:r>
      <w:r w:rsidR="00A779C3" w:rsidRPr="00DF45F7">
        <w:rPr>
          <w:rFonts w:asciiTheme="minorHAnsi" w:eastAsia="Calibri" w:hAnsiTheme="minorHAnsi" w:cs="Times New Roman"/>
          <w:color w:val="000000" w:themeColor="text1"/>
        </w:rPr>
        <w:t>wchodzący w skład grupy podmiotów działających łącznie jako Wykonawca Pr</w:t>
      </w:r>
      <w:r w:rsidR="007651FF" w:rsidRPr="00DF45F7">
        <w:rPr>
          <w:rFonts w:asciiTheme="minorHAnsi" w:eastAsia="Calibri" w:hAnsiTheme="minorHAnsi" w:cs="Times New Roman"/>
          <w:color w:val="000000" w:themeColor="text1"/>
        </w:rPr>
        <w:t>zedsięwzięcia</w:t>
      </w:r>
      <w:r w:rsidR="00A779C3" w:rsidRPr="00DF45F7">
        <w:rPr>
          <w:rFonts w:asciiTheme="minorHAnsi" w:eastAsia="Calibri" w:hAnsiTheme="minorHAnsi" w:cs="Times New Roman"/>
          <w:color w:val="000000" w:themeColor="text1"/>
        </w:rPr>
        <w:t xml:space="preserve"> jest jednostką sektora finansów publicznych, to podmiot taki nie jest zobowiązany do przedstawienia NCBR weksli</w:t>
      </w:r>
      <w:r w:rsidR="00D86F6F">
        <w:rPr>
          <w:rFonts w:asciiTheme="minorHAnsi" w:eastAsia="Calibri" w:hAnsiTheme="minorHAnsi" w:cs="Times New Roman"/>
          <w:color w:val="000000" w:themeColor="text1"/>
        </w:rPr>
        <w:t xml:space="preserve"> in blanco</w:t>
      </w:r>
      <w:r w:rsidR="00A779C3" w:rsidRPr="00DF45F7">
        <w:rPr>
          <w:rFonts w:asciiTheme="minorHAnsi" w:eastAsia="Calibri" w:hAnsiTheme="minorHAnsi" w:cs="Times New Roman"/>
          <w:color w:val="000000" w:themeColor="text1"/>
        </w:rPr>
        <w:t>, zaś zobowiązanie do przedłożenia Zabezpieczenia Należytego Wykonania Umowy obciąża wyłącznie te podmioty w ramach Wykonawcy, które nie są jednostkami sektora finansów publicznych</w:t>
      </w:r>
      <w:r w:rsidR="00FF57AF" w:rsidRPr="00DF45F7">
        <w:rPr>
          <w:rFonts w:asciiTheme="minorHAnsi" w:eastAsia="Calibri" w:hAnsiTheme="minorHAnsi" w:cs="Times New Roman"/>
          <w:color w:val="000000" w:themeColor="text1"/>
        </w:rPr>
        <w:t>.</w:t>
      </w:r>
      <w:r w:rsidR="00A779C3" w:rsidRPr="00DF45F7">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w:t>
      </w:r>
      <w:r w:rsidRPr="00DF45F7">
        <w:rPr>
          <w:rFonts w:asciiTheme="minorHAnsi" w:eastAsia="Calibri" w:hAnsiTheme="minorHAnsi" w:cs="Times New Roman"/>
          <w:color w:val="000000" w:themeColor="text1"/>
        </w:rPr>
        <w:t xml:space="preserve"> w </w:t>
      </w:r>
      <w:r w:rsidR="001C6D65" w:rsidRPr="00DF45F7">
        <w:rPr>
          <w:rFonts w:asciiTheme="minorHAnsi" w:eastAsia="Calibri" w:hAnsiTheme="minorHAnsi" w:cs="Times New Roman"/>
          <w:color w:val="000000" w:themeColor="text1"/>
        </w:rPr>
        <w:fldChar w:fldCharType="begin"/>
      </w:r>
      <w:r w:rsidR="001C6D65" w:rsidRPr="00DF45F7">
        <w:rPr>
          <w:rFonts w:asciiTheme="minorHAnsi" w:eastAsia="Calibri" w:hAnsiTheme="minorHAnsi" w:cs="Times New Roman"/>
          <w:color w:val="000000" w:themeColor="text1"/>
        </w:rPr>
        <w:instrText xml:space="preserve"> REF _Ref58601935 \n \h </w:instrText>
      </w:r>
      <w:r w:rsidR="00182C81" w:rsidRPr="00DF45F7">
        <w:rPr>
          <w:rFonts w:asciiTheme="minorHAnsi" w:eastAsia="Calibri" w:hAnsiTheme="minorHAnsi" w:cs="Times New Roman"/>
          <w:color w:val="000000" w:themeColor="text1"/>
        </w:rPr>
        <w:instrText xml:space="preserve"> \* MERGEFORMAT </w:instrText>
      </w:r>
      <w:r w:rsidR="001C6D65" w:rsidRPr="00DF45F7">
        <w:rPr>
          <w:rFonts w:asciiTheme="minorHAnsi" w:eastAsia="Calibri" w:hAnsiTheme="minorHAnsi" w:cs="Times New Roman"/>
          <w:color w:val="000000" w:themeColor="text1"/>
        </w:rPr>
      </w:r>
      <w:r w:rsidR="001C6D65"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001C6D65" w:rsidRPr="00DF45F7">
        <w:rPr>
          <w:rFonts w:asciiTheme="minorHAnsi" w:eastAsia="Calibri" w:hAnsiTheme="minorHAnsi" w:cs="Times New Roman"/>
          <w:color w:val="000000" w:themeColor="text1"/>
        </w:rPr>
        <w:fldChar w:fldCharType="end"/>
      </w:r>
      <w:r w:rsidR="00A779C3"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oraz </w:t>
      </w:r>
      <w:r w:rsidR="004F55FD" w:rsidRPr="00DF45F7">
        <w:rPr>
          <w:rFonts w:asciiTheme="minorHAnsi" w:eastAsia="Calibri" w:hAnsiTheme="minorHAnsi" w:cs="Times New Roman"/>
          <w:color w:val="000000" w:themeColor="text1"/>
        </w:rPr>
        <w:t xml:space="preserve">w </w:t>
      </w:r>
      <w:r w:rsidR="004F55FD" w:rsidRPr="00DF45F7">
        <w:rPr>
          <w:rFonts w:asciiTheme="minorHAnsi" w:eastAsia="Calibri" w:hAnsiTheme="minorHAnsi" w:cs="Times New Roman"/>
          <w:color w:val="000000" w:themeColor="text1"/>
        </w:rPr>
        <w:fldChar w:fldCharType="begin"/>
      </w:r>
      <w:r w:rsidR="004F55FD" w:rsidRPr="00DF45F7">
        <w:rPr>
          <w:rFonts w:asciiTheme="minorHAnsi" w:eastAsia="Calibri" w:hAnsiTheme="minorHAnsi" w:cs="Times New Roman"/>
          <w:color w:val="000000" w:themeColor="text1"/>
        </w:rPr>
        <w:instrText xml:space="preserve"> REF _Ref52742072 \r \h </w:instrText>
      </w:r>
      <w:r w:rsidR="003E0140" w:rsidRPr="00DF45F7">
        <w:rPr>
          <w:rFonts w:asciiTheme="minorHAnsi" w:eastAsia="Calibri" w:hAnsiTheme="minorHAnsi" w:cs="Times New Roman"/>
          <w:color w:val="000000" w:themeColor="text1"/>
        </w:rPr>
        <w:instrText xml:space="preserve"> \* MERGEFORMAT </w:instrText>
      </w:r>
      <w:r w:rsidR="004F55FD" w:rsidRPr="00DF45F7">
        <w:rPr>
          <w:rFonts w:asciiTheme="minorHAnsi" w:eastAsia="Calibri" w:hAnsiTheme="minorHAnsi" w:cs="Times New Roman"/>
          <w:color w:val="000000" w:themeColor="text1"/>
        </w:rPr>
      </w:r>
      <w:r w:rsidR="004F55FD"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24</w:t>
      </w:r>
      <w:r w:rsidR="004F55FD" w:rsidRPr="00DF45F7">
        <w:rPr>
          <w:rFonts w:asciiTheme="minorHAnsi" w:eastAsia="Calibri" w:hAnsiTheme="minorHAnsi" w:cs="Times New Roman"/>
          <w:color w:val="000000" w:themeColor="text1"/>
        </w:rPr>
        <w:fldChar w:fldCharType="end"/>
      </w:r>
      <w:r w:rsidR="001C6D65" w:rsidRPr="00DF45F7">
        <w:rPr>
          <w:rFonts w:asciiTheme="minorHAnsi" w:eastAsia="Calibri" w:hAnsiTheme="minorHAnsi" w:cs="Times New Roman"/>
          <w:color w:val="000000" w:themeColor="text1"/>
        </w:rPr>
        <w:t>.</w:t>
      </w:r>
    </w:p>
    <w:p w14:paraId="1C56C0D6" w14:textId="25CD6AA2" w:rsidR="00C83B23" w:rsidRPr="00DF45F7" w:rsidRDefault="00C83B23"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Wykonawca może zaproponować w miejsce zabezpieczeń wskazanych w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_Ref58601930 \n \h </w:instrText>
      </w:r>
      <w:r w:rsidR="00182C81"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§1</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_Ref58601935 \n \h </w:instrText>
      </w:r>
      <w:r w:rsidR="00BF77A8"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w:t>
      </w:r>
      <w:r w:rsidR="00AA48F5" w:rsidRPr="00DF45F7">
        <w:rPr>
          <w:rFonts w:asciiTheme="minorHAnsi" w:eastAsia="Calibri" w:hAnsiTheme="minorHAnsi" w:cs="Times New Roman"/>
          <w:color w:val="000000" w:themeColor="text1"/>
        </w:rPr>
        <w:t>papierach</w:t>
      </w:r>
      <w:r w:rsidRPr="00DF45F7">
        <w:rPr>
          <w:rFonts w:asciiTheme="minorHAnsi" w:eastAsia="Calibri" w:hAnsiTheme="minorHAnsi" w:cs="Times New Roman"/>
          <w:color w:val="000000" w:themeColor="text1"/>
        </w:rPr>
        <w:t xml:space="preserve">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p>
    <w:p w14:paraId="3064D6DA" w14:textId="4B503F62" w:rsidR="00C83B23" w:rsidRPr="00DF45F7" w:rsidRDefault="00C83B23"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Calibri" w:eastAsia="Calibri" w:hAnsi="Calibri" w:cs="Calibri"/>
          <w:color w:val="000000" w:themeColor="text1"/>
        </w:rPr>
        <w:t xml:space="preserve">Za zgodą NCBR Wykonawca może na potrzeby Zabezpieczenia </w:t>
      </w:r>
      <w:r w:rsidRPr="00DF45F7">
        <w:rPr>
          <w:rFonts w:asciiTheme="minorHAnsi" w:eastAsia="Calibri" w:hAnsiTheme="minorHAnsi" w:cs="Times New Roman"/>
          <w:color w:val="000000" w:themeColor="text1"/>
        </w:rPr>
        <w:t xml:space="preserve">Należytego Wykonania </w:t>
      </w:r>
      <w:r w:rsidRPr="00DF45F7">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bookmarkStart w:id="450" w:name="_Hlk58590799"/>
      <w:bookmarkEnd w:id="450"/>
    </w:p>
    <w:p w14:paraId="609C719C" w14:textId="079990D5" w:rsidR="00E9645B" w:rsidRPr="00DF45F7" w:rsidRDefault="00E9645B"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bookmarkStart w:id="451" w:name="_Hlk59594873"/>
      <w:r w:rsidRPr="00DF45F7">
        <w:rPr>
          <w:rFonts w:ascii="Calibri" w:eastAsia="Calibri" w:hAnsi="Calibri" w:cs="Calibri"/>
          <w:color w:val="000000" w:themeColor="text1"/>
        </w:rPr>
        <w:t>Za zgodą NCBR, w razie wykazania przez Wykonawcę stabilnej sytuacji finansowej dającej rękojmię skutecznego zaspokojenia ewentualnych roszczeń finansowych NCBR, Strony mogą ustalić inny sposób Zabezpieczenia Należytego Wykonania Umowy.</w:t>
      </w:r>
    </w:p>
    <w:p w14:paraId="1A958D54" w14:textId="088F3D21" w:rsidR="00FC65B7" w:rsidRPr="00DF45F7" w:rsidRDefault="00FC65B7" w:rsidP="00B11AA8">
      <w:pPr>
        <w:pStyle w:val="Nagwek1"/>
      </w:pPr>
      <w:bookmarkStart w:id="452" w:name="_Ref493844374"/>
      <w:bookmarkStart w:id="453" w:name="_Ref499277372"/>
      <w:bookmarkStart w:id="454" w:name="_Toc504994962"/>
      <w:bookmarkStart w:id="455" w:name="_Toc511371209"/>
      <w:bookmarkStart w:id="456" w:name="_Toc52897113"/>
      <w:bookmarkStart w:id="457" w:name="_Toc53793061"/>
      <w:bookmarkStart w:id="458" w:name="_Toc54830238"/>
      <w:bookmarkStart w:id="459" w:name="_Toc54798320"/>
      <w:bookmarkStart w:id="460" w:name="_Toc54835748"/>
      <w:bookmarkStart w:id="461" w:name="_Ref69058078"/>
      <w:bookmarkStart w:id="462" w:name="_Toc72595049"/>
      <w:bookmarkEnd w:id="445"/>
      <w:bookmarkEnd w:id="451"/>
      <w:r w:rsidRPr="00DF45F7">
        <w:t xml:space="preserve">PRAWA </w:t>
      </w:r>
      <w:r w:rsidR="00BB522A" w:rsidRPr="00DF45F7">
        <w:t xml:space="preserve">DO </w:t>
      </w:r>
      <w:r w:rsidRPr="00DF45F7">
        <w:t>WŁASNOŚC</w:t>
      </w:r>
      <w:r w:rsidR="00365C3D" w:rsidRPr="00DF45F7">
        <w:t>I</w:t>
      </w:r>
      <w:r w:rsidR="00A1375C" w:rsidRPr="00DF45F7">
        <w:t xml:space="preserve"> </w:t>
      </w:r>
      <w:r w:rsidRPr="00DF45F7">
        <w:t>INTELEKTUALNEJ</w:t>
      </w:r>
      <w:bookmarkEnd w:id="452"/>
      <w:bookmarkEnd w:id="453"/>
      <w:bookmarkEnd w:id="454"/>
      <w:bookmarkEnd w:id="455"/>
      <w:bookmarkEnd w:id="456"/>
      <w:bookmarkEnd w:id="457"/>
      <w:bookmarkEnd w:id="458"/>
      <w:bookmarkEnd w:id="459"/>
      <w:bookmarkEnd w:id="460"/>
      <w:r w:rsidR="00161F4A" w:rsidRPr="00DF45F7">
        <w:t xml:space="preserve"> I KOMERCJALIZACJA ROZWIĄZANIA</w:t>
      </w:r>
      <w:bookmarkEnd w:id="461"/>
      <w:bookmarkEnd w:id="462"/>
    </w:p>
    <w:p w14:paraId="1F367C75" w14:textId="62D247AD" w:rsidR="00793677" w:rsidRPr="00DF45F7" w:rsidRDefault="00793677" w:rsidP="00B11AA8">
      <w:pPr>
        <w:pStyle w:val="Nagwek2"/>
      </w:pPr>
      <w:bookmarkStart w:id="463" w:name="_Toc52745917"/>
      <w:bookmarkStart w:id="464" w:name="_Toc63438002"/>
      <w:bookmarkStart w:id="465" w:name="_Ref69139558"/>
      <w:bookmarkStart w:id="466" w:name="_Toc72595050"/>
      <w:bookmarkStart w:id="467" w:name="_Toc494033078"/>
      <w:bookmarkStart w:id="468" w:name="_Toc504994963"/>
      <w:bookmarkStart w:id="469" w:name="_Ref509404380"/>
      <w:bookmarkStart w:id="470" w:name="_Toc511371210"/>
      <w:bookmarkStart w:id="471" w:name="_Ref42511874"/>
      <w:bookmarkStart w:id="472" w:name="_Ref42512082"/>
      <w:bookmarkStart w:id="473" w:name="_Toc52897114"/>
      <w:bookmarkStart w:id="474" w:name="_Toc53793062"/>
      <w:bookmarkStart w:id="475" w:name="_Toc54830239"/>
      <w:bookmarkStart w:id="476" w:name="_Toc54798321"/>
      <w:bookmarkStart w:id="477" w:name="_Toc54835749"/>
      <w:r w:rsidRPr="00DF45F7">
        <w:t>[</w:t>
      </w:r>
      <w:r w:rsidR="00C668C6" w:rsidRPr="00DF45F7">
        <w:t>POSTANOWIENIA OGÓLNE</w:t>
      </w:r>
      <w:r w:rsidRPr="00DF45F7">
        <w:t>]</w:t>
      </w:r>
      <w:bookmarkEnd w:id="463"/>
      <w:bookmarkEnd w:id="464"/>
      <w:bookmarkEnd w:id="465"/>
      <w:bookmarkEnd w:id="466"/>
    </w:p>
    <w:p w14:paraId="08514FC7" w14:textId="77777777" w:rsidR="00793677" w:rsidRPr="00DF45F7" w:rsidRDefault="00793677"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Wykonawca oświadcza i gwarantuje, że:</w:t>
      </w:r>
    </w:p>
    <w:p w14:paraId="326E4369" w14:textId="77777777" w:rsidR="00793677" w:rsidRPr="00DF45F7" w:rsidRDefault="00793677" w:rsidP="00B11AA8">
      <w:pPr>
        <w:pStyle w:val="Akapitzlist"/>
        <w:numPr>
          <w:ilvl w:val="1"/>
          <w:numId w:val="4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lastRenderedPageBreak/>
        <w:t>jest należycie umocowany i uprawniony do zawarcia Umowy, w szczególności do złożenia oświadczeń i gwarancji zawartych w Umowie, a zawarcie i wykonywanie Umowy nie narusza i nie naruszy jakichkolwiek praw osoby trzeciej;</w:t>
      </w:r>
    </w:p>
    <w:p w14:paraId="4B1CDCE0" w14:textId="77777777" w:rsidR="00793677" w:rsidRPr="00DF45F7" w:rsidRDefault="00793677" w:rsidP="00B11AA8">
      <w:pPr>
        <w:pStyle w:val="Akapitzlist"/>
        <w:numPr>
          <w:ilvl w:val="1"/>
          <w:numId w:val="4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 świetle jego najlepszej wiedzy i najlepszej staranności, korzystanie z i rozporządzanie Wynikami Prac B+R i przedmiotami Background IP nie będzie naruszać jakichkolwiek praw osób trzecich, w szczególności osobistych lub majątkowych praw autorskich, praw pokrewnych, praw własności przemysłowej, know-how, tajemnicy przedsiębiorstwa w rozumieniu przepisów Ustawy ZNK lub dóbr osobistych;</w:t>
      </w:r>
    </w:p>
    <w:p w14:paraId="2D524D06" w14:textId="67AD2CE3" w:rsidR="00793677" w:rsidRPr="00DF45F7" w:rsidRDefault="00793677" w:rsidP="00B11AA8">
      <w:pPr>
        <w:pStyle w:val="Akapitzlist"/>
        <w:numPr>
          <w:ilvl w:val="1"/>
          <w:numId w:val="4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w:t>
      </w:r>
      <w:r w:rsidR="00C668C6" w:rsidRPr="00DF45F7">
        <w:rPr>
          <w:rFonts w:asciiTheme="minorHAnsi" w:hAnsiTheme="minorHAnsi"/>
          <w:color w:val="000000" w:themeColor="text1"/>
        </w:rPr>
        <w:t>, zgodnie z tym Rozdziałem</w:t>
      </w:r>
      <w:r w:rsidRPr="00DF45F7">
        <w:rPr>
          <w:rFonts w:asciiTheme="minorHAnsi" w:hAnsiTheme="minorHAnsi"/>
          <w:color w:val="000000" w:themeColor="text1"/>
        </w:rPr>
        <w:t>;</w:t>
      </w:r>
    </w:p>
    <w:p w14:paraId="457F60ED" w14:textId="2C81F434" w:rsidR="00793677" w:rsidRPr="00DF45F7" w:rsidRDefault="00793677" w:rsidP="00B11AA8">
      <w:pPr>
        <w:pStyle w:val="Akapitzlist"/>
        <w:numPr>
          <w:ilvl w:val="1"/>
          <w:numId w:val="4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korzystanie z i rozporządzanie Wynikami Prac B+R i przedmiotami Background IP </w:t>
      </w:r>
      <w:r w:rsidR="005E60F3" w:rsidRPr="00DF45F7">
        <w:rPr>
          <w:rFonts w:asciiTheme="minorHAnsi" w:hAnsiTheme="minorHAnsi"/>
          <w:color w:val="000000" w:themeColor="text1"/>
        </w:rPr>
        <w:t xml:space="preserve">przez Wykonawcę w ramach Umowy </w:t>
      </w:r>
      <w:r w:rsidRPr="00DF45F7">
        <w:rPr>
          <w:rFonts w:asciiTheme="minorHAnsi" w:hAnsiTheme="minorHAnsi"/>
          <w:color w:val="000000" w:themeColor="text1"/>
        </w:rPr>
        <w:t>nie będzie naruszać jakichkolwiek praw osób trzecich, w szczególności osobistych lub majątkowych praw autorskich, praw pokrewnych, praw własności przemysłowej, know-how, tajemnicy przedsiębiorstwa w rozumieniu przepisów Ustawy ZNK lub dóbr osobistych;</w:t>
      </w:r>
    </w:p>
    <w:p w14:paraId="42B64C19" w14:textId="4EF4675D" w:rsidR="00793677" w:rsidRPr="00DF45F7" w:rsidRDefault="00793677" w:rsidP="00B11AA8">
      <w:pPr>
        <w:pStyle w:val="Akapitzlist"/>
        <w:numPr>
          <w:ilvl w:val="1"/>
          <w:numId w:val="4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w:t>
      </w:r>
      <w:r w:rsidR="005E60F3" w:rsidRPr="00DF45F7">
        <w:rPr>
          <w:rFonts w:asciiTheme="minorHAnsi" w:hAnsiTheme="minorHAnsi"/>
          <w:color w:val="000000" w:themeColor="text1"/>
        </w:rPr>
        <w:t>, zgodnie z tym Rozdziałem</w:t>
      </w:r>
      <w:r w:rsidRPr="00DF45F7">
        <w:rPr>
          <w:rFonts w:asciiTheme="minorHAnsi" w:hAnsiTheme="minorHAnsi"/>
          <w:color w:val="000000" w:themeColor="text1"/>
        </w:rPr>
        <w:t>;</w:t>
      </w:r>
    </w:p>
    <w:p w14:paraId="6692396A" w14:textId="746EB3AD" w:rsidR="00793677" w:rsidRPr="00DF45F7" w:rsidRDefault="00793677" w:rsidP="00B11AA8">
      <w:pPr>
        <w:pStyle w:val="Akapitzlist"/>
        <w:numPr>
          <w:ilvl w:val="1"/>
          <w:numId w:val="4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Wyniki Prac B+R oraz przedmioty Background IP nie będą posiadały żadnych wad prawnych i będą umożliwiały korzystanie z nich i rozporządzanie nimi przez NCBR w pełnym zakresie określonym w Umowie, a w szczególności </w:t>
      </w:r>
      <w:r w:rsidR="005E60F3" w:rsidRPr="00DF45F7">
        <w:rPr>
          <w:rFonts w:asciiTheme="minorHAnsi" w:hAnsiTheme="minorHAnsi"/>
          <w:color w:val="000000" w:themeColor="text1"/>
        </w:rPr>
        <w:t xml:space="preserve">w zakresie Komponentu Procesowego zgodnie z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_Ref69116428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ART. 28</w:t>
      </w:r>
      <w:r w:rsidR="00B02BB6" w:rsidRPr="00DF45F7">
        <w:rPr>
          <w:rFonts w:asciiTheme="minorHAnsi" w:hAnsiTheme="minorHAnsi"/>
          <w:color w:val="000000" w:themeColor="text1"/>
        </w:rPr>
        <w:fldChar w:fldCharType="end"/>
      </w:r>
      <w:r w:rsidR="000814DC">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_Ref69077888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B02BB6" w:rsidRPr="00DF45F7">
        <w:rPr>
          <w:rFonts w:asciiTheme="minorHAnsi" w:hAnsiTheme="minorHAnsi"/>
          <w:color w:val="000000" w:themeColor="text1"/>
        </w:rPr>
        <w:fldChar w:fldCharType="end"/>
      </w:r>
      <w:r w:rsidR="005E60F3" w:rsidRPr="00DF45F7">
        <w:rPr>
          <w:rFonts w:asciiTheme="minorHAnsi" w:hAnsiTheme="minorHAnsi"/>
          <w:color w:val="000000" w:themeColor="text1"/>
        </w:rPr>
        <w:t xml:space="preserve">, a w zakresie Komponentu Technologicznego: </w:t>
      </w:r>
      <w:r w:rsidRPr="00DF45F7">
        <w:rPr>
          <w:rFonts w:asciiTheme="minorHAnsi" w:hAnsiTheme="minorHAnsi"/>
          <w:color w:val="000000" w:themeColor="text1"/>
        </w:rPr>
        <w:t>w pełnym zakresie w ramach licencji, o której mowa w</w:t>
      </w:r>
      <w:r w:rsidR="005E60F3" w:rsidRPr="00DF45F7">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_Ref69116439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00B02BB6" w:rsidRPr="00DF45F7">
        <w:rPr>
          <w:rFonts w:asciiTheme="minorHAnsi" w:hAnsiTheme="minorHAnsi"/>
          <w:color w:val="000000" w:themeColor="text1"/>
        </w:rPr>
        <w:fldChar w:fldCharType="end"/>
      </w:r>
      <w:r w:rsidR="000814DC">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_Ref69109617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§21</w:t>
      </w:r>
      <w:r w:rsidR="00B02BB6" w:rsidRPr="00DF45F7">
        <w:rPr>
          <w:rFonts w:asciiTheme="minorHAnsi" w:hAnsiTheme="minorHAnsi"/>
          <w:color w:val="000000" w:themeColor="text1"/>
        </w:rPr>
        <w:fldChar w:fldCharType="end"/>
      </w:r>
      <w:r w:rsidR="005E60F3" w:rsidRPr="00DF45F7">
        <w:rPr>
          <w:rFonts w:asciiTheme="minorHAnsi" w:hAnsiTheme="minorHAnsi"/>
          <w:color w:val="000000" w:themeColor="text1"/>
        </w:rPr>
        <w:t xml:space="preserve"> - </w:t>
      </w:r>
      <w:r w:rsidRPr="00DF45F7">
        <w:rPr>
          <w:rFonts w:asciiTheme="minorHAnsi" w:hAnsiTheme="minorHAnsi"/>
          <w:color w:val="000000" w:themeColor="text1"/>
        </w:rPr>
        <w:t xml:space="preserve">w szczególności Wykonawca nie udzielił i nie udzieli licencji wyłącznej na Wyniki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osobie trzeciej ani nie zobowiązał się i nie zobowiąże się, bez uprzedniej zgody NCBR (wyrażonej w formie pisemnej pod rygorem nieważności) i bez zapewnienia (zagwarantowania) NCBR skutecznego uprawnienia do korzystania z Wyników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na zasadach opisanych Umową (uprawnienie to zostanie potwierdzone w formie pisemnej pod rygorem nieważności), do ich zbycia, Obciążenia w jakimkolwiek zakresie na rzecz osoby trzeciej, przy czym zgoda NCBR nie jest wymagana dla udzielania licencji w ramach Komercjalizacji Wyników Prac B+R i Komercjalizacji Technologii Zależnych</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12B18BA6" w14:textId="277236A4" w:rsidR="00793677" w:rsidRPr="00DF45F7" w:rsidRDefault="00793677" w:rsidP="00B11AA8">
      <w:pPr>
        <w:pStyle w:val="Akapitzlist"/>
        <w:numPr>
          <w:ilvl w:val="1"/>
          <w:numId w:val="14"/>
        </w:numPr>
        <w:spacing w:before="60" w:after="60"/>
        <w:ind w:left="426" w:hanging="426"/>
        <w:jc w:val="both"/>
        <w:rPr>
          <w:rFonts w:asciiTheme="minorHAnsi" w:hAnsiTheme="minorHAnsi"/>
          <w:color w:val="000000" w:themeColor="text1"/>
        </w:rPr>
      </w:pPr>
      <w:bookmarkStart w:id="478" w:name="_Hlk63428744"/>
      <w:r w:rsidRPr="00DF45F7">
        <w:rPr>
          <w:rFonts w:asciiTheme="minorHAnsi" w:hAnsiTheme="minorHAnsi"/>
          <w:color w:val="000000" w:themeColor="text1"/>
        </w:rPr>
        <w:t>NCBR oświadcza, że:</w:t>
      </w:r>
    </w:p>
    <w:p w14:paraId="4047279C" w14:textId="51830645" w:rsidR="00793677" w:rsidRPr="00DF45F7" w:rsidRDefault="00793677" w:rsidP="00B11AA8">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DF45F7">
        <w:rPr>
          <w:rFonts w:asciiTheme="minorHAnsi" w:hAnsiTheme="minorHAnsi"/>
          <w:color w:val="000000" w:themeColor="text1"/>
        </w:rPr>
        <w:t>jego działania związane z realizacją postanowień tego Rozdziału</w:t>
      </w:r>
      <w:r w:rsidR="001B77DB">
        <w:rPr>
          <w:rFonts w:asciiTheme="minorHAnsi" w:hAnsiTheme="minorHAnsi"/>
          <w:color w:val="000000" w:themeColor="text1"/>
        </w:rPr>
        <w:t xml:space="preserve"> </w:t>
      </w:r>
      <w:r w:rsidRPr="00DF45F7">
        <w:rPr>
          <w:rFonts w:asciiTheme="minorHAnsi" w:hAnsiTheme="minorHAnsi"/>
          <w:color w:val="000000" w:themeColor="text1"/>
        </w:rPr>
        <w:t>VII. są motywowane dążeniem do:</w:t>
      </w:r>
    </w:p>
    <w:p w14:paraId="0245AD43" w14:textId="14CB657D" w:rsidR="009C0C10" w:rsidRPr="00DF45F7" w:rsidRDefault="009C0C10" w:rsidP="00B11AA8">
      <w:pPr>
        <w:pStyle w:val="Akapitzlist"/>
        <w:numPr>
          <w:ilvl w:val="3"/>
          <w:numId w:val="14"/>
        </w:numPr>
        <w:tabs>
          <w:tab w:val="left" w:pos="851"/>
        </w:tabs>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jak najszerszego i nieodpłatnego udostępnienia </w:t>
      </w:r>
      <w:r w:rsidR="000814DC">
        <w:rPr>
          <w:rFonts w:asciiTheme="minorHAnsi" w:hAnsiTheme="minorHAnsi"/>
          <w:color w:val="000000" w:themeColor="text1"/>
        </w:rPr>
        <w:t xml:space="preserve">wszystkim możliwym podmiotom zainteresowanym </w:t>
      </w:r>
      <w:r w:rsidRPr="00DF45F7">
        <w:rPr>
          <w:rFonts w:asciiTheme="minorHAnsi" w:hAnsiTheme="minorHAnsi"/>
          <w:color w:val="000000" w:themeColor="text1"/>
        </w:rPr>
        <w:t xml:space="preserve">Rozwiązania w zakresie wyznaczonym przez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w:t>
      </w:r>
      <w:r w:rsidR="00AC7536">
        <w:rPr>
          <w:rFonts w:asciiTheme="minorHAnsi" w:hAnsiTheme="minorHAnsi"/>
        </w:rPr>
        <w:t>elektro</w:t>
      </w:r>
      <w:r w:rsidR="00C41110" w:rsidRPr="3BC2DB2B">
        <w:rPr>
          <w:rFonts w:asciiTheme="minorHAnsi" w:hAnsiTheme="minorHAnsi"/>
        </w:rPr>
        <w:t>ciepłowniczego w kierunku OZE</w:t>
      </w:r>
      <w:r w:rsidR="00C9087F">
        <w:rPr>
          <w:rFonts w:asciiTheme="minorHAnsi" w:hAnsiTheme="minorHAnsi"/>
        </w:rPr>
        <w:t>, zgodnie z Załącznikiem nr 4 do Regulaminu</w:t>
      </w:r>
      <w:r w:rsidRPr="00DF45F7">
        <w:rPr>
          <w:rFonts w:asciiTheme="minorHAnsi" w:hAnsiTheme="minorHAnsi"/>
          <w:color w:val="000000" w:themeColor="text1"/>
        </w:rPr>
        <w:t>,</w:t>
      </w:r>
    </w:p>
    <w:p w14:paraId="12DF43C4" w14:textId="65DF9945" w:rsidR="009C0C10" w:rsidRPr="00DF45F7" w:rsidRDefault="009C0C10" w:rsidP="00B11AA8">
      <w:pPr>
        <w:pStyle w:val="Akapitzlist"/>
        <w:numPr>
          <w:ilvl w:val="3"/>
          <w:numId w:val="14"/>
        </w:numPr>
        <w:tabs>
          <w:tab w:val="left" w:pos="851"/>
        </w:tabs>
        <w:spacing w:before="60" w:after="60"/>
        <w:ind w:left="1134"/>
        <w:jc w:val="both"/>
        <w:rPr>
          <w:rFonts w:asciiTheme="minorHAnsi" w:hAnsiTheme="minorHAnsi"/>
          <w:color w:val="000000" w:themeColor="text1"/>
        </w:rPr>
      </w:pPr>
      <w:r w:rsidRPr="00DF45F7">
        <w:rPr>
          <w:rFonts w:asciiTheme="minorHAnsi" w:hAnsiTheme="minorHAnsi"/>
          <w:color w:val="000000" w:themeColor="text1"/>
        </w:rPr>
        <w:t>jak najszerszego i pełnego nabycia praw własności intelektualnej do Wyników Prac B+R w zakresie Komponentu Procesowego,</w:t>
      </w:r>
    </w:p>
    <w:p w14:paraId="04C77061" w14:textId="5A4FBA67" w:rsidR="00793677" w:rsidRPr="00DF45F7" w:rsidRDefault="00793677" w:rsidP="00B11AA8">
      <w:pPr>
        <w:pStyle w:val="Akapitzlist"/>
        <w:numPr>
          <w:ilvl w:val="3"/>
          <w:numId w:val="14"/>
        </w:numPr>
        <w:tabs>
          <w:tab w:val="left" w:pos="851"/>
        </w:tabs>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popularyzacji i szerokiego udostępnienia, na zasadach rynkowych,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na rynku </w:t>
      </w:r>
      <w:r w:rsidR="000814DC">
        <w:rPr>
          <w:rFonts w:asciiTheme="minorHAnsi" w:hAnsiTheme="minorHAnsi"/>
          <w:color w:val="000000" w:themeColor="text1"/>
        </w:rPr>
        <w:t xml:space="preserve">przez Wykonawcę </w:t>
      </w:r>
      <w:r w:rsidRPr="00DF45F7">
        <w:rPr>
          <w:rFonts w:asciiTheme="minorHAnsi" w:hAnsiTheme="minorHAnsi"/>
          <w:color w:val="000000" w:themeColor="text1"/>
        </w:rPr>
        <w:t xml:space="preserve">oraz </w:t>
      </w:r>
    </w:p>
    <w:p w14:paraId="722EF182" w14:textId="726CB9B0" w:rsidR="00793677" w:rsidRPr="00DF45F7" w:rsidRDefault="00793677" w:rsidP="00B11AA8">
      <w:pPr>
        <w:pStyle w:val="Akapitzlist"/>
        <w:numPr>
          <w:ilvl w:val="3"/>
          <w:numId w:val="14"/>
        </w:numPr>
        <w:tabs>
          <w:tab w:val="left" w:pos="851"/>
        </w:tabs>
        <w:spacing w:before="60" w:after="60"/>
        <w:ind w:left="1134"/>
        <w:jc w:val="both"/>
        <w:rPr>
          <w:rFonts w:asciiTheme="minorHAnsi" w:hAnsiTheme="minorHAnsi"/>
          <w:color w:val="000000" w:themeColor="text1"/>
        </w:rPr>
      </w:pPr>
      <w:r w:rsidRPr="00DF45F7">
        <w:rPr>
          <w:rFonts w:asciiTheme="minorHAnsi" w:hAnsiTheme="minorHAnsi"/>
          <w:color w:val="000000" w:themeColor="text1"/>
        </w:rPr>
        <w:lastRenderedPageBreak/>
        <w:t>uzyskania – na zasadach rynkowych – zwrotu ze środków przeznaczonych na sfinansowanie powstania Rozwiązania w zakresie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na zasadach opisanych poniżej,</w:t>
      </w:r>
    </w:p>
    <w:p w14:paraId="0DF3F1E1" w14:textId="19CA8438" w:rsidR="00793677" w:rsidRPr="00DF45F7" w:rsidRDefault="00793677" w:rsidP="00B11AA8">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DF45F7">
        <w:rPr>
          <w:rFonts w:asciiTheme="minorHAnsi" w:hAnsiTheme="minorHAnsi"/>
          <w:color w:val="000000" w:themeColor="text1"/>
        </w:rPr>
        <w:t xml:space="preserve">zobowiązania </w:t>
      </w:r>
      <w:r w:rsidR="009C0C10" w:rsidRPr="00DF45F7">
        <w:rPr>
          <w:rFonts w:asciiTheme="minorHAnsi" w:hAnsiTheme="minorHAnsi"/>
          <w:color w:val="000000" w:themeColor="text1"/>
        </w:rPr>
        <w:t xml:space="preserve">Wykonawcy </w:t>
      </w:r>
      <w:r w:rsidRPr="00DF45F7">
        <w:rPr>
          <w:rFonts w:asciiTheme="minorHAnsi" w:hAnsiTheme="minorHAnsi"/>
          <w:color w:val="000000" w:themeColor="text1"/>
        </w:rPr>
        <w:t xml:space="preserve">związane z udostępnianiem podmiotom trzecim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dotyczą wyłącznie udostępniania na zasadach rynkowych określonych przez Wykonawcę – NCBR nie narzuca szczegółowych warunków realizacji zobowiązania przez Wykonawcę, a posiada jedynie określone w Umowie mechanizmy weryfikacji ich zgodności z warunkami rynkowymi,</w:t>
      </w:r>
    </w:p>
    <w:p w14:paraId="6292FCB5" w14:textId="1698B4B5" w:rsidR="00793677" w:rsidRPr="00DF45F7" w:rsidRDefault="00793677" w:rsidP="00B11AA8">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DF45F7">
        <w:rPr>
          <w:rFonts w:asciiTheme="minorHAnsi" w:hAnsiTheme="minorHAnsi"/>
          <w:color w:val="000000" w:themeColor="text1"/>
        </w:rPr>
        <w:t xml:space="preserve">Umowa nie przewiduje przejęcia przez NCBR Background IP ani udostępniania przez NCBR Background IP podmiotom trzecim, </w:t>
      </w:r>
    </w:p>
    <w:p w14:paraId="3BF59FE5" w14:textId="36E7591D" w:rsidR="00793677" w:rsidRPr="00DF45F7" w:rsidRDefault="00793677" w:rsidP="00B11AA8">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DF45F7">
        <w:rPr>
          <w:rFonts w:asciiTheme="minorHAnsi" w:hAnsiTheme="minorHAnsi"/>
          <w:color w:val="000000" w:themeColor="text1"/>
        </w:rPr>
        <w:t xml:space="preserve">powstanie po stronie Wykonawcy zobowiązania do udzielania podmiotom trzecim licencji na korzystanie z Background IP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jest uzależnione od braku realizacji określonych postanowień dot. Komercjalizacji Wyników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 dopóki wskazane zobowiązania będą realizowane, Wykonawca nie będzie zobowiązany do udzielania licencji na korzystanie z Background IP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podmiotom trzecim, choć posiada do tego prawo wedle swojego uznania,</w:t>
      </w:r>
    </w:p>
    <w:p w14:paraId="5903DC7F" w14:textId="670F7851" w:rsidR="00793677" w:rsidRPr="00DF45F7" w:rsidRDefault="00793677" w:rsidP="00B11AA8">
      <w:pPr>
        <w:pStyle w:val="Akapitzlist"/>
        <w:numPr>
          <w:ilvl w:val="2"/>
          <w:numId w:val="14"/>
        </w:numPr>
        <w:tabs>
          <w:tab w:val="left" w:pos="851"/>
        </w:tabs>
        <w:spacing w:before="60" w:after="60"/>
        <w:ind w:left="851" w:hanging="317"/>
        <w:jc w:val="both"/>
        <w:rPr>
          <w:rFonts w:asciiTheme="minorHAnsi" w:eastAsiaTheme="minorEastAsia" w:hAnsiTheme="minorHAnsi"/>
          <w:color w:val="000000" w:themeColor="text1"/>
        </w:rPr>
      </w:pPr>
      <w:r w:rsidRPr="00DF45F7">
        <w:rPr>
          <w:rFonts w:asciiTheme="minorHAnsi" w:hAnsiTheme="minorHAnsi"/>
          <w:color w:val="000000" w:themeColor="text1"/>
        </w:rPr>
        <w:t>nie jest celem NCBR przejęcie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Przewidziane jako niezbędne wyjątki od tej zasady warunkowe zobowiązania Wykonawcy do przeniesienia na NCBR Wyników Prac B+R</w:t>
      </w:r>
      <w:r w:rsidR="002E32CD" w:rsidRPr="002E32CD">
        <w:rPr>
          <w:rFonts w:asciiTheme="minorHAnsi" w:hAnsiTheme="minorHAnsi"/>
          <w:color w:val="000000" w:themeColor="text1"/>
        </w:rPr>
        <w:t xml:space="preserve"> </w:t>
      </w:r>
      <w:r w:rsidR="002E32CD" w:rsidRPr="00DF45F7">
        <w:rPr>
          <w:rFonts w:asciiTheme="minorHAnsi" w:hAnsiTheme="minorHAnsi"/>
          <w:color w:val="000000" w:themeColor="text1"/>
        </w:rPr>
        <w:t>w zakresie Komponentu Technologicznego</w:t>
      </w:r>
      <w:r w:rsidRPr="00DF45F7">
        <w:rPr>
          <w:rFonts w:asciiTheme="minorHAnsi" w:hAnsiTheme="minorHAnsi"/>
          <w:color w:val="000000" w:themeColor="text1"/>
        </w:rPr>
        <w:t xml:space="preserve">, służą zabezpieczeniu NCBR jako podmiotu finansującego rozwój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oraz stymulowaniu Wykonawcy do Komercjalizacji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i w takim zakresie NCBR będzie korzystać z przypisanych mu uprawnień,</w:t>
      </w:r>
      <w:r w:rsidR="001B77DB">
        <w:rPr>
          <w:rFonts w:asciiTheme="minorHAnsi" w:hAnsiTheme="minorHAnsi"/>
          <w:color w:val="000000" w:themeColor="text1"/>
        </w:rPr>
        <w:t xml:space="preserve"> </w:t>
      </w:r>
    </w:p>
    <w:p w14:paraId="0D631C0F" w14:textId="77777777" w:rsidR="00793677" w:rsidRPr="00DF45F7" w:rsidRDefault="00793677" w:rsidP="00B11AA8">
      <w:pPr>
        <w:pStyle w:val="Akapitzlist"/>
        <w:numPr>
          <w:ilvl w:val="2"/>
          <w:numId w:val="14"/>
        </w:numPr>
        <w:tabs>
          <w:tab w:val="left" w:pos="851"/>
        </w:tabs>
        <w:spacing w:before="60" w:after="60"/>
        <w:ind w:left="851" w:hanging="284"/>
        <w:jc w:val="both"/>
        <w:rPr>
          <w:rFonts w:asciiTheme="minorHAnsi" w:hAnsiTheme="minorHAnsi"/>
          <w:color w:val="000000" w:themeColor="text1"/>
        </w:rPr>
      </w:pPr>
      <w:r w:rsidRPr="00DF45F7">
        <w:rPr>
          <w:rFonts w:asciiTheme="minorHAnsi" w:hAnsiTheme="minorHAnsi"/>
          <w:color w:val="000000" w:themeColor="text1"/>
        </w:rPr>
        <w:t>w ramach popularyzacji i promocji Przedsięwzięcia jako środka realizacji zadań Centrum, NCBR będzie promować jako wynik Przedsięwzięcia Rozwiązania powstałe w jego wyniku, w tym w szczególności to Rozwiązanie, które zostało opracowane wraz z Demonstratorem, a w szczególności NCBR będzie:</w:t>
      </w:r>
    </w:p>
    <w:p w14:paraId="2E382AC4" w14:textId="77777777" w:rsidR="00793677" w:rsidRPr="00DF45F7" w:rsidRDefault="00793677" w:rsidP="00B11AA8">
      <w:pPr>
        <w:pStyle w:val="Akapitzlist"/>
        <w:numPr>
          <w:ilvl w:val="3"/>
          <w:numId w:val="14"/>
        </w:numPr>
        <w:tabs>
          <w:tab w:val="left" w:pos="851"/>
        </w:tabs>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uwzględniać, w ramach kampanii informacyjnej dotyczącej Przedsięwzięcia, Rozwiązanie przedstawione przez Wykonawcę, przy czym treść i forma informacji dotyczących Rozwiązania Wykonawcy będzie uzgadniana każdorazowo z Wykonawcą, </w:t>
      </w:r>
      <w:bookmarkStart w:id="479" w:name="_Hlk63437583"/>
      <w:r w:rsidRPr="00DF45F7">
        <w:rPr>
          <w:rFonts w:asciiTheme="minorHAnsi" w:hAnsiTheme="minorHAnsi"/>
          <w:color w:val="000000" w:themeColor="text1"/>
        </w:rPr>
        <w:t>ze szczególnym uwzględnieniem Rozwiązań, które zostały opracowane wraz z Demonstratorem,</w:t>
      </w:r>
      <w:bookmarkEnd w:id="479"/>
    </w:p>
    <w:p w14:paraId="3BCD6756" w14:textId="53286993" w:rsidR="00793677" w:rsidRPr="00DF45F7" w:rsidRDefault="00793677" w:rsidP="00B11AA8">
      <w:pPr>
        <w:pStyle w:val="Akapitzlist"/>
        <w:numPr>
          <w:ilvl w:val="3"/>
          <w:numId w:val="14"/>
        </w:numPr>
        <w:tabs>
          <w:tab w:val="left" w:pos="851"/>
        </w:tabs>
        <w:spacing w:before="60" w:after="60"/>
        <w:ind w:left="1134"/>
        <w:jc w:val="both"/>
        <w:rPr>
          <w:rFonts w:asciiTheme="minorHAnsi" w:hAnsiTheme="minorHAnsi"/>
          <w:color w:val="000000" w:themeColor="text1"/>
        </w:rPr>
      </w:pPr>
      <w:r w:rsidRPr="00DF45F7">
        <w:rPr>
          <w:rFonts w:asciiTheme="minorHAnsi" w:hAnsiTheme="minorHAnsi"/>
          <w:color w:val="000000" w:themeColor="text1"/>
        </w:rPr>
        <w:t>podejmować dozwolone prawem starania, bez gwarantowania ich efektu, nakierowane na pozyskanie zainteresowania Przedsięwzięciem i Rozwiązaniami powstałymi w jego wyniku ze strony podmiotów publicznych i instytucji finansowych, w tym zapewniających finansowanie komercjalizacji Rozwiązania.</w:t>
      </w:r>
      <w:bookmarkEnd w:id="478"/>
    </w:p>
    <w:p w14:paraId="157DC2D0" w14:textId="4EA60640" w:rsidR="00A3685B" w:rsidRPr="00DF45F7" w:rsidRDefault="00793677" w:rsidP="00B11AA8">
      <w:pPr>
        <w:pStyle w:val="Akapitzlist"/>
        <w:numPr>
          <w:ilvl w:val="1"/>
          <w:numId w:val="14"/>
        </w:numPr>
        <w:spacing w:before="60" w:after="60"/>
        <w:ind w:left="425" w:hanging="425"/>
        <w:jc w:val="both"/>
        <w:rPr>
          <w:rFonts w:asciiTheme="minorHAnsi" w:hAnsiTheme="minorHAnsi"/>
          <w:color w:val="000000" w:themeColor="text1"/>
        </w:rPr>
      </w:pPr>
      <w:r w:rsidRPr="00DF45F7">
        <w:rPr>
          <w:rFonts w:asciiTheme="minorHAnsi" w:hAnsiTheme="minorHAnsi"/>
          <w:color w:val="000000" w:themeColor="text1"/>
        </w:rPr>
        <w:t xml:space="preserve">Wykonawca zobowiązuje się, że najpóźniej do </w:t>
      </w:r>
      <w:r w:rsidR="00A3685B" w:rsidRPr="00DF45F7">
        <w:rPr>
          <w:rFonts w:asciiTheme="minorHAnsi" w:hAnsiTheme="minorHAnsi"/>
          <w:color w:val="000000" w:themeColor="text1"/>
        </w:rPr>
        <w:t>Terminu Doręczenia Wyników Prac Etapu I</w:t>
      </w:r>
      <w:r w:rsidRPr="00DF45F7">
        <w:rPr>
          <w:rFonts w:asciiTheme="minorHAnsi" w:hAnsiTheme="minorHAnsi"/>
          <w:color w:val="000000" w:themeColor="text1"/>
        </w:rPr>
        <w:t xml:space="preserve">, </w:t>
      </w:r>
      <w:r w:rsidR="004C2817">
        <w:rPr>
          <w:rFonts w:asciiTheme="minorHAnsi" w:hAnsiTheme="minorHAnsi"/>
          <w:color w:val="000000" w:themeColor="text1"/>
        </w:rPr>
        <w:t>nabędzie</w:t>
      </w:r>
      <w:r w:rsidRPr="00DF45F7">
        <w:rPr>
          <w:rFonts w:asciiTheme="minorHAnsi" w:hAnsiTheme="minorHAnsi"/>
          <w:color w:val="000000" w:themeColor="text1"/>
        </w:rPr>
        <w:t xml:space="preserve"> całość praw własności intelektualnej do Wyników Prac B+R (całość Foreground IP) od Podwykonawców, personelu (niezależnie od podstawy zatrudnienia/współpracy), osób trzecich. </w:t>
      </w:r>
    </w:p>
    <w:p w14:paraId="30B7E6C0" w14:textId="77777777" w:rsidR="00793677" w:rsidRPr="00DF45F7" w:rsidRDefault="00793677"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zobowiązuje się do podejmowania wszelkich uzasadnionych, a prawnie dopuszczalnych czynności celem uchronienia NCBR przed Roszczeniem Osoby Trzeciej w związku z korzystaniem z Wyników Prac B+R i przedmiotów Background IP. </w:t>
      </w:r>
    </w:p>
    <w:p w14:paraId="44EB7897" w14:textId="7716D117" w:rsidR="00793677" w:rsidRPr="00DF45F7" w:rsidRDefault="00793677" w:rsidP="00B11AA8">
      <w:pPr>
        <w:pStyle w:val="Akapitzlist"/>
        <w:numPr>
          <w:ilvl w:val="1"/>
          <w:numId w:val="14"/>
        </w:numPr>
        <w:spacing w:before="60" w:after="60"/>
        <w:ind w:left="426" w:hanging="426"/>
        <w:jc w:val="both"/>
        <w:rPr>
          <w:rFonts w:asciiTheme="minorHAnsi" w:hAnsiTheme="minorHAnsi"/>
          <w:color w:val="000000" w:themeColor="text1"/>
        </w:rPr>
      </w:pPr>
      <w:r w:rsidRPr="2AA0B561">
        <w:rPr>
          <w:rFonts w:asciiTheme="minorHAnsi" w:hAnsiTheme="minorHAnsi"/>
          <w:color w:val="000000" w:themeColor="text1"/>
        </w:rPr>
        <w:t>Wykonawca ponosi pełną i nieograniczoną</w:t>
      </w:r>
      <w:r w:rsidR="00A3685B" w:rsidRPr="2AA0B561">
        <w:rPr>
          <w:rFonts w:asciiTheme="minorHAnsi" w:hAnsiTheme="minorHAnsi"/>
          <w:color w:val="000000" w:themeColor="text1"/>
        </w:rPr>
        <w:t xml:space="preserve"> o</w:t>
      </w:r>
      <w:r w:rsidRPr="2AA0B561">
        <w:rPr>
          <w:rFonts w:asciiTheme="minorHAnsi" w:hAnsiTheme="minorHAnsi"/>
          <w:color w:val="000000" w:themeColor="text1"/>
        </w:rPr>
        <w:t>dpowiedzialnościć za naruszenie praw osób trzecich, w tym praw autorskich, praw pokrewnych, praw własności przemysłowej, praw do know-how lub dóbr osobistych osób trzecich, spowodowane korzystaniem z Wyników Prac B+R lub przedmiotów Background IP</w:t>
      </w:r>
      <w:r w:rsidR="00A3685B" w:rsidRPr="2AA0B561">
        <w:rPr>
          <w:rFonts w:asciiTheme="minorHAnsi" w:hAnsiTheme="minorHAnsi"/>
          <w:color w:val="000000" w:themeColor="text1"/>
        </w:rPr>
        <w:t xml:space="preserve"> zgodnie z niniejszą Umową</w:t>
      </w:r>
      <w:r w:rsidRPr="2AA0B561">
        <w:rPr>
          <w:rFonts w:asciiTheme="minorHAnsi" w:hAnsiTheme="minorHAnsi"/>
          <w:color w:val="000000" w:themeColor="text1"/>
        </w:rPr>
        <w:t xml:space="preserve">. W przypadku zgłoszenia Roszczenia Osoby Trzeciej przeciwko NCBR lub osobie upoważnionej przez NCBR do korzystania z Wyników Prac B+R lub </w:t>
      </w:r>
      <w:r w:rsidRPr="2AA0B561">
        <w:rPr>
          <w:rFonts w:asciiTheme="minorHAnsi" w:hAnsiTheme="minorHAnsi"/>
          <w:color w:val="000000" w:themeColor="text1"/>
        </w:rPr>
        <w:lastRenderedPageBreak/>
        <w:t>przedmiotów Background IP, Wykonawca zobowiązuje się do podjęcia na własny koszt</w:t>
      </w:r>
      <w:r w:rsidR="00A3685B" w:rsidRPr="2AA0B561">
        <w:rPr>
          <w:rFonts w:asciiTheme="minorHAnsi" w:hAnsiTheme="minorHAnsi"/>
          <w:color w:val="000000" w:themeColor="text1"/>
        </w:rPr>
        <w:t xml:space="preserve"> </w:t>
      </w:r>
      <w:r w:rsidRPr="2AA0B561">
        <w:rPr>
          <w:rFonts w:asciiTheme="minorHAnsi" w:hAnsiTheme="minorHAnsi"/>
          <w:color w:val="000000" w:themeColor="text1"/>
        </w:rPr>
        <w:t>obrony NCBR oraz osoby upoważnionej do korzystania z Wyników Prac B+R lub przedmiotów Background IP przez NCBR w obronie przed jakimikolwiek Roszczeniami Osoby Trzeciej podniesionymi przeciwko NCBR oraz osobie upoważnionej przez NCBR do korzystania Wyników Prac B+R lub przedmiotów Background IP, zwolnienia NCBR oraz osoby upoważnionej przez NCBR do korzystania Wyników Prac B+R lub przedmiotów Background IP z obowiązku świadczenia z tego tytułu oraz do zwrotu Koszty, które NCBR poniesie w celu zaspokojenia lub obrony przed takimi roszczeniami. W razie wytoczenia przez osobę trzecią powództwa przeciwko NCBR lub osobie upoważnionej przez NCBR do korzystania z Wyników Prac B+R lub przedmiotów Background IP z tytułu naruszenia praw osoby trzeciej w wyniku korzystania z Wyników Prac B+R lub przedmiotów Background IP, Wykonawca wstąpi do postępowania w charakterze strony pozwanej, a w razie braku takiej możliwości wystąpi z interwencją uboczną po stronie pozwanej. Będzie współdziałał z NCBR lub osobą upoważnioną przez NCBR do korzystania z Wyników Prac B+R w obronie. Wykonawca</w:t>
      </w:r>
      <w:r w:rsidR="00A3685B" w:rsidRPr="2AA0B561">
        <w:rPr>
          <w:rFonts w:asciiTheme="minorHAnsi" w:hAnsiTheme="minorHAnsi"/>
          <w:color w:val="000000" w:themeColor="text1"/>
        </w:rPr>
        <w:t xml:space="preserve"> </w:t>
      </w:r>
      <w:r w:rsidRPr="2AA0B561">
        <w:rPr>
          <w:rFonts w:asciiTheme="minorHAnsi" w:hAnsiTheme="minorHAnsi"/>
          <w:color w:val="000000" w:themeColor="text1"/>
        </w:rPr>
        <w:t>pokryje wszelkie koszty związane z obroną NCBR oraz osoby upoważnionej przez NCBR do korzystania Wyników Prac B+R lub przedmiotów Background IP 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NCBR oraz osoba upoważniona przez NCBR do korzystania Wyników Prac B+R lub przedmiotów Background IP poniesienie w celu zaspokojenia lub obrony przed Roszczeniem Osoby Trzeciej, w terminie 7 dni od dnia uprawomocnienia się orzeczenia lub zawarcia ugody.</w:t>
      </w:r>
    </w:p>
    <w:p w14:paraId="19804AA1" w14:textId="78C3CCAA" w:rsidR="00C668C6" w:rsidRPr="00DF45F7" w:rsidRDefault="00B82AA6" w:rsidP="00B11AA8">
      <w:pPr>
        <w:pStyle w:val="Akapitzlist"/>
        <w:numPr>
          <w:ilvl w:val="1"/>
          <w:numId w:val="14"/>
        </w:numPr>
        <w:spacing w:before="60" w:after="60"/>
        <w:ind w:left="426" w:hanging="426"/>
        <w:jc w:val="both"/>
        <w:rPr>
          <w:rFonts w:asciiTheme="minorHAnsi" w:hAnsiTheme="minorHAnsi"/>
          <w:color w:val="000000" w:themeColor="text1"/>
        </w:rPr>
      </w:pPr>
      <w:bookmarkStart w:id="480" w:name="_Ref69073561"/>
      <w:r>
        <w:rPr>
          <w:rFonts w:asciiTheme="minorHAnsi" w:hAnsiTheme="minorHAnsi"/>
          <w:color w:val="000000" w:themeColor="text1"/>
        </w:rPr>
        <w:t>[</w:t>
      </w:r>
      <w:r>
        <w:rPr>
          <w:rFonts w:asciiTheme="minorHAnsi" w:hAnsiTheme="minorHAnsi"/>
          <w:b/>
          <w:bCs/>
          <w:color w:val="000000" w:themeColor="text1"/>
        </w:rPr>
        <w:t xml:space="preserve">Wykaz Background IP] </w:t>
      </w:r>
      <w:r w:rsidR="00C668C6" w:rsidRPr="00DF45F7">
        <w:rPr>
          <w:rFonts w:asciiTheme="minorHAnsi" w:hAnsiTheme="minorHAnsi"/>
          <w:color w:val="000000" w:themeColor="text1"/>
        </w:rPr>
        <w:t>Wykonawca jest zobowiązany do przekazania NCBR, w terminie 90 dni od rozpoczęcia Etapu</w:t>
      </w:r>
      <w:r w:rsidR="00A3685B" w:rsidRPr="00DF45F7">
        <w:rPr>
          <w:rFonts w:asciiTheme="minorHAnsi" w:hAnsiTheme="minorHAnsi"/>
          <w:color w:val="000000" w:themeColor="text1"/>
        </w:rPr>
        <w:t> </w:t>
      </w:r>
      <w:r w:rsidR="00C668C6" w:rsidRPr="00DF45F7">
        <w:rPr>
          <w:rFonts w:asciiTheme="minorHAnsi" w:hAnsiTheme="minorHAnsi"/>
          <w:color w:val="000000" w:themeColor="text1"/>
        </w:rPr>
        <w:t>I, pisemnego (forma pisemna pod rygorem nieważności, o ile NCBR nie wyrazi pisemnej zgody na inną formę) wykazu obejmującego przedmioty Background IP, które będzie wykorzystywał, wraz z Materiałami. Jeżeli Materiały będą podlegały ochronie prawnej, to odpowiednio stosuje się do nich w szczególności postanowienia dotyczące przedmiotów Background IP, tj. Wykonawca umieści je w wykazie, o którym mowa w niniejszym paragrafie i Wykonawca udzieli NCBR licencji/sublicencji</w:t>
      </w:r>
      <w:r w:rsidR="00E915E9">
        <w:rPr>
          <w:rFonts w:asciiTheme="minorHAnsi" w:hAnsiTheme="minorHAnsi"/>
          <w:color w:val="000000" w:themeColor="text1"/>
        </w:rPr>
        <w:t xml:space="preserve"> wskazanej w </w:t>
      </w:r>
      <w:r w:rsidR="00E915E9">
        <w:rPr>
          <w:rFonts w:asciiTheme="minorHAnsi" w:hAnsiTheme="minorHAnsi"/>
          <w:color w:val="000000" w:themeColor="text1"/>
        </w:rPr>
        <w:fldChar w:fldCharType="begin"/>
      </w:r>
      <w:r w:rsidR="00E915E9">
        <w:rPr>
          <w:rFonts w:asciiTheme="minorHAnsi" w:hAnsiTheme="minorHAnsi"/>
          <w:color w:val="000000" w:themeColor="text1"/>
        </w:rPr>
        <w:instrText xml:space="preserve"> REF _Ref69109161 \n \h </w:instrText>
      </w:r>
      <w:r w:rsidR="00E915E9">
        <w:rPr>
          <w:rFonts w:asciiTheme="minorHAnsi" w:hAnsiTheme="minorHAnsi"/>
          <w:color w:val="000000" w:themeColor="text1"/>
        </w:rPr>
      </w:r>
      <w:r w:rsidR="00E915E9">
        <w:rPr>
          <w:rFonts w:asciiTheme="minorHAnsi" w:hAnsiTheme="minorHAnsi"/>
          <w:color w:val="000000" w:themeColor="text1"/>
        </w:rPr>
        <w:fldChar w:fldCharType="separate"/>
      </w:r>
      <w:r w:rsidR="00E915E9">
        <w:rPr>
          <w:rFonts w:asciiTheme="minorHAnsi" w:hAnsiTheme="minorHAnsi"/>
          <w:color w:val="000000" w:themeColor="text1"/>
        </w:rPr>
        <w:t>ART. 29</w:t>
      </w:r>
      <w:r w:rsidR="00E915E9">
        <w:rPr>
          <w:rFonts w:asciiTheme="minorHAnsi" w:hAnsiTheme="minorHAnsi"/>
          <w:color w:val="000000" w:themeColor="text1"/>
        </w:rPr>
        <w:fldChar w:fldCharType="end"/>
      </w:r>
      <w:r w:rsidR="00E915E9">
        <w:rPr>
          <w:rFonts w:asciiTheme="minorHAnsi" w:hAnsiTheme="minorHAnsi"/>
          <w:color w:val="000000" w:themeColor="text1"/>
        </w:rPr>
        <w:t xml:space="preserve"> </w:t>
      </w:r>
      <w:r w:rsidR="00E915E9">
        <w:rPr>
          <w:rFonts w:asciiTheme="minorHAnsi" w:hAnsiTheme="minorHAnsi"/>
          <w:color w:val="000000" w:themeColor="text1"/>
        </w:rPr>
        <w:fldChar w:fldCharType="begin"/>
      </w:r>
      <w:r w:rsidR="00E915E9">
        <w:rPr>
          <w:rFonts w:asciiTheme="minorHAnsi" w:hAnsiTheme="minorHAnsi"/>
          <w:color w:val="000000" w:themeColor="text1"/>
        </w:rPr>
        <w:instrText xml:space="preserve"> REF _Ref62657837 \n \h </w:instrText>
      </w:r>
      <w:r w:rsidR="00E915E9">
        <w:rPr>
          <w:rFonts w:asciiTheme="minorHAnsi" w:hAnsiTheme="minorHAnsi"/>
          <w:color w:val="000000" w:themeColor="text1"/>
        </w:rPr>
      </w:r>
      <w:r w:rsidR="00E915E9">
        <w:rPr>
          <w:rFonts w:asciiTheme="minorHAnsi" w:hAnsiTheme="minorHAnsi"/>
          <w:color w:val="000000" w:themeColor="text1"/>
        </w:rPr>
        <w:fldChar w:fldCharType="separate"/>
      </w:r>
      <w:r w:rsidR="00E915E9">
        <w:rPr>
          <w:rFonts w:asciiTheme="minorHAnsi" w:hAnsiTheme="minorHAnsi"/>
          <w:color w:val="000000" w:themeColor="text1"/>
        </w:rPr>
        <w:t>§30</w:t>
      </w:r>
      <w:r w:rsidR="00E915E9">
        <w:rPr>
          <w:rFonts w:asciiTheme="minorHAnsi" w:hAnsiTheme="minorHAnsi"/>
          <w:color w:val="000000" w:themeColor="text1"/>
        </w:rPr>
        <w:fldChar w:fldCharType="end"/>
      </w:r>
      <w:r w:rsidR="00E915E9">
        <w:rPr>
          <w:rFonts w:asciiTheme="minorHAnsi" w:hAnsiTheme="minorHAnsi"/>
          <w:color w:val="000000" w:themeColor="text1"/>
        </w:rPr>
        <w:t xml:space="preserve"> - </w:t>
      </w:r>
      <w:r w:rsidR="00E915E9">
        <w:rPr>
          <w:rFonts w:asciiTheme="minorHAnsi" w:hAnsiTheme="minorHAnsi"/>
          <w:color w:val="000000" w:themeColor="text1"/>
        </w:rPr>
        <w:fldChar w:fldCharType="begin"/>
      </w:r>
      <w:r w:rsidR="00E915E9">
        <w:rPr>
          <w:rFonts w:asciiTheme="minorHAnsi" w:hAnsiTheme="minorHAnsi"/>
          <w:color w:val="000000" w:themeColor="text1"/>
        </w:rPr>
        <w:instrText xml:space="preserve"> REF _Ref72613792 \n \h </w:instrText>
      </w:r>
      <w:r w:rsidR="00E915E9">
        <w:rPr>
          <w:rFonts w:asciiTheme="minorHAnsi" w:hAnsiTheme="minorHAnsi"/>
          <w:color w:val="000000" w:themeColor="text1"/>
        </w:rPr>
      </w:r>
      <w:r w:rsidR="00E915E9">
        <w:rPr>
          <w:rFonts w:asciiTheme="minorHAnsi" w:hAnsiTheme="minorHAnsi"/>
          <w:color w:val="000000" w:themeColor="text1"/>
        </w:rPr>
        <w:fldChar w:fldCharType="separate"/>
      </w:r>
      <w:r w:rsidR="00E915E9">
        <w:rPr>
          <w:rFonts w:asciiTheme="minorHAnsi" w:hAnsiTheme="minorHAnsi"/>
          <w:color w:val="000000" w:themeColor="text1"/>
        </w:rPr>
        <w:t>§32</w:t>
      </w:r>
      <w:r w:rsidR="00E915E9">
        <w:rPr>
          <w:rFonts w:asciiTheme="minorHAnsi" w:hAnsiTheme="minorHAnsi"/>
          <w:color w:val="000000" w:themeColor="text1"/>
        </w:rPr>
        <w:fldChar w:fldCharType="end"/>
      </w:r>
      <w:r w:rsidR="00C668C6" w:rsidRPr="00DF45F7">
        <w:rPr>
          <w:rFonts w:asciiTheme="minorHAnsi" w:hAnsiTheme="minorHAnsi"/>
          <w:color w:val="000000" w:themeColor="text1"/>
        </w:rPr>
        <w:t xml:space="preserve"> na korzystanie również z Materiałów. Jeżeli w powyższym terminie Wykonawca nie przekaże takiego wykazu oznaczać to będzie, że nie zamierza wykorzystywać przedmiotów Background IP.</w:t>
      </w:r>
      <w:bookmarkEnd w:id="480"/>
    </w:p>
    <w:p w14:paraId="69BBC266" w14:textId="75A5ECC6" w:rsidR="00C668C6" w:rsidRPr="00DF45F7" w:rsidRDefault="00B82AA6" w:rsidP="00B11AA8">
      <w:pPr>
        <w:pStyle w:val="Akapitzlist"/>
        <w:numPr>
          <w:ilvl w:val="1"/>
          <w:numId w:val="14"/>
        </w:numPr>
        <w:spacing w:before="60" w:after="60"/>
        <w:ind w:left="426" w:hanging="426"/>
        <w:jc w:val="both"/>
        <w:rPr>
          <w:rFonts w:asciiTheme="minorHAnsi" w:hAnsiTheme="minorHAnsi"/>
          <w:color w:val="000000" w:themeColor="text1"/>
        </w:rPr>
      </w:pPr>
      <w:r>
        <w:rPr>
          <w:rFonts w:asciiTheme="minorHAnsi" w:hAnsiTheme="minorHAnsi"/>
          <w:color w:val="000000" w:themeColor="text1"/>
        </w:rPr>
        <w:t>[</w:t>
      </w:r>
      <w:r w:rsidRPr="00B82AA6">
        <w:rPr>
          <w:rFonts w:asciiTheme="minorHAnsi" w:hAnsiTheme="minorHAnsi"/>
          <w:b/>
          <w:bCs/>
          <w:color w:val="000000" w:themeColor="text1"/>
        </w:rPr>
        <w:t>Późniejsze wykorzystanie Background IP</w:t>
      </w:r>
      <w:r>
        <w:rPr>
          <w:rFonts w:asciiTheme="minorHAnsi" w:hAnsiTheme="minorHAnsi"/>
          <w:color w:val="000000" w:themeColor="text1"/>
        </w:rPr>
        <w:t xml:space="preserve">] </w:t>
      </w:r>
      <w:r w:rsidR="00C668C6" w:rsidRPr="00DF45F7">
        <w:rPr>
          <w:rFonts w:asciiTheme="minorHAnsi" w:hAnsiTheme="minorHAnsi"/>
          <w:color w:val="000000" w:themeColor="text1"/>
        </w:rPr>
        <w:t>W przypadku, gdy w toku wykonywania Umowy, Wykonawca będzie planował wykorzystać lub wykorzysta przedmiot Background IP, inny niż wskazany w wykazie, o którym mowa w</w:t>
      </w:r>
      <w:r w:rsidR="00A3685B" w:rsidRPr="00DF45F7">
        <w:rPr>
          <w:rFonts w:asciiTheme="minorHAnsi" w:hAnsiTheme="minorHAnsi"/>
          <w:color w:val="000000" w:themeColor="text1"/>
        </w:rPr>
        <w:t xml:space="preserve"> </w:t>
      </w:r>
      <w:r w:rsidR="00A3685B" w:rsidRPr="00DF45F7">
        <w:rPr>
          <w:rFonts w:asciiTheme="minorHAnsi" w:hAnsiTheme="minorHAnsi"/>
          <w:color w:val="000000" w:themeColor="text1"/>
        </w:rPr>
        <w:fldChar w:fldCharType="begin"/>
      </w:r>
      <w:r w:rsidR="00A3685B" w:rsidRPr="00DF45F7">
        <w:rPr>
          <w:rFonts w:asciiTheme="minorHAnsi" w:hAnsiTheme="minorHAnsi"/>
          <w:color w:val="000000" w:themeColor="text1"/>
        </w:rPr>
        <w:instrText xml:space="preserve"> REF _Ref69073561 \n \h </w:instrText>
      </w:r>
      <w:r w:rsidR="00DF45F7">
        <w:rPr>
          <w:rFonts w:asciiTheme="minorHAnsi" w:hAnsiTheme="minorHAnsi"/>
          <w:color w:val="000000" w:themeColor="text1"/>
        </w:rPr>
        <w:instrText xml:space="preserve"> \* MERGEFORMAT </w:instrText>
      </w:r>
      <w:r w:rsidR="00A3685B" w:rsidRPr="00DF45F7">
        <w:rPr>
          <w:rFonts w:asciiTheme="minorHAnsi" w:hAnsiTheme="minorHAnsi"/>
          <w:color w:val="000000" w:themeColor="text1"/>
        </w:rPr>
      </w:r>
      <w:r w:rsidR="00A3685B"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A3685B" w:rsidRPr="00DF45F7">
        <w:rPr>
          <w:rFonts w:asciiTheme="minorHAnsi" w:hAnsiTheme="minorHAnsi"/>
          <w:color w:val="000000" w:themeColor="text1"/>
        </w:rPr>
        <w:fldChar w:fldCharType="end"/>
      </w:r>
      <w:r w:rsidR="00C668C6" w:rsidRPr="00DF45F7">
        <w:rPr>
          <w:rFonts w:asciiTheme="minorHAnsi" w:hAnsiTheme="minorHAnsi"/>
          <w:color w:val="000000" w:themeColor="text1"/>
        </w:rPr>
        <w:t xml:space="preserve">, w terminie 7 dni od dnia wykorzystania danego przedmiotu Background IP, powiadomi on NCBR w formie pisemnej pod rygorem nieważności o powyższym, wskazując nowy przedmiot Background IP, który został przezeń wykorzystany oraz udostępni Materiały. Zdanie drugie </w:t>
      </w:r>
      <w:r w:rsidR="00A3685B" w:rsidRPr="00DF45F7">
        <w:rPr>
          <w:rFonts w:asciiTheme="minorHAnsi" w:hAnsiTheme="minorHAnsi"/>
          <w:color w:val="000000" w:themeColor="text1"/>
        </w:rPr>
        <w:fldChar w:fldCharType="begin"/>
      </w:r>
      <w:r w:rsidR="00A3685B" w:rsidRPr="00DF45F7">
        <w:rPr>
          <w:rFonts w:asciiTheme="minorHAnsi" w:hAnsiTheme="minorHAnsi"/>
          <w:color w:val="000000" w:themeColor="text1"/>
        </w:rPr>
        <w:instrText xml:space="preserve"> REF _Ref69073561 \n \h </w:instrText>
      </w:r>
      <w:r w:rsidR="00DF45F7">
        <w:rPr>
          <w:rFonts w:asciiTheme="minorHAnsi" w:hAnsiTheme="minorHAnsi"/>
          <w:color w:val="000000" w:themeColor="text1"/>
        </w:rPr>
        <w:instrText xml:space="preserve"> \* MERGEFORMAT </w:instrText>
      </w:r>
      <w:r w:rsidR="00A3685B" w:rsidRPr="00DF45F7">
        <w:rPr>
          <w:rFonts w:asciiTheme="minorHAnsi" w:hAnsiTheme="minorHAnsi"/>
          <w:color w:val="000000" w:themeColor="text1"/>
        </w:rPr>
      </w:r>
      <w:r w:rsidR="00A3685B"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A3685B" w:rsidRPr="00DF45F7">
        <w:rPr>
          <w:rFonts w:asciiTheme="minorHAnsi" w:hAnsiTheme="minorHAnsi"/>
          <w:color w:val="000000" w:themeColor="text1"/>
        </w:rPr>
        <w:fldChar w:fldCharType="end"/>
      </w:r>
      <w:r w:rsidR="00C668C6" w:rsidRPr="00DF45F7">
        <w:rPr>
          <w:rFonts w:asciiTheme="minorHAnsi" w:hAnsiTheme="minorHAnsi"/>
          <w:color w:val="000000" w:themeColor="text1"/>
        </w:rPr>
        <w:t xml:space="preserve"> stosuje się odpowiednio.</w:t>
      </w:r>
    </w:p>
    <w:p w14:paraId="631DC0EF" w14:textId="3C492EC6" w:rsidR="00C668C6" w:rsidRPr="00DF45F7" w:rsidRDefault="00B82AA6" w:rsidP="00B11AA8">
      <w:pPr>
        <w:pStyle w:val="Akapitzlist"/>
        <w:numPr>
          <w:ilvl w:val="1"/>
          <w:numId w:val="14"/>
        </w:numPr>
        <w:spacing w:before="60" w:after="60"/>
        <w:ind w:left="426" w:hanging="426"/>
        <w:jc w:val="both"/>
        <w:rPr>
          <w:rFonts w:asciiTheme="minorHAnsi" w:hAnsiTheme="minorHAnsi"/>
          <w:color w:val="000000" w:themeColor="text1"/>
        </w:rPr>
      </w:pPr>
      <w:bookmarkStart w:id="481" w:name="_Ref69139563"/>
      <w:r w:rsidRPr="13022B0C">
        <w:rPr>
          <w:rFonts w:asciiTheme="minorHAnsi" w:hAnsiTheme="minorHAnsi"/>
          <w:color w:val="000000" w:themeColor="text1"/>
        </w:rPr>
        <w:t>[</w:t>
      </w:r>
      <w:r w:rsidRPr="13022B0C">
        <w:rPr>
          <w:rFonts w:asciiTheme="minorHAnsi" w:hAnsiTheme="minorHAnsi"/>
          <w:b/>
          <w:bCs/>
          <w:color w:val="000000" w:themeColor="text1"/>
        </w:rPr>
        <w:t>Utr</w:t>
      </w:r>
      <w:r w:rsidR="15420B54" w:rsidRPr="13022B0C">
        <w:rPr>
          <w:rFonts w:asciiTheme="minorHAnsi" w:hAnsiTheme="minorHAnsi"/>
          <w:b/>
          <w:bCs/>
          <w:color w:val="000000" w:themeColor="text1"/>
        </w:rPr>
        <w:t>w</w:t>
      </w:r>
      <w:r w:rsidRPr="13022B0C">
        <w:rPr>
          <w:rFonts w:asciiTheme="minorHAnsi" w:hAnsiTheme="minorHAnsi"/>
          <w:b/>
          <w:bCs/>
          <w:color w:val="000000" w:themeColor="text1"/>
        </w:rPr>
        <w:t>alanie Wyników Prac B+R</w:t>
      </w:r>
      <w:r w:rsidRPr="13022B0C">
        <w:rPr>
          <w:rFonts w:asciiTheme="minorHAnsi" w:hAnsiTheme="minorHAnsi"/>
          <w:color w:val="000000" w:themeColor="text1"/>
        </w:rPr>
        <w:t xml:space="preserve">] </w:t>
      </w:r>
      <w:r w:rsidR="00C668C6" w:rsidRPr="13022B0C">
        <w:rPr>
          <w:rFonts w:asciiTheme="minorHAnsi" w:hAnsiTheme="minorHAnsi"/>
          <w:color w:val="000000" w:themeColor="text1"/>
        </w:rPr>
        <w:t>Po stworzeniu (powstaniu) danego Wyniku Prac B+R, Wykonawca zobowiązany jest utrwalić go w formie Dokumentacji B+R oraz powiadomić w formie pisemnej (pod rygorem nieważności) o tym NCBR oraz przekazać NCBR Materiały potrzebne do swobodnego korzystania z (w tym dopuszczanego Umową modyfikowania) takiego Wyniku Prac B+R na zasadach określonych w</w:t>
      </w:r>
      <w:r w:rsidR="00A3685B" w:rsidRPr="13022B0C">
        <w:rPr>
          <w:rFonts w:asciiTheme="minorHAnsi" w:hAnsiTheme="minorHAnsi"/>
          <w:color w:val="000000" w:themeColor="text1"/>
        </w:rPr>
        <w:t xml:space="preserve"> Umowie</w:t>
      </w:r>
      <w:r w:rsidR="00C668C6" w:rsidRPr="13022B0C">
        <w:rPr>
          <w:rFonts w:asciiTheme="minorHAnsi" w:hAnsiTheme="minorHAnsi"/>
          <w:color w:val="000000" w:themeColor="text1"/>
        </w:rPr>
        <w:t xml:space="preserve">, w </w:t>
      </w:r>
      <w:r w:rsidR="00A3685B" w:rsidRPr="13022B0C">
        <w:rPr>
          <w:rFonts w:asciiTheme="minorHAnsi" w:hAnsiTheme="minorHAnsi"/>
          <w:color w:val="000000" w:themeColor="text1"/>
        </w:rPr>
        <w:t xml:space="preserve">Terminie Doręczenia Wyników Prac Etapu w ramach którego powstały </w:t>
      </w:r>
      <w:r w:rsidR="00C668C6" w:rsidRPr="13022B0C">
        <w:rPr>
          <w:rFonts w:asciiTheme="minorHAnsi" w:hAnsiTheme="minorHAnsi"/>
          <w:color w:val="000000" w:themeColor="text1"/>
        </w:rPr>
        <w:t>- nie później jednak niż w dniu doręczenia NCBR Wyników Prac Etapu II.</w:t>
      </w:r>
      <w:bookmarkEnd w:id="481"/>
      <w:r w:rsidR="00C668C6" w:rsidRPr="13022B0C">
        <w:rPr>
          <w:rFonts w:asciiTheme="minorHAnsi" w:hAnsiTheme="minorHAnsi"/>
          <w:color w:val="000000" w:themeColor="text1"/>
        </w:rPr>
        <w:t xml:space="preserve"> </w:t>
      </w:r>
    </w:p>
    <w:p w14:paraId="077F70A9" w14:textId="41ED2E7A" w:rsidR="00C668C6" w:rsidRPr="00DF45F7" w:rsidRDefault="00C668C6" w:rsidP="00B11AA8">
      <w:pPr>
        <w:pStyle w:val="Akapitzlist"/>
        <w:numPr>
          <w:ilvl w:val="1"/>
          <w:numId w:val="14"/>
        </w:numPr>
        <w:spacing w:before="60" w:after="60"/>
        <w:ind w:left="426" w:hanging="426"/>
        <w:jc w:val="both"/>
        <w:rPr>
          <w:rFonts w:asciiTheme="minorHAnsi" w:hAnsiTheme="minorHAnsi"/>
          <w:color w:val="000000" w:themeColor="text1"/>
        </w:rPr>
      </w:pPr>
      <w:bookmarkStart w:id="482" w:name="_Ref68078363"/>
      <w:r w:rsidRPr="00DF45F7">
        <w:rPr>
          <w:rFonts w:asciiTheme="minorHAnsi" w:hAnsiTheme="minorHAnsi"/>
          <w:color w:val="000000" w:themeColor="text1"/>
        </w:rPr>
        <w:t>Niezależnie od postanowień niniejszego artykułu, Wykonawca zobowiązuje się zachować w poufności każdy Wynik Prac B+R na zasadach określonych w Umowie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_Ref494891351 \r \h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IX. </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które to postanowienia stosuje się odpowiednio) aż do dnia</w:t>
      </w:r>
      <w:r w:rsidR="00495725" w:rsidRPr="00DF45F7">
        <w:rPr>
          <w:rFonts w:asciiTheme="minorHAnsi" w:hAnsiTheme="minorHAnsi"/>
          <w:color w:val="000000" w:themeColor="text1"/>
        </w:rPr>
        <w:t xml:space="preserve"> przeniesienia na NCBR praw własności intelektualnej w zakresie Wyników Prac B+R dotyczących Komponentu Procesowego, a w zakresie </w:t>
      </w:r>
      <w:r w:rsidR="00495725" w:rsidRPr="00DF45F7">
        <w:rPr>
          <w:rFonts w:asciiTheme="minorHAnsi" w:hAnsiTheme="minorHAnsi"/>
          <w:color w:val="000000" w:themeColor="text1"/>
        </w:rPr>
        <w:lastRenderedPageBreak/>
        <w:t xml:space="preserve">Wyników Prac B+R dotyczących Komponentu Technologicznego: do dnia </w:t>
      </w:r>
      <w:r w:rsidRPr="00DF45F7">
        <w:rPr>
          <w:rFonts w:asciiTheme="minorHAnsi" w:hAnsiTheme="minorHAnsi"/>
          <w:color w:val="000000" w:themeColor="text1"/>
        </w:rPr>
        <w:t xml:space="preserve">zgłoszenia </w:t>
      </w:r>
      <w:r w:rsidR="00495725" w:rsidRPr="00DF45F7">
        <w:rPr>
          <w:rFonts w:asciiTheme="minorHAnsi" w:hAnsiTheme="minorHAnsi"/>
          <w:color w:val="000000" w:themeColor="text1"/>
        </w:rPr>
        <w:t xml:space="preserve">przez Wykonawcę </w:t>
      </w:r>
      <w:r w:rsidRPr="00DF45F7">
        <w:rPr>
          <w:rFonts w:asciiTheme="minorHAnsi" w:hAnsiTheme="minorHAnsi"/>
          <w:color w:val="000000" w:themeColor="text1"/>
        </w:rPr>
        <w:t>danego Wyniku Prac B+R w celu uzyskania prawa wyłącznego na dany Wynik Prac B+R. Zdanie poprzedzające nie ma zastosowania do działań Wykonawcy</w:t>
      </w:r>
      <w:r w:rsidR="00495725" w:rsidRPr="00DF45F7">
        <w:rPr>
          <w:rFonts w:asciiTheme="minorHAnsi" w:hAnsiTheme="minorHAnsi"/>
          <w:color w:val="000000" w:themeColor="text1"/>
        </w:rPr>
        <w:t>, jego</w:t>
      </w:r>
      <w:r w:rsidRPr="00DF45F7">
        <w:rPr>
          <w:rFonts w:asciiTheme="minorHAnsi" w:hAnsiTheme="minorHAnsi"/>
          <w:color w:val="000000" w:themeColor="text1"/>
        </w:rPr>
        <w:t xml:space="preserve"> pracowników i współpracowników w zakresie wykorzystania Wyników Prac B+R na potrzeby rozwijania innych produktów lub usług, a także na potrzeby działalności edukacyjnej lub szkoleniowej pod warunkiem, że brak zachowania poufności w takich wypadkach nie będzie przeszkodą dla uzyskania prawa wyłącznego dla danego zakresu Wyniku Prac B+R, o ile taki zakres ma zdolność patentową lub ochronną</w:t>
      </w:r>
      <w:r w:rsidR="00B82AA6">
        <w:rPr>
          <w:rFonts w:asciiTheme="minorHAnsi" w:hAnsiTheme="minorHAnsi"/>
          <w:color w:val="000000" w:themeColor="text1"/>
        </w:rPr>
        <w:t xml:space="preserve"> lub stanowi Know-how</w:t>
      </w:r>
      <w:r w:rsidRPr="00DF45F7">
        <w:rPr>
          <w:rFonts w:asciiTheme="minorHAnsi" w:hAnsiTheme="minorHAnsi"/>
          <w:color w:val="000000" w:themeColor="text1"/>
        </w:rPr>
        <w:t>.</w:t>
      </w:r>
      <w:bookmarkEnd w:id="482"/>
      <w:r w:rsidRPr="00DF45F7">
        <w:rPr>
          <w:rFonts w:asciiTheme="minorHAnsi" w:hAnsiTheme="minorHAnsi"/>
          <w:color w:val="000000" w:themeColor="text1"/>
        </w:rPr>
        <w:t xml:space="preserve"> </w:t>
      </w:r>
    </w:p>
    <w:p w14:paraId="46BF7F13" w14:textId="73AE5622" w:rsidR="00C668C6" w:rsidRPr="00DF45F7" w:rsidRDefault="00C668C6" w:rsidP="00B11AA8">
      <w:pPr>
        <w:pStyle w:val="Akapitzlist"/>
        <w:numPr>
          <w:ilvl w:val="1"/>
          <w:numId w:val="14"/>
        </w:numPr>
        <w:spacing w:before="60" w:after="60"/>
        <w:ind w:left="426" w:hanging="426"/>
        <w:jc w:val="both"/>
        <w:rPr>
          <w:rFonts w:asciiTheme="minorHAnsi" w:hAnsiTheme="minorHAnsi"/>
          <w:color w:val="000000" w:themeColor="text1"/>
        </w:rPr>
      </w:pPr>
      <w:bookmarkStart w:id="483" w:name="_Hlk57781641"/>
      <w:r w:rsidRPr="00DF45F7">
        <w:rPr>
          <w:rFonts w:asciiTheme="minorHAnsi" w:hAnsiTheme="minorHAnsi"/>
          <w:color w:val="000000" w:themeColor="text1"/>
        </w:rPr>
        <w:t>[</w:t>
      </w:r>
      <w:r w:rsidRPr="00DF45F7">
        <w:rPr>
          <w:rFonts w:asciiTheme="minorHAnsi" w:hAnsiTheme="minorHAnsi"/>
          <w:b/>
          <w:bCs/>
          <w:color w:val="000000" w:themeColor="text1"/>
        </w:rPr>
        <w:t>Domniemanie dot. Wyników Prac B+R</w:t>
      </w:r>
      <w:r w:rsidRPr="00DF45F7">
        <w:rPr>
          <w:rFonts w:asciiTheme="minorHAnsi" w:hAnsiTheme="minorHAnsi"/>
          <w:color w:val="000000" w:themeColor="text1"/>
        </w:rPr>
        <w:t>] Strony przyjmują</w:t>
      </w:r>
      <w:r w:rsidR="00A7368A" w:rsidRPr="00DF45F7">
        <w:rPr>
          <w:rFonts w:asciiTheme="minorHAnsi" w:hAnsiTheme="minorHAnsi"/>
          <w:color w:val="000000" w:themeColor="text1"/>
        </w:rPr>
        <w:t xml:space="preserve"> domniemanie</w:t>
      </w:r>
      <w:r w:rsidRPr="00DF45F7">
        <w:rPr>
          <w:rFonts w:asciiTheme="minorHAnsi" w:hAnsiTheme="minorHAnsi"/>
          <w:color w:val="000000" w:themeColor="text1"/>
        </w:rPr>
        <w:t>, że Wyniki Prac Etapu (w tym Dokumentacja B+R) zawierają wyłącznie Wyniki Prac B+R</w:t>
      </w:r>
      <w:r w:rsidR="00A7368A" w:rsidRPr="00DF45F7">
        <w:rPr>
          <w:rFonts w:asciiTheme="minorHAnsi" w:hAnsiTheme="minorHAnsi"/>
          <w:color w:val="000000" w:themeColor="text1"/>
        </w:rPr>
        <w:t xml:space="preserve"> bez Background IP</w:t>
      </w:r>
      <w:r w:rsidRPr="00DF45F7">
        <w:rPr>
          <w:rFonts w:asciiTheme="minorHAnsi" w:hAnsiTheme="minorHAnsi"/>
          <w:color w:val="000000" w:themeColor="text1"/>
        </w:rPr>
        <w:t xml:space="preserve">. Strony przyjmują, że domniemanie zawarte w zdaniu poprzedzającym nie ma zastosowania, o ile Wykonawca łącznie: </w:t>
      </w:r>
    </w:p>
    <w:p w14:paraId="3B7AD717" w14:textId="73E19C4F" w:rsidR="00C668C6" w:rsidRPr="00DF45F7" w:rsidRDefault="00C668C6" w:rsidP="00B11AA8">
      <w:pPr>
        <w:pStyle w:val="Akapitzlist"/>
        <w:numPr>
          <w:ilvl w:val="2"/>
          <w:numId w:val="14"/>
        </w:numPr>
        <w:spacing w:before="60" w:after="60"/>
        <w:ind w:left="851" w:hanging="317"/>
        <w:jc w:val="both"/>
        <w:rPr>
          <w:rFonts w:asciiTheme="minorHAnsi" w:hAnsiTheme="minorHAnsi"/>
          <w:color w:val="000000" w:themeColor="text1"/>
        </w:rPr>
      </w:pPr>
      <w:r w:rsidRPr="00DF45F7">
        <w:rPr>
          <w:rFonts w:asciiTheme="minorHAnsi" w:hAnsiTheme="minorHAnsi"/>
          <w:color w:val="000000" w:themeColor="text1"/>
        </w:rPr>
        <w:t>wskaże wyraźnie w Dokumentacji B+R (oznaczając zakres oraz przyczynę wyłączenia), w jakim zakresie Wynik Prac Etapu (w tym Dokumentacja B+R) nie stanowi Wyników Prac B+R</w:t>
      </w:r>
      <w:r w:rsidR="00B82AA6">
        <w:rPr>
          <w:rFonts w:asciiTheme="minorHAnsi" w:hAnsiTheme="minorHAnsi"/>
          <w:color w:val="000000" w:themeColor="text1"/>
        </w:rPr>
        <w:t>,</w:t>
      </w:r>
      <w:r w:rsidR="00A7368A" w:rsidRPr="00DF45F7">
        <w:rPr>
          <w:rFonts w:asciiTheme="minorHAnsi" w:hAnsiTheme="minorHAnsi"/>
          <w:color w:val="000000" w:themeColor="text1"/>
        </w:rPr>
        <w:t xml:space="preserve"> lecz Background IP</w:t>
      </w:r>
      <w:r w:rsidRPr="00DF45F7">
        <w:rPr>
          <w:rFonts w:asciiTheme="minorHAnsi" w:hAnsiTheme="minorHAnsi"/>
          <w:color w:val="000000" w:themeColor="text1"/>
        </w:rPr>
        <w:t>,</w:t>
      </w:r>
    </w:p>
    <w:p w14:paraId="729A695D" w14:textId="77777777" w:rsidR="00C668C6" w:rsidRPr="00DF45F7" w:rsidRDefault="00C668C6" w:rsidP="00B11AA8">
      <w:pPr>
        <w:pStyle w:val="Akapitzlist"/>
        <w:numPr>
          <w:ilvl w:val="2"/>
          <w:numId w:val="14"/>
        </w:numPr>
        <w:spacing w:before="60" w:after="60"/>
        <w:ind w:left="851" w:hanging="317"/>
        <w:jc w:val="both"/>
        <w:rPr>
          <w:rFonts w:asciiTheme="minorHAnsi" w:hAnsiTheme="minorHAnsi"/>
          <w:color w:val="000000" w:themeColor="text1"/>
        </w:rPr>
      </w:pPr>
      <w:r w:rsidRPr="00DF45F7">
        <w:rPr>
          <w:rFonts w:asciiTheme="minorHAnsi" w:hAnsiTheme="minorHAnsi"/>
          <w:color w:val="000000" w:themeColor="text1"/>
        </w:rPr>
        <w:t xml:space="preserve">Wykonawca jest w stanie wykazać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w:t>
      </w:r>
    </w:p>
    <w:p w14:paraId="28C91716" w14:textId="458EE3B4" w:rsidR="00C668C6" w:rsidRPr="00DF45F7" w:rsidRDefault="00C668C6" w:rsidP="00B11AA8">
      <w:p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Wykonawcę datą pewną w rozumieniu art. 81 Ustawy k.c. lub przez wskazanie numerów praw wyłącznych lub praw ochronnych wraz z nazwą właściwego organu, który prawa te przyznał. Wykonawca odpowiada względem NCBR, w granicach należytej staranności, za wprowadzenie NCBR w błąd co do związku elementu Wyniku Prac Etapu (w tym Dokumentacji B+R) z wykonywaniem przez Wykonawcę Umowy B+R. Przekazanie informacji o Background IP w wykazie wskazanym w </w:t>
      </w:r>
      <w:r w:rsidR="00A7368A" w:rsidRPr="00DF45F7">
        <w:rPr>
          <w:rFonts w:asciiTheme="minorHAnsi" w:hAnsiTheme="minorHAnsi" w:cstheme="minorHAnsi"/>
          <w:color w:val="000000" w:themeColor="text1"/>
        </w:rPr>
        <w:fldChar w:fldCharType="begin"/>
      </w:r>
      <w:r w:rsidR="00A7368A" w:rsidRPr="00DF45F7">
        <w:rPr>
          <w:rFonts w:asciiTheme="minorHAnsi" w:hAnsiTheme="minorHAnsi"/>
          <w:color w:val="000000" w:themeColor="text1"/>
        </w:rPr>
        <w:instrText xml:space="preserve"> REF _Ref69073561 \n \h </w:instrText>
      </w:r>
      <w:r w:rsidR="00DF45F7">
        <w:rPr>
          <w:rFonts w:asciiTheme="minorHAnsi" w:hAnsiTheme="minorHAnsi" w:cstheme="minorHAnsi"/>
          <w:color w:val="000000" w:themeColor="text1"/>
        </w:rPr>
        <w:instrText xml:space="preserve"> \* MERGEFORMAT </w:instrText>
      </w:r>
      <w:r w:rsidR="00A7368A" w:rsidRPr="00DF45F7">
        <w:rPr>
          <w:rFonts w:asciiTheme="minorHAnsi" w:hAnsiTheme="minorHAnsi" w:cstheme="minorHAnsi"/>
          <w:color w:val="000000" w:themeColor="text1"/>
        </w:rPr>
      </w:r>
      <w:r w:rsidR="00A7368A"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§6</w:t>
      </w:r>
      <w:r w:rsidR="00A7368A"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znosi względem ich przedmiotów domniemanie określone tym paragrafem. Wykonawca jest zobowiązany przedstawić NCBR na jego pisemne wezwanie, w terminie 30 dni od jego otrzymania, informacje zawarte w pkt 2.</w:t>
      </w:r>
    </w:p>
    <w:p w14:paraId="48F79364" w14:textId="23DC2745" w:rsidR="00793677" w:rsidRPr="00DF45F7" w:rsidRDefault="00793677" w:rsidP="00B11AA8">
      <w:pPr>
        <w:pStyle w:val="Nagwek2"/>
      </w:pPr>
      <w:bookmarkStart w:id="484" w:name="_Toc52745918"/>
      <w:bookmarkStart w:id="485" w:name="_Toc63438003"/>
      <w:bookmarkStart w:id="486" w:name="_Ref68078351"/>
      <w:bookmarkStart w:id="487" w:name="_Ref69077887"/>
      <w:bookmarkStart w:id="488" w:name="_Ref69109146"/>
      <w:bookmarkStart w:id="489" w:name="_Ref69116428"/>
      <w:bookmarkStart w:id="490" w:name="_Ref69136733"/>
      <w:bookmarkStart w:id="491" w:name="_Ref69140833"/>
      <w:bookmarkStart w:id="492" w:name="_Toc72595051"/>
      <w:bookmarkEnd w:id="483"/>
      <w:r w:rsidRPr="00DF45F7">
        <w:t>[</w:t>
      </w:r>
      <w:r w:rsidR="00C668C6" w:rsidRPr="00DF45F7">
        <w:t>POSTANOWIENIA DOTYCZĄCE WYNIKÓW PRAC B+R W ZAKRESIE KOMPONENTU PROCESOWEGO</w:t>
      </w:r>
      <w:r w:rsidR="00220369" w:rsidRPr="00DF45F7">
        <w:t xml:space="preserve"> ORAZ </w:t>
      </w:r>
      <w:r w:rsidR="00C41110" w:rsidRPr="00C41110">
        <w:t xml:space="preserve">REKOMENDACJA WYKONAWCY – DOBRE PRAKTYKI TRANSFORMACJI SYSTEMU </w:t>
      </w:r>
      <w:r w:rsidR="00AC7536">
        <w:t>ELEKTRO</w:t>
      </w:r>
      <w:r w:rsidR="00C41110" w:rsidRPr="00C41110">
        <w:t>CIEPŁOWNICZEGO W KIERUNKU OZE</w:t>
      </w:r>
      <w:r w:rsidRPr="00DF45F7">
        <w:t>]</w:t>
      </w:r>
      <w:bookmarkEnd w:id="484"/>
      <w:bookmarkEnd w:id="485"/>
      <w:bookmarkEnd w:id="486"/>
      <w:bookmarkEnd w:id="487"/>
      <w:bookmarkEnd w:id="488"/>
      <w:bookmarkEnd w:id="489"/>
      <w:bookmarkEnd w:id="490"/>
      <w:bookmarkEnd w:id="491"/>
      <w:bookmarkEnd w:id="492"/>
    </w:p>
    <w:p w14:paraId="34084158" w14:textId="318CA1E9" w:rsidR="00A7368A" w:rsidRPr="00DF45F7" w:rsidRDefault="00A7368A"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Celem Umowy jest:</w:t>
      </w:r>
    </w:p>
    <w:p w14:paraId="7B2C254F" w14:textId="6A141CFC" w:rsidR="00A7368A" w:rsidRPr="00DF45F7" w:rsidRDefault="00A7368A" w:rsidP="00B11AA8">
      <w:pPr>
        <w:pStyle w:val="Akapitzlist"/>
        <w:numPr>
          <w:ilvl w:val="2"/>
          <w:numId w:val="14"/>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 jak najszerszy dostęp dla podmiotów trzecich do </w:t>
      </w:r>
      <w:bookmarkStart w:id="493" w:name="_Hlk69416765"/>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w:t>
      </w:r>
      <w:r w:rsidR="00AC7536">
        <w:rPr>
          <w:rFonts w:asciiTheme="minorHAnsi" w:hAnsiTheme="minorHAnsi"/>
        </w:rPr>
        <w:t>elektro</w:t>
      </w:r>
      <w:r w:rsidR="00C41110" w:rsidRPr="3BC2DB2B">
        <w:rPr>
          <w:rFonts w:asciiTheme="minorHAnsi" w:hAnsiTheme="minorHAnsi"/>
        </w:rPr>
        <w:t>ciepłowniczego w kierunku OZE</w:t>
      </w:r>
      <w:bookmarkEnd w:id="493"/>
      <w:r w:rsidRPr="00DF45F7">
        <w:rPr>
          <w:rFonts w:asciiTheme="minorHAnsi" w:hAnsiTheme="minorHAnsi"/>
          <w:color w:val="000000" w:themeColor="text1"/>
        </w:rPr>
        <w:t xml:space="preserve"> opracowanej</w:t>
      </w:r>
      <w:r w:rsidR="00B82AA6">
        <w:rPr>
          <w:rFonts w:asciiTheme="minorHAnsi" w:hAnsiTheme="minorHAnsi"/>
          <w:color w:val="000000" w:themeColor="text1"/>
        </w:rPr>
        <w:t>, publikowanej (przy udziale NCBR) a następnie</w:t>
      </w:r>
      <w:r w:rsidRPr="00DF45F7">
        <w:rPr>
          <w:rFonts w:asciiTheme="minorHAnsi" w:hAnsiTheme="minorHAnsi"/>
          <w:color w:val="000000" w:themeColor="text1"/>
        </w:rPr>
        <w:t xml:space="preserve"> i</w:t>
      </w:r>
      <w:r w:rsidR="00B82AA6">
        <w:rPr>
          <w:rFonts w:asciiTheme="minorHAnsi" w:hAnsiTheme="minorHAnsi"/>
          <w:color w:val="000000" w:themeColor="text1"/>
        </w:rPr>
        <w:t> </w:t>
      </w:r>
      <w:r w:rsidRPr="00DF45F7">
        <w:rPr>
          <w:rFonts w:asciiTheme="minorHAnsi" w:hAnsiTheme="minorHAnsi"/>
          <w:color w:val="000000" w:themeColor="text1"/>
        </w:rPr>
        <w:t>aktualizowanej w ramach Umowy przez Wykonawcę,</w:t>
      </w:r>
    </w:p>
    <w:p w14:paraId="1BADB1F4" w14:textId="289D4CE0" w:rsidR="00A7368A" w:rsidRPr="00DF45F7" w:rsidRDefault="00A7368A" w:rsidP="00B11AA8">
      <w:pPr>
        <w:pStyle w:val="Akapitzlist"/>
        <w:numPr>
          <w:ilvl w:val="2"/>
          <w:numId w:val="14"/>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 w zakresie Komponentu Procesowego Wyników Prac B+R: przeniesienie pełni praw własności intelektualnej do nich na rzecz NCBR.</w:t>
      </w:r>
    </w:p>
    <w:p w14:paraId="1429406B" w14:textId="26A91C87" w:rsidR="00A7368A" w:rsidRPr="00DF45F7" w:rsidRDefault="00A7368A"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Wynagrodzenia Podstawowego za realizację danego Etapu Wykonawca zobowiązuje się do stworzenia, w ramach Wyniku Prac Etapu 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w:t>
      </w:r>
      <w:r w:rsidR="00AC7536">
        <w:rPr>
          <w:rFonts w:asciiTheme="minorHAnsi" w:hAnsiTheme="minorHAnsi"/>
        </w:rPr>
        <w:t>systemu elektrociepło</w:t>
      </w:r>
      <w:r w:rsidR="00C41110" w:rsidRPr="3BC2DB2B">
        <w:rPr>
          <w:rFonts w:asciiTheme="minorHAnsi" w:hAnsiTheme="minorHAnsi"/>
        </w:rPr>
        <w:t>wniczego w kierunku OZE</w:t>
      </w:r>
      <w:r w:rsidR="004921E9">
        <w:rPr>
          <w:rFonts w:asciiTheme="minorHAnsi" w:hAnsiTheme="minorHAnsi"/>
        </w:rPr>
        <w:t xml:space="preserve"> </w:t>
      </w:r>
      <w:r w:rsidRPr="00DF45F7">
        <w:rPr>
          <w:rFonts w:asciiTheme="minorHAnsi" w:hAnsiTheme="minorHAnsi"/>
          <w:color w:val="000000" w:themeColor="text1"/>
        </w:rPr>
        <w:t xml:space="preserve">zawierającej treść i w formie określonej zgodnie z Załącznikiem nr 4 do Regulaminu, a w przypadku dopuszczenia Wykonawcy do Etapu II i późniejszego jego udziału w Etapie III – dodatkowo do aktualizacji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w:t>
      </w:r>
      <w:r w:rsidR="00AC7536">
        <w:rPr>
          <w:rFonts w:asciiTheme="minorHAnsi" w:hAnsiTheme="minorHAnsi"/>
        </w:rPr>
        <w:t>systemu elektrociepło</w:t>
      </w:r>
      <w:r w:rsidR="00C41110" w:rsidRPr="3BC2DB2B">
        <w:rPr>
          <w:rFonts w:asciiTheme="minorHAnsi" w:hAnsiTheme="minorHAnsi"/>
        </w:rPr>
        <w:t>wniczego w kierunku OZE</w:t>
      </w:r>
      <w:r w:rsidRPr="00DF45F7">
        <w:rPr>
          <w:rFonts w:asciiTheme="minorHAnsi" w:hAnsiTheme="minorHAnsi"/>
          <w:color w:val="000000" w:themeColor="text1"/>
        </w:rPr>
        <w:t>, zgodnie z Umową.</w:t>
      </w:r>
    </w:p>
    <w:p w14:paraId="4964BAF3" w14:textId="0C8A1005" w:rsidR="00A7368A" w:rsidRPr="00DF45F7" w:rsidRDefault="00A7368A" w:rsidP="00B11AA8">
      <w:pPr>
        <w:pStyle w:val="Akapitzlist"/>
        <w:numPr>
          <w:ilvl w:val="1"/>
          <w:numId w:val="14"/>
        </w:numPr>
        <w:spacing w:before="60" w:after="60"/>
        <w:ind w:left="426" w:hanging="426"/>
        <w:jc w:val="both"/>
        <w:rPr>
          <w:rFonts w:asciiTheme="minorHAnsi" w:eastAsia="Calibri" w:hAnsiTheme="minorHAnsi"/>
        </w:rPr>
      </w:pPr>
      <w:r w:rsidRPr="00DF45F7">
        <w:rPr>
          <w:rFonts w:asciiTheme="minorHAnsi" w:hAnsiTheme="minorHAnsi"/>
          <w:color w:val="000000" w:themeColor="text1"/>
        </w:rPr>
        <w:lastRenderedPageBreak/>
        <w:t>W ramach Wynagrodzenia Podstawowego za realizację danego Etapu</w:t>
      </w:r>
      <w:r w:rsidRPr="00DF45F7">
        <w:rPr>
          <w:rFonts w:asciiTheme="minorHAnsi" w:eastAsia="Calibri" w:hAnsiTheme="minorHAnsi"/>
        </w:rPr>
        <w:t xml:space="preserve"> i </w:t>
      </w:r>
      <w:r w:rsidR="00981E81">
        <w:rPr>
          <w:rFonts w:asciiTheme="minorHAnsi" w:eastAsia="Calibri" w:hAnsiTheme="minorHAnsi"/>
        </w:rPr>
        <w:t>pod warunkiem</w:t>
      </w:r>
      <w:r w:rsidRPr="00DF45F7">
        <w:rPr>
          <w:rFonts w:asciiTheme="minorHAnsi" w:eastAsia="Calibri" w:hAnsiTheme="minorHAnsi"/>
        </w:rPr>
        <w:t xml:space="preserve"> uzyskania w Etapie I Wyniku Pozytywnego albo Wyniku Pozytywnego z Dopuszczeniem do Etapu II Wykonawca </w:t>
      </w:r>
      <w:r w:rsidR="00981981">
        <w:rPr>
          <w:rFonts w:asciiTheme="minorHAnsi" w:eastAsia="Calibri" w:hAnsiTheme="minorHAnsi"/>
        </w:rPr>
        <w:t xml:space="preserve">nie będzie podnosił żadnych roszczeń przeciwko NCBR ani żadnemu innemu podmiotowi za publikację </w:t>
      </w:r>
      <w:r w:rsidR="00981981">
        <w:rPr>
          <w:rFonts w:asciiTheme="minorHAnsi" w:hAnsiTheme="minorHAnsi"/>
        </w:rPr>
        <w:t xml:space="preserve">na stronie internetowej Zamawiającego </w:t>
      </w:r>
      <w:r w:rsidR="00C41110" w:rsidRPr="3BC2DB2B">
        <w:rPr>
          <w:rFonts w:asciiTheme="minorHAnsi" w:hAnsiTheme="minorHAnsi"/>
        </w:rPr>
        <w:t>Rekomendacj</w:t>
      </w:r>
      <w:r w:rsidR="00981981">
        <w:rPr>
          <w:rFonts w:asciiTheme="minorHAnsi" w:hAnsiTheme="minorHAnsi"/>
        </w:rPr>
        <w:t>i</w:t>
      </w:r>
      <w:r w:rsidR="00C41110" w:rsidRPr="3BC2DB2B">
        <w:rPr>
          <w:rFonts w:asciiTheme="minorHAnsi" w:hAnsiTheme="minorHAnsi"/>
        </w:rPr>
        <w:t xml:space="preserve"> Wykonawcy</w:t>
      </w:r>
      <w:r w:rsidR="00981981">
        <w:rPr>
          <w:rFonts w:asciiTheme="minorHAnsi" w:hAnsiTheme="minorHAnsi"/>
        </w:rPr>
        <w:t xml:space="preserve"> </w:t>
      </w:r>
      <w:r w:rsidR="00C41110" w:rsidRPr="3BC2DB2B">
        <w:rPr>
          <w:rFonts w:asciiTheme="minorHAnsi" w:hAnsiTheme="minorHAnsi"/>
        </w:rPr>
        <w:t xml:space="preserve">– dobre praktyki transformacji </w:t>
      </w:r>
      <w:r w:rsidR="00AC7536">
        <w:rPr>
          <w:rFonts w:asciiTheme="minorHAnsi" w:hAnsiTheme="minorHAnsi"/>
        </w:rPr>
        <w:t>systemu elektrociepło</w:t>
      </w:r>
      <w:r w:rsidR="00C41110" w:rsidRPr="3BC2DB2B">
        <w:rPr>
          <w:rFonts w:asciiTheme="minorHAnsi" w:hAnsiTheme="minorHAnsi"/>
        </w:rPr>
        <w:t>wniczego w kierunku OZE</w:t>
      </w:r>
      <w:r w:rsidR="00C41110">
        <w:rPr>
          <w:rFonts w:asciiTheme="minorHAnsi" w:hAnsiTheme="minorHAnsi"/>
        </w:rPr>
        <w:t xml:space="preserve"> </w:t>
      </w:r>
      <w:r w:rsidR="00981981">
        <w:rPr>
          <w:rFonts w:asciiTheme="minorHAnsi" w:eastAsia="Calibri" w:hAnsiTheme="minorHAnsi"/>
        </w:rPr>
        <w:t>i korzystanie z niej na zasadach określonych przez NCBR</w:t>
      </w:r>
      <w:r w:rsidR="004921E9">
        <w:rPr>
          <w:rFonts w:asciiTheme="minorHAnsi" w:eastAsia="Calibri" w:hAnsiTheme="minorHAnsi"/>
        </w:rPr>
        <w:t>,</w:t>
      </w:r>
      <w:r w:rsidR="00981981">
        <w:rPr>
          <w:rFonts w:asciiTheme="minorHAnsi" w:eastAsia="Calibri" w:hAnsiTheme="minorHAnsi"/>
        </w:rPr>
        <w:t xml:space="preserve"> przez dowolnie określone przez NCBR podmioty trzecie</w:t>
      </w:r>
      <w:r w:rsidRPr="00DF45F7">
        <w:rPr>
          <w:rFonts w:asciiTheme="minorHAnsi" w:eastAsia="Calibri" w:hAnsiTheme="minorHAnsi"/>
        </w:rPr>
        <w:t>.</w:t>
      </w:r>
      <w:r w:rsidR="00B617C9">
        <w:rPr>
          <w:rFonts w:asciiTheme="minorHAnsi" w:eastAsia="Calibri" w:hAnsiTheme="minorHAnsi"/>
        </w:rPr>
        <w:t xml:space="preserve"> NCBR dokona publikacji </w:t>
      </w:r>
      <w:r w:rsidR="00B617C9" w:rsidRPr="3BC2DB2B">
        <w:rPr>
          <w:rFonts w:asciiTheme="minorHAnsi" w:hAnsiTheme="minorHAnsi"/>
        </w:rPr>
        <w:t>Rekomendacj</w:t>
      </w:r>
      <w:r w:rsidR="00B617C9">
        <w:rPr>
          <w:rFonts w:asciiTheme="minorHAnsi" w:hAnsiTheme="minorHAnsi"/>
        </w:rPr>
        <w:t>i</w:t>
      </w:r>
      <w:r w:rsidR="00B617C9" w:rsidRPr="3BC2DB2B">
        <w:rPr>
          <w:rFonts w:asciiTheme="minorHAnsi" w:hAnsiTheme="minorHAnsi"/>
        </w:rPr>
        <w:t xml:space="preserve"> Wykonawcy</w:t>
      </w:r>
      <w:r w:rsidR="00B617C9">
        <w:rPr>
          <w:rFonts w:asciiTheme="minorHAnsi" w:hAnsiTheme="minorHAnsi"/>
        </w:rPr>
        <w:t xml:space="preserve"> </w:t>
      </w:r>
      <w:r w:rsidR="00B617C9" w:rsidRPr="3BC2DB2B">
        <w:rPr>
          <w:rFonts w:asciiTheme="minorHAnsi" w:hAnsiTheme="minorHAnsi"/>
        </w:rPr>
        <w:t xml:space="preserve">– dobre praktyki transformacji </w:t>
      </w:r>
      <w:r w:rsidR="00AC7536">
        <w:rPr>
          <w:rFonts w:asciiTheme="minorHAnsi" w:hAnsiTheme="minorHAnsi"/>
        </w:rPr>
        <w:t>systemu elektrociepło</w:t>
      </w:r>
      <w:r w:rsidR="00B617C9" w:rsidRPr="3BC2DB2B">
        <w:rPr>
          <w:rFonts w:asciiTheme="minorHAnsi" w:hAnsiTheme="minorHAnsi"/>
        </w:rPr>
        <w:t>wniczego w kierunku OZE</w:t>
      </w:r>
      <w:r w:rsidR="00B617C9">
        <w:rPr>
          <w:rFonts w:asciiTheme="minorHAnsi" w:hAnsiTheme="minorHAnsi"/>
        </w:rPr>
        <w:t xml:space="preserve"> i jej ewentualnych aktualizacji, zgodnie z Załącznikiem nr 4 do Regulaminu</w:t>
      </w:r>
      <w:r w:rsidR="004921E9">
        <w:rPr>
          <w:rFonts w:asciiTheme="minorHAnsi" w:hAnsiTheme="minorHAnsi"/>
        </w:rPr>
        <w:t>, a w zakresie tam nieuregulowanym – według własnego uznania</w:t>
      </w:r>
      <w:r w:rsidR="00B617C9">
        <w:rPr>
          <w:rFonts w:asciiTheme="minorHAnsi" w:hAnsiTheme="minorHAnsi"/>
        </w:rPr>
        <w:t>.</w:t>
      </w:r>
    </w:p>
    <w:p w14:paraId="01F905EB" w14:textId="233DD1B0" w:rsidR="00A7368A" w:rsidRPr="00DF45F7" w:rsidRDefault="00A7368A" w:rsidP="00B11AA8">
      <w:pPr>
        <w:pStyle w:val="Akapitzlist"/>
        <w:numPr>
          <w:ilvl w:val="1"/>
          <w:numId w:val="14"/>
        </w:numPr>
        <w:spacing w:before="60" w:after="60"/>
        <w:ind w:left="426" w:hanging="426"/>
        <w:jc w:val="both"/>
        <w:rPr>
          <w:rFonts w:asciiTheme="minorHAnsi" w:hAnsiTheme="minorHAnsi"/>
          <w:color w:val="000000" w:themeColor="text1"/>
        </w:rPr>
      </w:pPr>
      <w:bookmarkStart w:id="494" w:name="_Ref69077888"/>
      <w:r w:rsidRPr="00DF45F7">
        <w:rPr>
          <w:rFonts w:asciiTheme="minorHAnsi" w:hAnsiTheme="minorHAnsi"/>
          <w:color w:val="000000" w:themeColor="text1"/>
        </w:rPr>
        <w:t xml:space="preserve">Wykonawca w ramach Wynagrodzenia Podstawowego za realizację danego Etapu i z chwilą jego zapłaty </w:t>
      </w:r>
      <w:r w:rsidR="00E118AE" w:rsidRPr="00DF45F7">
        <w:rPr>
          <w:rFonts w:asciiTheme="minorHAnsi" w:hAnsiTheme="minorHAnsi"/>
          <w:color w:val="000000" w:themeColor="text1"/>
        </w:rPr>
        <w:t xml:space="preserve">przez NCBR, </w:t>
      </w:r>
      <w:r w:rsidRPr="00DF45F7">
        <w:rPr>
          <w:rFonts w:asciiTheme="minorHAnsi" w:hAnsiTheme="minorHAnsi"/>
          <w:color w:val="000000" w:themeColor="text1"/>
        </w:rPr>
        <w:t xml:space="preserve">przenosi na NCBR w najszerszym dopuszczalnym </w:t>
      </w:r>
      <w:r w:rsidR="00E118AE" w:rsidRPr="00DF45F7">
        <w:rPr>
          <w:rFonts w:asciiTheme="minorHAnsi" w:hAnsiTheme="minorHAnsi"/>
          <w:color w:val="000000" w:themeColor="text1"/>
        </w:rPr>
        <w:t>przez prawo</w:t>
      </w:r>
      <w:r w:rsidRPr="00DF45F7">
        <w:rPr>
          <w:rFonts w:asciiTheme="minorHAnsi" w:hAnsiTheme="minorHAnsi"/>
          <w:color w:val="000000" w:themeColor="text1"/>
        </w:rPr>
        <w:t xml:space="preserve"> zakresie, bezwarunkowo</w:t>
      </w:r>
      <w:r w:rsidR="00E118AE" w:rsidRPr="00DF45F7">
        <w:rPr>
          <w:rFonts w:asciiTheme="minorHAnsi" w:hAnsiTheme="minorHAnsi"/>
          <w:color w:val="000000" w:themeColor="text1"/>
        </w:rPr>
        <w:t>,</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bez ograniczeń czasowych, terytorialnych i żadnych innych</w:t>
      </w:r>
      <w:r w:rsidRPr="00DF45F7">
        <w:rPr>
          <w:rFonts w:asciiTheme="minorHAnsi" w:hAnsiTheme="minorHAnsi"/>
          <w:color w:val="000000" w:themeColor="text1"/>
        </w:rPr>
        <w:t>, pełnię praw do</w:t>
      </w:r>
      <w:r w:rsidR="00981981">
        <w:rPr>
          <w:rFonts w:asciiTheme="minorHAnsi" w:hAnsiTheme="minorHAnsi"/>
          <w:color w:val="000000" w:themeColor="text1"/>
        </w:rPr>
        <w:t>: (i)</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 xml:space="preserve">całości Foreground IP dotyczącego </w:t>
      </w:r>
      <w:r w:rsidRPr="00DF45F7">
        <w:rPr>
          <w:rFonts w:asciiTheme="minorHAnsi" w:hAnsiTheme="minorHAnsi"/>
          <w:color w:val="000000" w:themeColor="text1"/>
        </w:rPr>
        <w:t>Wyników Prac B+R w zakresie Komponentu Procesowego</w:t>
      </w:r>
      <w:r w:rsidR="00E118AE" w:rsidRPr="00DF45F7">
        <w:rPr>
          <w:rFonts w:asciiTheme="minorHAnsi" w:hAnsiTheme="minorHAnsi"/>
          <w:color w:val="000000" w:themeColor="text1"/>
        </w:rPr>
        <w:t xml:space="preserve"> Rozwiązania</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 xml:space="preserve">(tj. dla uniknięcia wątpliwości: do Wyników Prac </w:t>
      </w:r>
      <w:r w:rsidR="00264CFB">
        <w:rPr>
          <w:rFonts w:asciiTheme="minorHAnsi" w:hAnsiTheme="minorHAnsi"/>
          <w:color w:val="000000" w:themeColor="text1"/>
        </w:rPr>
        <w:t>B+R</w:t>
      </w:r>
      <w:r w:rsidR="00264CFB" w:rsidRPr="00DF45F7">
        <w:rPr>
          <w:rFonts w:asciiTheme="minorHAnsi" w:hAnsiTheme="minorHAnsi"/>
          <w:color w:val="000000" w:themeColor="text1"/>
        </w:rPr>
        <w:t xml:space="preserve"> </w:t>
      </w:r>
      <w:r w:rsidR="00E118AE" w:rsidRPr="00DF45F7">
        <w:rPr>
          <w:rFonts w:asciiTheme="minorHAnsi" w:hAnsiTheme="minorHAnsi"/>
          <w:color w:val="000000" w:themeColor="text1"/>
        </w:rPr>
        <w:t>w zakresie w jakim nie zostały w trakcie Przedsięwzięcia wyraźnie wyłączone jako Background IP lub Komponent Technologiczny)</w:t>
      </w:r>
      <w:r w:rsidR="00A26E2B" w:rsidRPr="00DF45F7">
        <w:rPr>
          <w:rFonts w:asciiTheme="minorHAnsi" w:hAnsiTheme="minorHAnsi"/>
          <w:color w:val="000000" w:themeColor="text1"/>
        </w:rPr>
        <w:t xml:space="preserve">, a w każdym wypadku </w:t>
      </w:r>
      <w:r w:rsidR="00981981">
        <w:rPr>
          <w:rFonts w:asciiTheme="minorHAnsi" w:hAnsiTheme="minorHAnsi"/>
          <w:color w:val="000000" w:themeColor="text1"/>
        </w:rPr>
        <w:t xml:space="preserve">(ii) w pełnym zakresie do </w:t>
      </w:r>
      <w:r w:rsidR="00C54E73">
        <w:rPr>
          <w:rFonts w:asciiTheme="minorHAnsi" w:hAnsiTheme="minorHAnsi"/>
          <w:color w:val="000000" w:themeColor="text1"/>
        </w:rPr>
        <w:t xml:space="preserve">treści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w:t>
      </w:r>
      <w:r w:rsidR="00AC7536">
        <w:rPr>
          <w:rFonts w:asciiTheme="minorHAnsi" w:hAnsiTheme="minorHAnsi"/>
        </w:rPr>
        <w:t>systemu elektrociepło</w:t>
      </w:r>
      <w:r w:rsidR="00C41110" w:rsidRPr="3BC2DB2B">
        <w:rPr>
          <w:rFonts w:asciiTheme="minorHAnsi" w:hAnsiTheme="minorHAnsi"/>
        </w:rPr>
        <w:t>wniczego w kierunku OZE</w:t>
      </w:r>
      <w:r w:rsidR="00A26E2B" w:rsidRPr="00DF45F7">
        <w:rPr>
          <w:rFonts w:asciiTheme="minorHAnsi" w:hAnsiTheme="minorHAnsi"/>
          <w:color w:val="000000" w:themeColor="text1"/>
        </w:rPr>
        <w:t xml:space="preserve"> i jej późniejszych aktualizacji</w:t>
      </w:r>
      <w:r w:rsidR="00E118AE" w:rsidRPr="00DF45F7">
        <w:rPr>
          <w:rFonts w:asciiTheme="minorHAnsi" w:hAnsiTheme="minorHAnsi"/>
          <w:color w:val="000000" w:themeColor="text1"/>
        </w:rPr>
        <w:t>, a w szczególności w przypadku Wyników Prac B+R w zakresie Komponentu Procesowego Rozwiązania:</w:t>
      </w:r>
      <w:bookmarkEnd w:id="494"/>
    </w:p>
    <w:p w14:paraId="4F49335B" w14:textId="75281737" w:rsidR="00E118AE" w:rsidRPr="00DF45F7" w:rsidRDefault="00E118AE" w:rsidP="00B11AA8">
      <w:pPr>
        <w:pStyle w:val="Akapitzlist"/>
        <w:numPr>
          <w:ilvl w:val="0"/>
          <w:numId w:val="51"/>
        </w:numPr>
        <w:spacing w:before="60" w:after="60"/>
        <w:ind w:left="993"/>
        <w:jc w:val="both"/>
        <w:rPr>
          <w:rFonts w:asciiTheme="minorHAnsi" w:hAnsiTheme="minorHAnsi"/>
          <w:color w:val="000000" w:themeColor="text1"/>
        </w:rPr>
      </w:pPr>
      <w:bookmarkStart w:id="495" w:name="_Ref498940701"/>
      <w:bookmarkStart w:id="496" w:name="_Ref485140897"/>
      <w:r w:rsidRPr="00DF45F7">
        <w:rPr>
          <w:rFonts w:asciiTheme="minorHAnsi" w:hAnsiTheme="minorHAnsi"/>
          <w:color w:val="000000" w:themeColor="text1"/>
        </w:rPr>
        <w:t>będących utworami w rozumieniu art. 1 Ustawy o Prawie Autorskim niestanowiącymi programów komputerowych na wszelkich znanych w chwili zawarcia Umowy polach eksploatacji, a w szczególności na polach eksploatacji wymienionych w art. 50 Ustawy o Prawie Autorskim, a w tym na następujących polach eksploatacji:</w:t>
      </w:r>
      <w:bookmarkEnd w:id="495"/>
    </w:p>
    <w:bookmarkEnd w:id="496"/>
    <w:p w14:paraId="46441BF3" w14:textId="77777777" w:rsidR="00E118AE" w:rsidRPr="00DF45F7" w:rsidRDefault="00E118AE" w:rsidP="00B11AA8">
      <w:pPr>
        <w:pStyle w:val="Akapitzlist"/>
        <w:numPr>
          <w:ilvl w:val="0"/>
          <w:numId w:val="52"/>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3DF116B7" w14:textId="77777777" w:rsidR="00E118AE" w:rsidRPr="00DF45F7" w:rsidRDefault="00E118AE" w:rsidP="00B11AA8">
      <w:pPr>
        <w:pStyle w:val="Akapitzlist"/>
        <w:numPr>
          <w:ilvl w:val="0"/>
          <w:numId w:val="52"/>
        </w:numPr>
        <w:suppressAutoHyphens/>
        <w:spacing w:before="60" w:after="60"/>
        <w:jc w:val="both"/>
        <w:rPr>
          <w:rFonts w:asciiTheme="minorHAnsi" w:eastAsia="Times New Roman" w:hAnsiTheme="minorHAnsi"/>
          <w:color w:val="000000" w:themeColor="text1"/>
          <w:lang w:eastAsia="ar-SA"/>
        </w:rPr>
      </w:pPr>
      <w:bookmarkStart w:id="497" w:name="_Ref471817580"/>
      <w:r w:rsidRPr="00DF45F7">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497"/>
    </w:p>
    <w:p w14:paraId="6501315C" w14:textId="5972CD6F" w:rsidR="00E118AE" w:rsidRPr="00DF45F7" w:rsidRDefault="00E118AE" w:rsidP="00B11AA8">
      <w:pPr>
        <w:pStyle w:val="Akapitzlist"/>
        <w:numPr>
          <w:ilvl w:val="0"/>
          <w:numId w:val="52"/>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zakresie rozpowszechniania utworów w sposób inny niż określony w lit.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lang w:eastAsia="ar-SA"/>
        </w:rPr>
        <w:instrText xml:space="preserve"> REF _Ref471817580 \r \p \h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b) wyżej</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 publiczne wykonanie, wystawienie, wyświetlenie, odtworzenie oraz nadawanie i reemitowanie, a także publiczne udostępnianie utworów w taki sposób, aby każdy mógł mieć do nich dostęp w miejscu i w czasie przez siebie wybranym;</w:t>
      </w:r>
    </w:p>
    <w:p w14:paraId="79CF902D" w14:textId="1E0F992F" w:rsidR="00E118AE" w:rsidRPr="00DF45F7" w:rsidRDefault="00E118AE" w:rsidP="00B11AA8">
      <w:pPr>
        <w:pStyle w:val="Akapitzlist"/>
        <w:suppressAutoHyphens/>
        <w:spacing w:before="60" w:after="60"/>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w:t>
      </w:r>
      <w:bookmarkStart w:id="498" w:name="_Ref485140901"/>
    </w:p>
    <w:p w14:paraId="2ADB14EC" w14:textId="293F65A6" w:rsidR="00E118AE" w:rsidRPr="00DF45F7" w:rsidRDefault="00E118AE" w:rsidP="00B11AA8">
      <w:pPr>
        <w:pStyle w:val="Akapitzlist"/>
        <w:numPr>
          <w:ilvl w:val="0"/>
          <w:numId w:val="51"/>
        </w:numPr>
        <w:spacing w:before="60" w:after="60"/>
        <w:ind w:left="993"/>
        <w:jc w:val="both"/>
        <w:rPr>
          <w:rFonts w:asciiTheme="minorHAnsi" w:hAnsiTheme="minorHAnsi"/>
          <w:color w:val="000000" w:themeColor="text1"/>
        </w:rPr>
      </w:pPr>
      <w:bookmarkStart w:id="499" w:name="_Ref498940703"/>
      <w:r w:rsidRPr="00DF45F7">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na wszelkich znanych w chwili zawarcia Umowy polach eksploatacji, a w szczególności na polach eksploatacji wymienionych w art. 74 ust. 4 Ustawy o Prawie Autorskim, a w tym na następujących polach eksploatacji:</w:t>
      </w:r>
      <w:bookmarkEnd w:id="499"/>
    </w:p>
    <w:p w14:paraId="31BE5DE7" w14:textId="77777777" w:rsidR="00E118AE" w:rsidRPr="00DF45F7" w:rsidRDefault="00E118AE" w:rsidP="00B11AA8">
      <w:pPr>
        <w:pStyle w:val="Akapitzlist"/>
        <w:numPr>
          <w:ilvl w:val="0"/>
          <w:numId w:val="54"/>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6F253B49" w14:textId="77777777" w:rsidR="00E118AE" w:rsidRPr="00DF45F7" w:rsidRDefault="00E118AE" w:rsidP="00B11AA8">
      <w:pPr>
        <w:pStyle w:val="Akapitzlist"/>
        <w:numPr>
          <w:ilvl w:val="0"/>
          <w:numId w:val="54"/>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02604D98" w14:textId="77777777" w:rsidR="00E118AE" w:rsidRPr="00DF45F7" w:rsidRDefault="00E118AE" w:rsidP="00B11AA8">
      <w:pPr>
        <w:pStyle w:val="Akapitzlist"/>
        <w:numPr>
          <w:ilvl w:val="0"/>
          <w:numId w:val="54"/>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438D6D40" w14:textId="002B5B6A" w:rsidR="00E118AE" w:rsidRPr="00DF45F7" w:rsidRDefault="00E118AE" w:rsidP="00B11AA8">
      <w:pPr>
        <w:suppressAutoHyphens/>
        <w:spacing w:before="60" w:after="60"/>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w:t>
      </w:r>
    </w:p>
    <w:p w14:paraId="23A51076" w14:textId="39DE20E3" w:rsidR="00E118AE" w:rsidRPr="00DF45F7" w:rsidRDefault="00E118AE" w:rsidP="00B11AA8">
      <w:pPr>
        <w:pStyle w:val="Akapitzlist"/>
        <w:numPr>
          <w:ilvl w:val="0"/>
          <w:numId w:val="51"/>
        </w:numPr>
        <w:spacing w:before="60" w:after="60"/>
        <w:ind w:left="993"/>
        <w:jc w:val="both"/>
        <w:rPr>
          <w:rFonts w:asciiTheme="minorHAnsi" w:hAnsiTheme="minorHAnsi"/>
          <w:color w:val="000000" w:themeColor="text1"/>
        </w:rPr>
      </w:pPr>
      <w:bookmarkStart w:id="500" w:name="_Ref498940706"/>
      <w:bookmarkEnd w:id="498"/>
      <w:r w:rsidRPr="00DF45F7">
        <w:rPr>
          <w:rFonts w:asciiTheme="minorHAnsi" w:hAnsiTheme="minorHAnsi"/>
          <w:color w:val="000000" w:themeColor="text1"/>
        </w:rPr>
        <w:t>będących przedmiotami praw pokrewnych – na wszelkich znanych w chwili zawarcia Umowy polach eksploatacji, a w szczególności na następujących polach eksploatacji:</w:t>
      </w:r>
      <w:bookmarkEnd w:id="500"/>
      <w:r w:rsidRPr="00DF45F7">
        <w:rPr>
          <w:rFonts w:asciiTheme="minorHAnsi" w:hAnsiTheme="minorHAnsi"/>
          <w:color w:val="000000" w:themeColor="text1"/>
        </w:rPr>
        <w:t xml:space="preserve"> </w:t>
      </w:r>
    </w:p>
    <w:p w14:paraId="0E75520A" w14:textId="77777777" w:rsidR="00E118AE" w:rsidRPr="00DF45F7" w:rsidRDefault="00E118AE" w:rsidP="00B11AA8">
      <w:pPr>
        <w:pStyle w:val="Akapitzlist"/>
        <w:numPr>
          <w:ilvl w:val="0"/>
          <w:numId w:val="55"/>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zwielokrotnianie dowolną techniką;</w:t>
      </w:r>
    </w:p>
    <w:p w14:paraId="45D914F0" w14:textId="77777777" w:rsidR="00E118AE" w:rsidRPr="00DF45F7" w:rsidRDefault="00E118AE" w:rsidP="00B11AA8">
      <w:pPr>
        <w:pStyle w:val="Akapitzlist"/>
        <w:numPr>
          <w:ilvl w:val="0"/>
          <w:numId w:val="55"/>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wprowadzenie do obrotu;</w:t>
      </w:r>
    </w:p>
    <w:p w14:paraId="340503B8" w14:textId="77777777" w:rsidR="00E118AE" w:rsidRPr="00DF45F7" w:rsidRDefault="00E118AE" w:rsidP="00B11AA8">
      <w:pPr>
        <w:pStyle w:val="Akapitzlist"/>
        <w:numPr>
          <w:ilvl w:val="0"/>
          <w:numId w:val="55"/>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najem oraz użyczanie egzemplarzy;</w:t>
      </w:r>
    </w:p>
    <w:p w14:paraId="4007ADA1" w14:textId="2B1F5EB5" w:rsidR="00E118AE" w:rsidRPr="00DF45F7" w:rsidRDefault="00E118AE" w:rsidP="00B11AA8">
      <w:pPr>
        <w:pStyle w:val="Akapitzlist"/>
        <w:numPr>
          <w:ilvl w:val="0"/>
          <w:numId w:val="55"/>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019CBDE7" w14:textId="086A5829" w:rsidR="00E118AE" w:rsidRPr="00DF45F7" w:rsidRDefault="00E118AE" w:rsidP="00B11AA8">
      <w:pPr>
        <w:pStyle w:val="Akapitzlist"/>
        <w:numPr>
          <w:ilvl w:val="0"/>
          <w:numId w:val="51"/>
        </w:numPr>
        <w:spacing w:before="60" w:after="60"/>
        <w:ind w:left="993"/>
        <w:jc w:val="both"/>
        <w:rPr>
          <w:rFonts w:asciiTheme="minorHAnsi" w:hAnsiTheme="minorHAnsi"/>
          <w:color w:val="000000" w:themeColor="text1"/>
        </w:rPr>
      </w:pPr>
      <w:bookmarkStart w:id="501" w:name="_Ref498940709"/>
      <w:r w:rsidRPr="00DF45F7">
        <w:rPr>
          <w:rFonts w:asciiTheme="minorHAnsi" w:hAnsiTheme="minorHAnsi"/>
          <w:color w:val="000000" w:themeColor="text1"/>
        </w:rPr>
        <w:t>w odniesieniu do baz danych – na korzystanie z baz danych w zakresie prawa do pobierania danych i wtórnego ich wykorzystania w całości lub w istotnej części, co do jakości lub ilości;</w:t>
      </w:r>
      <w:bookmarkEnd w:id="501"/>
      <w:r w:rsidRPr="00DF45F7">
        <w:rPr>
          <w:rFonts w:asciiTheme="minorHAnsi" w:hAnsiTheme="minorHAnsi"/>
          <w:color w:val="000000" w:themeColor="text1"/>
        </w:rPr>
        <w:t xml:space="preserve"> </w:t>
      </w:r>
    </w:p>
    <w:p w14:paraId="7EFD3118" w14:textId="0E3110B1" w:rsidR="00E118AE" w:rsidRPr="00DF45F7" w:rsidRDefault="00E118AE" w:rsidP="00B11AA8">
      <w:pPr>
        <w:pStyle w:val="Akapitzlist"/>
        <w:numPr>
          <w:ilvl w:val="0"/>
          <w:numId w:val="51"/>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w:t>
      </w:r>
      <w:r w:rsidR="00FA56C6">
        <w:rPr>
          <w:rFonts w:asciiTheme="minorHAnsi" w:hAnsiTheme="minorHAnsi"/>
          <w:color w:val="000000" w:themeColor="text1"/>
        </w:rPr>
        <w:t xml:space="preserve"> </w:t>
      </w:r>
      <w:r w:rsidRPr="00DF45F7">
        <w:rPr>
          <w:rFonts w:asciiTheme="minorHAnsi" w:hAnsiTheme="minorHAnsi"/>
          <w:color w:val="000000" w:themeColor="text1"/>
        </w:rPr>
        <w:t>w pełnym zakresie, a w szczególności w następującym zakresie:</w:t>
      </w:r>
    </w:p>
    <w:p w14:paraId="52516DDD" w14:textId="77777777" w:rsidR="00E118AE" w:rsidRPr="00DF45F7" w:rsidRDefault="00E118AE" w:rsidP="00B11AA8">
      <w:pPr>
        <w:pStyle w:val="Akapitzlist"/>
        <w:numPr>
          <w:ilvl w:val="0"/>
          <w:numId w:val="53"/>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korzystania z tych przedmiotów praw własności przemysłowej w sposób zarobkowy lub zawodowy;</w:t>
      </w:r>
    </w:p>
    <w:p w14:paraId="18F092C6" w14:textId="77777777" w:rsidR="00E118AE" w:rsidRPr="00DF45F7" w:rsidRDefault="00E118AE" w:rsidP="00B11AA8">
      <w:pPr>
        <w:pStyle w:val="Akapitzlist"/>
        <w:numPr>
          <w:ilvl w:val="0"/>
          <w:numId w:val="53"/>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modyfikowania, rozszerzania, ulepszania tych przedmiotów praw własności przemysłowej;</w:t>
      </w:r>
    </w:p>
    <w:p w14:paraId="603B8773" w14:textId="77777777" w:rsidR="00E118AE" w:rsidRPr="00DF45F7" w:rsidRDefault="00E118AE" w:rsidP="00B11AA8">
      <w:pPr>
        <w:pStyle w:val="Akapitzlist"/>
        <w:numPr>
          <w:ilvl w:val="0"/>
          <w:numId w:val="53"/>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66C83897" w14:textId="6E8C1DB9" w:rsidR="00E118AE" w:rsidRPr="00DF45F7" w:rsidRDefault="00E118AE" w:rsidP="00B11AA8">
      <w:pPr>
        <w:pStyle w:val="Akapitzlist"/>
        <w:numPr>
          <w:ilvl w:val="0"/>
          <w:numId w:val="53"/>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r w:rsidR="00FA56C6">
        <w:rPr>
          <w:rFonts w:asciiTheme="minorHAnsi" w:eastAsia="Times New Roman" w:hAnsiTheme="minorHAnsi"/>
          <w:color w:val="000000" w:themeColor="text1"/>
          <w:lang w:eastAsia="ar-SA"/>
        </w:rPr>
        <w:t xml:space="preserve"> w zakresie Komponentu Procesowego</w:t>
      </w:r>
      <w:r w:rsidRPr="00DF45F7">
        <w:rPr>
          <w:rFonts w:asciiTheme="minorHAnsi" w:eastAsia="Times New Roman" w:hAnsiTheme="minorHAnsi"/>
          <w:color w:val="000000" w:themeColor="text1"/>
          <w:lang w:eastAsia="ar-SA"/>
        </w:rPr>
        <w:t>;</w:t>
      </w:r>
    </w:p>
    <w:p w14:paraId="0CF12BF2" w14:textId="05AD6A80" w:rsidR="00E118AE" w:rsidRPr="00DF45F7" w:rsidRDefault="00E118AE" w:rsidP="00B11AA8">
      <w:pPr>
        <w:pStyle w:val="Akapitzlist"/>
        <w:numPr>
          <w:ilvl w:val="0"/>
          <w:numId w:val="51"/>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w odniesieniu do Know-how – prawa do dowolnego korzystania z Know-how, a w szczególności w następującym zakresie:</w:t>
      </w:r>
    </w:p>
    <w:p w14:paraId="1B2F8F93" w14:textId="070FE646" w:rsidR="00E118AE" w:rsidRPr="00DF45F7" w:rsidRDefault="00E118AE" w:rsidP="00B11AA8">
      <w:pPr>
        <w:pStyle w:val="Akapitzlist"/>
        <w:numPr>
          <w:ilvl w:val="0"/>
          <w:numId w:val="62"/>
        </w:numPr>
        <w:suppressAutoHyphens/>
        <w:spacing w:before="60" w:after="60"/>
        <w:jc w:val="both"/>
        <w:rPr>
          <w:rFonts w:asciiTheme="minorHAnsi" w:hAnsiTheme="minorHAnsi"/>
          <w:color w:val="000000" w:themeColor="text1"/>
        </w:rPr>
      </w:pPr>
      <w:r w:rsidRPr="00DF45F7">
        <w:rPr>
          <w:rFonts w:asciiTheme="minorHAnsi" w:hAnsiTheme="minorHAnsi"/>
          <w:color w:val="000000" w:themeColor="text1"/>
        </w:rPr>
        <w:t>korzystania z wiedzy technicznej, organizacyjnej i innej, zawartych w Wynikach Prac B+R</w:t>
      </w:r>
      <w:r w:rsidR="00FA56C6" w:rsidRPr="00FA56C6">
        <w:rPr>
          <w:rFonts w:asciiTheme="minorHAnsi" w:eastAsia="Times New Roman" w:hAnsiTheme="minorHAnsi"/>
          <w:color w:val="000000" w:themeColor="text1"/>
          <w:lang w:eastAsia="ar-SA"/>
        </w:rPr>
        <w:t xml:space="preserve"> </w:t>
      </w:r>
      <w:r w:rsidR="00FA56C6">
        <w:rPr>
          <w:rFonts w:asciiTheme="minorHAnsi" w:eastAsia="Times New Roman" w:hAnsiTheme="minorHAnsi"/>
          <w:color w:val="000000" w:themeColor="text1"/>
          <w:lang w:eastAsia="ar-SA"/>
        </w:rPr>
        <w:t>w zakresie Komponentu Procesowego</w:t>
      </w:r>
      <w:r w:rsidRPr="00DF45F7">
        <w:rPr>
          <w:rFonts w:asciiTheme="minorHAnsi" w:hAnsiTheme="minorHAnsi"/>
          <w:color w:val="000000" w:themeColor="text1"/>
        </w:rPr>
        <w:t>;</w:t>
      </w:r>
    </w:p>
    <w:p w14:paraId="0AA3B7C6" w14:textId="5C439697" w:rsidR="00E118AE" w:rsidRPr="00DF45F7" w:rsidRDefault="00E118AE" w:rsidP="00B11AA8">
      <w:pPr>
        <w:pStyle w:val="Akapitzlist"/>
        <w:numPr>
          <w:ilvl w:val="0"/>
          <w:numId w:val="62"/>
        </w:numPr>
        <w:suppressAutoHyphens/>
        <w:spacing w:before="60" w:after="60"/>
        <w:jc w:val="both"/>
        <w:rPr>
          <w:rFonts w:asciiTheme="minorHAnsi" w:hAnsiTheme="minorHAnsi"/>
          <w:color w:val="000000" w:themeColor="text1"/>
        </w:rPr>
      </w:pPr>
      <w:r w:rsidRPr="00DF45F7">
        <w:rPr>
          <w:rFonts w:asciiTheme="minorHAnsi" w:hAnsiTheme="minorHAnsi"/>
          <w:color w:val="000000" w:themeColor="text1"/>
        </w:rPr>
        <w:t>prowadzenia wszelkich prac związanych z rozwojem, modyfikacją oraz ulepszeniem Know-how, w tym Wyników Prac B+R w zakresie Komponentu Procesowego Rozwiązania powstałych w oparciu o Know-how;</w:t>
      </w:r>
    </w:p>
    <w:p w14:paraId="45CDD157" w14:textId="43C995B0" w:rsidR="00E118AE" w:rsidRPr="00DF45F7" w:rsidRDefault="00E118AE" w:rsidP="00B11AA8">
      <w:pPr>
        <w:pStyle w:val="Akapitzlist"/>
        <w:numPr>
          <w:ilvl w:val="0"/>
          <w:numId w:val="62"/>
        </w:numPr>
        <w:suppressAutoHyphens/>
        <w:spacing w:before="60" w:after="60"/>
        <w:jc w:val="both"/>
        <w:rPr>
          <w:rFonts w:asciiTheme="minorHAnsi" w:hAnsiTheme="minorHAnsi"/>
          <w:color w:val="000000" w:themeColor="text1"/>
        </w:rPr>
      </w:pPr>
      <w:r w:rsidRPr="00DF45F7">
        <w:rPr>
          <w:rFonts w:asciiTheme="minorHAnsi" w:hAnsiTheme="minorHAnsi"/>
          <w:color w:val="000000" w:themeColor="text1"/>
        </w:rPr>
        <w:t>udostępniania lub umożliwiania osobom trzecim korzystania z Know-how, w tym Wyników Prac B+R</w:t>
      </w:r>
      <w:r w:rsidR="001B77DB">
        <w:rPr>
          <w:rFonts w:asciiTheme="minorHAnsi" w:hAnsiTheme="minorHAnsi"/>
          <w:color w:val="000000" w:themeColor="text1"/>
        </w:rPr>
        <w:t xml:space="preserve">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065E8FF1" w14:textId="443A231A" w:rsidR="00942B36" w:rsidRPr="00DF45F7" w:rsidRDefault="00942B36"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Wynagrodzenia Podstawowego za realizację danego Etapu, o którym mowa w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_Ref479976521 \r \h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ART. 23</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xml:space="preserve">, Wykonawca oświadcza i gwarantuje, że osoby uprawnione z tytułu praw osobistych do Wyników Prac B+R w zakresie Komponentu Procesowego powstałych w ramach danego Etapu nie będą wykonywać tych praw w stosunku do NCBR, jego następców prawnych oraz podmiotów upoważnionych przez NCBR. Wykonawca zobowiązuje się uzyskać od twórców Wyników Prac B+R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upoważnienie dla NCBR, jego następców prawnych i podmiotów upoważnionych przez NCBR oraz gwarantuje NCBR, jego następcom prawnym i podmiotom przez niego upoważnionym, bezterminowe upoważnienie do:</w:t>
      </w:r>
    </w:p>
    <w:p w14:paraId="74C4C97E" w14:textId="77777777" w:rsidR="00942B36" w:rsidRPr="00DF45F7" w:rsidRDefault="00942B36" w:rsidP="00B11AA8">
      <w:pPr>
        <w:pStyle w:val="Akapitzlist"/>
        <w:numPr>
          <w:ilvl w:val="0"/>
          <w:numId w:val="4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lastRenderedPageBreak/>
        <w:t>wykonywania w imieniu twórców Wyników Prac B+R w zakresie Komponentu Procesowego przysługujących im praw osobistych do Wyników Prac B+R w zakresie Komponentu Procesowego; jednocześnie Wykonawca gwarantuje i zobowiązuje się, że w/w twórcy nie będą wykonywać, ani zezwalać innym wykonywać, przysługujących im praw osobistych wobec NCBR, jego następców prawnych oraz osób przez niego upoważnionych; Wykonawca gwarantuje i zobowiązuje się uzyskać upoważnienie twórców przedmiotów Background IP do niewykonywania przysługujących im praw osobistych</w:t>
      </w:r>
      <w:r w:rsidRPr="00DF45F7">
        <w:rPr>
          <w:rFonts w:asciiTheme="minorHAnsi" w:eastAsia="Times New Roman" w:hAnsiTheme="minorHAnsi"/>
          <w:color w:val="000000" w:themeColor="text1"/>
          <w:lang w:eastAsia="ar-SA"/>
        </w:rPr>
        <w:t xml:space="preserve"> - co najmniej w zakresie niezbędnym do korzystania z Wyników Prac B+R i powiązanych z nimi przedmiotów Background IP przez NCBR i podmioty uprawnione przez NCBR w zakresie zgodnym z Umową</w:t>
      </w:r>
      <w:r w:rsidRPr="00DF45F7">
        <w:rPr>
          <w:rFonts w:asciiTheme="minorHAnsi" w:hAnsiTheme="minorHAnsi"/>
          <w:color w:val="000000" w:themeColor="text1"/>
        </w:rPr>
        <w:t>;</w:t>
      </w:r>
    </w:p>
    <w:p w14:paraId="3C72E8C6" w14:textId="652FDCDB" w:rsidR="00942B36" w:rsidRPr="00DF45F7" w:rsidRDefault="00942B36" w:rsidP="00B11AA8">
      <w:pPr>
        <w:pStyle w:val="Akapitzlist"/>
        <w:numPr>
          <w:ilvl w:val="0"/>
          <w:numId w:val="4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anonimowego rozpowszechniania Wyników Prac B+R</w:t>
      </w:r>
      <w:r w:rsidR="00E118AE" w:rsidRPr="00DF45F7">
        <w:rPr>
          <w:rFonts w:asciiTheme="minorHAnsi" w:hAnsiTheme="minorHAnsi"/>
          <w:color w:val="000000" w:themeColor="text1"/>
        </w:rPr>
        <w:t xml:space="preserve"> w zakresie Komponentu Procesowego Rozwiązania</w:t>
      </w:r>
      <w:r w:rsidR="001B77DB">
        <w:rPr>
          <w:rFonts w:asciiTheme="minorHAnsi" w:hAnsiTheme="minorHAnsi"/>
          <w:color w:val="000000" w:themeColor="text1"/>
        </w:rPr>
        <w:t xml:space="preserve"> </w:t>
      </w:r>
      <w:r w:rsidRPr="00DF45F7">
        <w:rPr>
          <w:rFonts w:asciiTheme="minorHAnsi" w:hAnsiTheme="minorHAnsi"/>
          <w:color w:val="000000" w:themeColor="text1"/>
        </w:rPr>
        <w:t>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1F58D377" w14:textId="1BD5A3EB" w:rsidR="00942B36" w:rsidRPr="00DF45F7" w:rsidRDefault="00942B36" w:rsidP="00B11AA8">
      <w:pPr>
        <w:pStyle w:val="Akapitzlist"/>
        <w:numPr>
          <w:ilvl w:val="0"/>
          <w:numId w:val="4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wprowadzania</w:t>
      </w:r>
      <w:r w:rsidRPr="00DF45F7">
        <w:rPr>
          <w:rFonts w:asciiTheme="minorHAnsi" w:hAnsiTheme="minorHAnsi" w:cs="Tahoma"/>
          <w:color w:val="000000" w:themeColor="text1"/>
        </w:rPr>
        <w:t xml:space="preserve"> zmian i przeróbek do Wyników Prac B+R </w:t>
      </w:r>
      <w:r w:rsidR="00E118AE" w:rsidRPr="00DF45F7">
        <w:rPr>
          <w:rFonts w:asciiTheme="minorHAnsi" w:hAnsiTheme="minorHAnsi"/>
          <w:color w:val="000000" w:themeColor="text1"/>
        </w:rPr>
        <w:t>w zakresie Komponentu Procesowego Rozwiązania</w:t>
      </w:r>
      <w:r w:rsidRPr="00DF45F7">
        <w:rPr>
          <w:rFonts w:asciiTheme="minorHAnsi" w:hAnsiTheme="minorHAnsi" w:cs="Tahoma"/>
          <w:color w:val="000000" w:themeColor="text1"/>
        </w:rPr>
        <w:t xml:space="preserve"> 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2DB54669" w14:textId="715E0F67" w:rsidR="00942B36" w:rsidRPr="00DF45F7" w:rsidRDefault="00942B36" w:rsidP="00B11AA8">
      <w:pPr>
        <w:pStyle w:val="Akapitzlist"/>
        <w:numPr>
          <w:ilvl w:val="0"/>
          <w:numId w:val="4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zadecydowania</w:t>
      </w:r>
      <w:r w:rsidRPr="00DF45F7">
        <w:rPr>
          <w:rFonts w:asciiTheme="minorHAnsi" w:hAnsiTheme="minorHAnsi" w:cs="Tahoma"/>
          <w:color w:val="000000" w:themeColor="text1"/>
        </w:rPr>
        <w:t xml:space="preserve"> o pierwszym udostępnieniu Wyników Prac B+R </w:t>
      </w:r>
      <w:r w:rsidR="00E118AE" w:rsidRPr="00DF45F7">
        <w:rPr>
          <w:rFonts w:asciiTheme="minorHAnsi" w:hAnsiTheme="minorHAnsi"/>
          <w:color w:val="000000" w:themeColor="text1"/>
        </w:rPr>
        <w:t>w zakresie Komponentu Procesowego Rozwiązania</w:t>
      </w:r>
      <w:r w:rsidR="00E118AE" w:rsidRPr="00DF45F7">
        <w:rPr>
          <w:rFonts w:asciiTheme="minorHAnsi" w:hAnsiTheme="minorHAnsi" w:cs="Tahoma"/>
          <w:color w:val="000000" w:themeColor="text1"/>
        </w:rPr>
        <w:t xml:space="preserve"> </w:t>
      </w:r>
      <w:r w:rsidRPr="00DF45F7">
        <w:rPr>
          <w:rFonts w:asciiTheme="minorHAnsi" w:hAnsiTheme="minorHAnsi" w:cs="Tahoma"/>
          <w:color w:val="000000" w:themeColor="text1"/>
        </w:rPr>
        <w:t xml:space="preserve">publiczności lub o zaniechaniu takiego udostępnienia </w:t>
      </w:r>
      <w:r w:rsidRPr="00DF45F7">
        <w:rPr>
          <w:rFonts w:asciiTheme="minorHAnsi" w:hAnsiTheme="minorHAnsi"/>
          <w:color w:val="000000" w:themeColor="text1"/>
        </w:rPr>
        <w:t>– przy czym w celu uniknięcia wszelkich wątpliwości Strony potwierdzają, że NCBR nie jest zobowiązany do rozpowszechniania Wyników Prac B+R</w:t>
      </w:r>
      <w:r w:rsidR="001B77DB">
        <w:rPr>
          <w:rFonts w:asciiTheme="minorHAnsi" w:hAnsiTheme="minorHAnsi"/>
          <w:color w:val="000000" w:themeColor="text1"/>
        </w:rPr>
        <w:t xml:space="preserve">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lub ich części;</w:t>
      </w:r>
    </w:p>
    <w:p w14:paraId="1E5AFD3E" w14:textId="4E5066FA" w:rsidR="00942B36" w:rsidRPr="00DF45F7" w:rsidRDefault="00942B36" w:rsidP="00B11AA8">
      <w:pPr>
        <w:pStyle w:val="Akapitzlist"/>
        <w:numPr>
          <w:ilvl w:val="0"/>
          <w:numId w:val="4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wykonywania</w:t>
      </w:r>
      <w:r w:rsidRPr="00DF45F7">
        <w:rPr>
          <w:rFonts w:asciiTheme="minorHAnsi" w:hAnsiTheme="minorHAnsi" w:cs="Tahoma"/>
          <w:color w:val="000000" w:themeColor="text1"/>
        </w:rPr>
        <w:t xml:space="preserve"> w imieniu twórców nadzoru nad sposobem korzystania z Wyników Prac B+R</w:t>
      </w:r>
      <w:r w:rsidR="00E118AE" w:rsidRPr="00DF45F7">
        <w:rPr>
          <w:rFonts w:asciiTheme="minorHAnsi" w:hAnsiTheme="minorHAnsi"/>
          <w:color w:val="000000" w:themeColor="text1"/>
        </w:rPr>
        <w:t xml:space="preserve"> w zakresie Komponentu Procesowego Rozwiązania</w:t>
      </w:r>
      <w:r w:rsidRPr="00DF45F7">
        <w:rPr>
          <w:rFonts w:asciiTheme="minorHAnsi" w:hAnsiTheme="minorHAnsi" w:cs="Tahoma"/>
          <w:color w:val="000000" w:themeColor="text1"/>
        </w:rPr>
        <w:t>;</w:t>
      </w:r>
    </w:p>
    <w:p w14:paraId="23B1F7DC" w14:textId="0F5A0FC4" w:rsidR="00942B36" w:rsidRPr="00DF45F7" w:rsidRDefault="00942B36" w:rsidP="00B11AA8">
      <w:pPr>
        <w:pStyle w:val="Akapitzlist"/>
        <w:numPr>
          <w:ilvl w:val="0"/>
          <w:numId w:val="4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 odniesieniu do praw własności przemysłowej do Wyników Prac B+R </w:t>
      </w:r>
      <w:r w:rsidR="00E118AE" w:rsidRPr="00DF45F7">
        <w:rPr>
          <w:rFonts w:asciiTheme="minorHAnsi" w:hAnsiTheme="minorHAnsi"/>
          <w:color w:val="000000" w:themeColor="text1"/>
        </w:rPr>
        <w:t xml:space="preserve">w zakresie Komponentu Procesowego Rozwiązania, </w:t>
      </w:r>
      <w:r w:rsidRPr="00DF45F7">
        <w:rPr>
          <w:rFonts w:asciiTheme="minorHAnsi" w:hAnsiTheme="minorHAnsi"/>
          <w:color w:val="000000" w:themeColor="text1"/>
        </w:rPr>
        <w:t>NCBR ani podmioty upoważnione przez NCBR nie są obowiązani do wymienienia twórców jako twórców/współtwórców danego przedmiotu praw własności przemysłowej w opisach, rejestrach oraz innych dokumentach i publikacjach i są uprawnieni do wykonywania w imieniu twórców przysługujących im praw osobistych w tym zakresie, a Wykonawca zobowiązuje się i gwarantuje, że w w/w zakresie twórcy nie będą wykonywać, ani zezwalać innym wykonywać, przysługujących im praw osobistych wobec NCBR, jego następców prawnych oraz osób przez niego upoważnionych.</w:t>
      </w:r>
    </w:p>
    <w:p w14:paraId="10CE3D79" w14:textId="667EB186" w:rsidR="001C0BBE" w:rsidRPr="00DF45F7" w:rsidRDefault="001C0BBE"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t>
      </w:r>
      <w:r w:rsidR="006501A8">
        <w:rPr>
          <w:rFonts w:asciiTheme="minorHAnsi" w:hAnsiTheme="minorHAnsi"/>
          <w:color w:val="000000" w:themeColor="text1"/>
        </w:rPr>
        <w:t>W</w:t>
      </w:r>
      <w:r w:rsidRPr="00DF45F7">
        <w:rPr>
          <w:rFonts w:asciiTheme="minorHAnsi" w:hAnsiTheme="minorHAnsi"/>
          <w:color w:val="000000" w:themeColor="text1"/>
        </w:rPr>
        <w:t xml:space="preserve">ynagrodzenia </w:t>
      </w:r>
      <w:r w:rsidR="006501A8">
        <w:rPr>
          <w:rFonts w:asciiTheme="minorHAnsi" w:hAnsiTheme="minorHAnsi"/>
          <w:color w:val="000000" w:themeColor="text1"/>
        </w:rPr>
        <w:t>P</w:t>
      </w:r>
      <w:r w:rsidRPr="00DF45F7">
        <w:rPr>
          <w:rFonts w:asciiTheme="minorHAnsi" w:hAnsiTheme="minorHAnsi"/>
          <w:color w:val="000000" w:themeColor="text1"/>
        </w:rPr>
        <w:t>odstawowego za realizację danego Etapu, Wykonawca zdeponuje w siedzibie Zamawiaj</w:t>
      </w:r>
      <w:r w:rsidRPr="00DF45F7">
        <w:rPr>
          <w:rFonts w:asciiTheme="minorHAnsi" w:hAnsiTheme="minorHAnsi" w:hint="eastAsia"/>
          <w:color w:val="000000" w:themeColor="text1"/>
        </w:rPr>
        <w:t>ą</w:t>
      </w:r>
      <w:r w:rsidRPr="00DF45F7">
        <w:rPr>
          <w:rFonts w:asciiTheme="minorHAnsi" w:hAnsiTheme="minorHAnsi"/>
          <w:color w:val="000000" w:themeColor="text1"/>
        </w:rPr>
        <w:t>cego lub w innym miejscu wskazanym przez Zamawiaj</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cego kody źródłowe wszelkich elementów Wyników Prac B+R w zakresie Komponentu Procesowego stanowiących programy komputerowe, wytworzonych przez Wykonawcę lub na jego zlecenie w ramach wykonania </w:t>
      </w:r>
      <w:r w:rsidR="00AD26FA">
        <w:rPr>
          <w:rFonts w:asciiTheme="minorHAnsi" w:hAnsiTheme="minorHAnsi"/>
          <w:color w:val="000000" w:themeColor="text1"/>
        </w:rPr>
        <w:t>danego Etapu,</w:t>
      </w:r>
      <w:r w:rsidRPr="00DF45F7">
        <w:rPr>
          <w:rFonts w:asciiTheme="minorHAnsi" w:hAnsiTheme="minorHAnsi"/>
          <w:color w:val="000000" w:themeColor="text1"/>
        </w:rPr>
        <w:t xml:space="preserve"> najpóźniej w terminie 5 dni roboczych od publikacji Listy Rankingowej albo rozstrzygnięcia Zespołu Oceniającego. Przez „kod źródłowy” Strony rozumiej</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 wszelkie zapisy wykonane przy pomocy okre</w:t>
      </w:r>
      <w:r w:rsidRPr="00DF45F7">
        <w:rPr>
          <w:rFonts w:asciiTheme="minorHAnsi" w:hAnsiTheme="minorHAnsi" w:hint="eastAsia"/>
          <w:color w:val="000000" w:themeColor="text1"/>
        </w:rPr>
        <w:t>ś</w:t>
      </w:r>
      <w:r w:rsidRPr="00DF45F7">
        <w:rPr>
          <w:rFonts w:asciiTheme="minorHAnsi" w:hAnsiTheme="minorHAnsi"/>
          <w:color w:val="000000" w:themeColor="text1"/>
        </w:rPr>
        <w:t>lonego j</w:t>
      </w:r>
      <w:r w:rsidRPr="00DF45F7">
        <w:rPr>
          <w:rFonts w:asciiTheme="minorHAnsi" w:hAnsiTheme="minorHAnsi" w:hint="eastAsia"/>
          <w:color w:val="000000" w:themeColor="text1"/>
        </w:rPr>
        <w:t>ę</w:t>
      </w:r>
      <w:r w:rsidRPr="00DF45F7">
        <w:rPr>
          <w:rFonts w:asciiTheme="minorHAnsi" w:hAnsiTheme="minorHAnsi"/>
          <w:color w:val="000000" w:themeColor="text1"/>
        </w:rPr>
        <w:t>zyka programowania w jakiejkolwiek formie, które po przekszta</w:t>
      </w:r>
      <w:r w:rsidRPr="00DF45F7">
        <w:rPr>
          <w:rFonts w:asciiTheme="minorHAnsi" w:hAnsiTheme="minorHAnsi" w:hint="eastAsia"/>
          <w:color w:val="000000" w:themeColor="text1"/>
        </w:rPr>
        <w:t>ł</w:t>
      </w:r>
      <w:r w:rsidRPr="00DF45F7">
        <w:rPr>
          <w:rFonts w:asciiTheme="minorHAnsi" w:hAnsiTheme="minorHAnsi"/>
          <w:color w:val="000000" w:themeColor="text1"/>
        </w:rPr>
        <w:t>ceniu do postaci wykonalnej stanowi</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 kod wynikowy danego elementu ww. utworów.</w:t>
      </w:r>
    </w:p>
    <w:p w14:paraId="1F399FB7" w14:textId="2EF67A6A" w:rsidR="00793677" w:rsidRPr="00DF45F7" w:rsidRDefault="00793677" w:rsidP="00B11AA8">
      <w:pPr>
        <w:pStyle w:val="Nagwek2"/>
      </w:pPr>
      <w:bookmarkStart w:id="502" w:name="_Toc52745919"/>
      <w:bookmarkStart w:id="503" w:name="_Toc63438004"/>
      <w:bookmarkStart w:id="504" w:name="_Ref69077683"/>
      <w:bookmarkStart w:id="505" w:name="_Ref69109161"/>
      <w:bookmarkStart w:id="506" w:name="_Ref69109988"/>
      <w:bookmarkStart w:id="507" w:name="_Ref69113996"/>
      <w:bookmarkStart w:id="508" w:name="_Ref69114206"/>
      <w:bookmarkStart w:id="509" w:name="_Ref69115272"/>
      <w:bookmarkStart w:id="510" w:name="_Ref69115328"/>
      <w:bookmarkStart w:id="511" w:name="_Ref69115914"/>
      <w:bookmarkStart w:id="512" w:name="_Ref69116439"/>
      <w:bookmarkStart w:id="513" w:name="_Ref69124877"/>
      <w:bookmarkStart w:id="514" w:name="_Toc72595052"/>
      <w:r w:rsidRPr="00DF45F7">
        <w:lastRenderedPageBreak/>
        <w:t>[</w:t>
      </w:r>
      <w:r w:rsidR="00C668C6" w:rsidRPr="00DF45F7">
        <w:t>KOMPONENT TECHNOLOGICZNY: WARIANT A]</w:t>
      </w:r>
      <w:bookmarkEnd w:id="502"/>
      <w:bookmarkEnd w:id="503"/>
      <w:bookmarkEnd w:id="504"/>
      <w:r w:rsidR="00EE66D6" w:rsidRPr="00DF45F7">
        <w:t>*</w:t>
      </w:r>
      <w:bookmarkEnd w:id="505"/>
      <w:bookmarkEnd w:id="506"/>
      <w:bookmarkEnd w:id="507"/>
      <w:bookmarkEnd w:id="508"/>
      <w:bookmarkEnd w:id="509"/>
      <w:bookmarkEnd w:id="510"/>
      <w:bookmarkEnd w:id="511"/>
      <w:bookmarkEnd w:id="512"/>
      <w:bookmarkEnd w:id="513"/>
      <w:bookmarkEnd w:id="514"/>
    </w:p>
    <w:p w14:paraId="6F519093" w14:textId="3097210E" w:rsidR="00EE66D6" w:rsidRPr="00DF45F7" w:rsidRDefault="00EE66D6" w:rsidP="00B11AA8">
      <w:pPr>
        <w:pStyle w:val="Akapitzlist"/>
        <w:spacing w:before="60" w:after="60"/>
        <w:ind w:left="426"/>
        <w:jc w:val="both"/>
        <w:rPr>
          <w:rFonts w:asciiTheme="minorHAnsi" w:hAnsiTheme="minorHAnsi"/>
          <w:i/>
          <w:iCs/>
          <w:color w:val="000000" w:themeColor="text1"/>
        </w:rPr>
      </w:pPr>
      <w:bookmarkStart w:id="515" w:name="_Ref69077685"/>
      <w:r w:rsidRPr="00DF45F7">
        <w:rPr>
          <w:rFonts w:asciiTheme="minorHAnsi" w:hAnsiTheme="minorHAnsi"/>
          <w:i/>
          <w:iCs/>
          <w:color w:val="000000" w:themeColor="text1"/>
        </w:rPr>
        <w:t>[</w:t>
      </w:r>
      <w:r w:rsidR="00CD6D3A" w:rsidRPr="00DF45F7">
        <w:rPr>
          <w:rFonts w:asciiTheme="minorHAnsi" w:hAnsiTheme="minorHAnsi"/>
          <w:i/>
          <w:iCs/>
          <w:color w:val="000000" w:themeColor="text1"/>
        </w:rPr>
        <w:t>Postanowienia niniejszego artykułu mają zastosownie wyłączenie, jeśli w ramach Wniosku Wykonawca wyróżnił Komponent Technologiczny Rozwiązania</w:t>
      </w:r>
      <w:r w:rsidRPr="00DF45F7">
        <w:rPr>
          <w:rFonts w:asciiTheme="minorHAnsi" w:hAnsiTheme="minorHAnsi"/>
          <w:i/>
          <w:iCs/>
          <w:color w:val="000000" w:themeColor="text1"/>
        </w:rPr>
        <w:t xml:space="preserve"> – w przypadku odmiennym </w:t>
      </w:r>
      <w:r w:rsidR="00AC2F16" w:rsidRPr="00DF45F7">
        <w:rPr>
          <w:rFonts w:asciiTheme="minorHAnsi" w:hAnsiTheme="minorHAnsi"/>
          <w:i/>
          <w:iCs/>
          <w:color w:val="000000" w:themeColor="text1"/>
        </w:rPr>
        <w:t xml:space="preserve">treść tego </w:t>
      </w:r>
      <w:r w:rsidRPr="00DF45F7">
        <w:rPr>
          <w:rFonts w:asciiTheme="minorHAnsi" w:hAnsiTheme="minorHAnsi"/>
          <w:i/>
          <w:iCs/>
          <w:color w:val="000000" w:themeColor="text1"/>
        </w:rPr>
        <w:t>artykuł</w:t>
      </w:r>
      <w:r w:rsidR="00AC2F16" w:rsidRPr="00DF45F7">
        <w:rPr>
          <w:rFonts w:asciiTheme="minorHAnsi" w:hAnsiTheme="minorHAnsi"/>
          <w:i/>
          <w:iCs/>
          <w:color w:val="000000" w:themeColor="text1"/>
        </w:rPr>
        <w:t>u zostaje zastąpiona oznaczeniem „celowo pusty”</w:t>
      </w:r>
      <w:r w:rsidRPr="00DF45F7">
        <w:rPr>
          <w:rFonts w:asciiTheme="minorHAnsi" w:hAnsiTheme="minorHAnsi"/>
          <w:i/>
          <w:iCs/>
          <w:color w:val="000000" w:themeColor="text1"/>
        </w:rPr>
        <w:t>]</w:t>
      </w:r>
      <w:r w:rsidR="00CD6D3A" w:rsidRPr="00DF45F7">
        <w:rPr>
          <w:rFonts w:asciiTheme="minorHAnsi" w:hAnsiTheme="minorHAnsi"/>
          <w:i/>
          <w:iCs/>
          <w:color w:val="000000" w:themeColor="text1"/>
        </w:rPr>
        <w:t xml:space="preserve"> </w:t>
      </w:r>
    </w:p>
    <w:p w14:paraId="7F778060" w14:textId="7664E5D0" w:rsidR="00CD6D3A" w:rsidRPr="00DF45F7" w:rsidRDefault="00EE66D6" w:rsidP="00B11AA8">
      <w:pPr>
        <w:pStyle w:val="Akapitzlist"/>
        <w:numPr>
          <w:ilvl w:val="1"/>
          <w:numId w:val="14"/>
        </w:numPr>
        <w:spacing w:before="60" w:after="60"/>
        <w:ind w:left="426" w:hanging="426"/>
        <w:jc w:val="both"/>
        <w:rPr>
          <w:rFonts w:asciiTheme="minorHAnsi" w:hAnsiTheme="minorHAnsi"/>
          <w:color w:val="000000" w:themeColor="text1"/>
        </w:rPr>
      </w:pPr>
      <w:bookmarkStart w:id="516" w:name="_Ref69108760"/>
      <w:r w:rsidRPr="00DF45F7">
        <w:rPr>
          <w:rFonts w:asciiTheme="minorHAnsi" w:hAnsiTheme="minorHAnsi"/>
          <w:color w:val="000000" w:themeColor="text1"/>
        </w:rPr>
        <w:t>Celem Umowy jest,</w:t>
      </w:r>
      <w:r w:rsidR="00CD6D3A" w:rsidRPr="00DF45F7">
        <w:rPr>
          <w:rFonts w:asciiTheme="minorHAnsi" w:hAnsiTheme="minorHAnsi"/>
          <w:color w:val="000000" w:themeColor="text1"/>
        </w:rPr>
        <w:t xml:space="preserve"> z </w:t>
      </w:r>
      <w:r w:rsidRPr="00DF45F7">
        <w:rPr>
          <w:rFonts w:asciiTheme="minorHAnsi" w:hAnsiTheme="minorHAnsi"/>
          <w:color w:val="000000" w:themeColor="text1"/>
        </w:rPr>
        <w:t xml:space="preserve">zastrzeżeniem </w:t>
      </w:r>
      <w:r w:rsidR="00CD6D3A" w:rsidRPr="00DF45F7">
        <w:rPr>
          <w:rFonts w:asciiTheme="minorHAnsi" w:hAnsiTheme="minorHAnsi"/>
          <w:color w:val="000000" w:themeColor="text1"/>
        </w:rPr>
        <w:t xml:space="preserve">określonych wyraźnie wyjątków, pozostawienie praw do przedmiotów praw własności intelektualnej </w:t>
      </w:r>
      <w:r w:rsidRPr="00DF45F7">
        <w:rPr>
          <w:rFonts w:asciiTheme="minorHAnsi" w:hAnsiTheme="minorHAnsi"/>
          <w:color w:val="000000" w:themeColor="text1"/>
        </w:rPr>
        <w:t xml:space="preserve">do Wyników Prac B+R zakresie Komponentu Technologicznego Rozwiązania </w:t>
      </w:r>
      <w:r w:rsidR="00CD6D3A" w:rsidRPr="00DF45F7">
        <w:rPr>
          <w:rFonts w:asciiTheme="minorHAnsi" w:hAnsiTheme="minorHAnsi"/>
          <w:color w:val="000000" w:themeColor="text1"/>
        </w:rPr>
        <w:t>po stronie Wykonawcy.</w:t>
      </w:r>
      <w:bookmarkEnd w:id="515"/>
      <w:bookmarkEnd w:id="516"/>
    </w:p>
    <w:p w14:paraId="59C5AE0C" w14:textId="685ECFFB" w:rsidR="00495725" w:rsidRPr="00DF45F7" w:rsidRDefault="00041A90" w:rsidP="00B11AA8">
      <w:pPr>
        <w:pStyle w:val="Akapitzlist"/>
        <w:numPr>
          <w:ilvl w:val="1"/>
          <w:numId w:val="14"/>
        </w:numPr>
        <w:spacing w:before="60" w:after="60"/>
        <w:ind w:left="426" w:hanging="426"/>
        <w:jc w:val="both"/>
        <w:rPr>
          <w:rFonts w:asciiTheme="minorHAnsi" w:hAnsiTheme="minorHAnsi"/>
          <w:color w:val="000000" w:themeColor="text1"/>
        </w:rPr>
      </w:pPr>
      <w:bookmarkStart w:id="517" w:name="_Ref69075429"/>
      <w:r w:rsidRPr="00DF45F7">
        <w:rPr>
          <w:rFonts w:asciiTheme="minorHAnsi" w:hAnsiTheme="minorHAnsi"/>
          <w:color w:val="000000" w:themeColor="text1"/>
        </w:rPr>
        <w:t>[</w:t>
      </w:r>
      <w:r w:rsidRPr="00DF45F7">
        <w:rPr>
          <w:rFonts w:asciiTheme="minorHAnsi" w:hAnsiTheme="minorHAnsi"/>
          <w:b/>
          <w:bCs/>
          <w:color w:val="000000" w:themeColor="text1"/>
        </w:rPr>
        <w:t>Zabezpieczenie praw do Wyników Prac B+R w zakresie Komponentu Technologicznego</w:t>
      </w:r>
      <w:r w:rsidRPr="00DF45F7">
        <w:rPr>
          <w:rFonts w:asciiTheme="minorHAnsi" w:hAnsiTheme="minorHAnsi"/>
          <w:color w:val="000000" w:themeColor="text1"/>
        </w:rPr>
        <w:t xml:space="preserve">] </w:t>
      </w:r>
      <w:r w:rsidR="00495725" w:rsidRPr="00DF45F7">
        <w:rPr>
          <w:rFonts w:asciiTheme="minorHAnsi" w:hAnsiTheme="minorHAnsi"/>
          <w:color w:val="000000" w:themeColor="text1"/>
        </w:rPr>
        <w:t xml:space="preserve">W terminie 30 dni od dnia zakończenia Prac B+R, Wykonawca i NCBR zobowiązują się wspólnie, w dobrej wierze, z poszanowaniem interesu każdej ze Stron oraz przy uwzględnieniu, że zasadniczym celem współpracy jest możliwie najszersza Komercjalizacja Wyników Prac B+R w zakresie Komponentu Technologicznego, ustalić, które Wyniki Prac B+R </w:t>
      </w:r>
      <w:r w:rsidR="00CD6D3A" w:rsidRPr="00DF45F7">
        <w:rPr>
          <w:rFonts w:asciiTheme="minorHAnsi" w:hAnsiTheme="minorHAnsi"/>
          <w:color w:val="000000" w:themeColor="text1"/>
        </w:rPr>
        <w:t xml:space="preserve">w zakresie Komponentu Technologicznego Rozwiązania </w:t>
      </w:r>
      <w:r w:rsidR="00495725" w:rsidRPr="00DF45F7">
        <w:rPr>
          <w:rFonts w:asciiTheme="minorHAnsi" w:hAnsiTheme="minorHAnsi"/>
          <w:color w:val="000000" w:themeColor="text1"/>
        </w:rPr>
        <w:t>będą podlegały zgłoszeniu w ramach odpowiednich procedur prowadzących do udzielenia praw wyłącznych do Wyników Prac B+R</w:t>
      </w:r>
      <w:r w:rsidR="00CD6D3A" w:rsidRPr="00DF45F7">
        <w:rPr>
          <w:rFonts w:asciiTheme="minorHAnsi" w:hAnsiTheme="minorHAnsi"/>
          <w:color w:val="000000" w:themeColor="text1"/>
        </w:rPr>
        <w:t xml:space="preserve"> w zakresie Komponentu Technologicznego Rozwiązania</w:t>
      </w:r>
      <w:r w:rsidR="00495725" w:rsidRPr="00DF45F7">
        <w:rPr>
          <w:rFonts w:asciiTheme="minorHAnsi" w:hAnsiTheme="minorHAnsi"/>
          <w:color w:val="000000" w:themeColor="text1"/>
        </w:rPr>
        <w:t>,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 Strony sporządzą protokół, który będzie zawierał w/w ustalenia. Protokół zostanie podpisany przez Strony (forma pisemna pod rygorem nieważności). Tylko ustalenia zawarte w powyższym protokole będą wiążące dla Wykonawcy.</w:t>
      </w:r>
      <w:bookmarkEnd w:id="517"/>
    </w:p>
    <w:p w14:paraId="0FB2E2CC" w14:textId="08A74D50" w:rsidR="00495725" w:rsidRPr="00DF45F7" w:rsidRDefault="00495725"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terminie 90 dni od dnia zakończenia Prac B+R, zgodnie z ustaleniami dokonanymi pomiędzy NCBR a Wykonawcą zgodnie z </w:t>
      </w:r>
      <w:r w:rsidR="00CD6D3A" w:rsidRPr="00DF45F7">
        <w:rPr>
          <w:rFonts w:asciiTheme="minorHAnsi" w:hAnsiTheme="minorHAnsi"/>
          <w:color w:val="000000" w:themeColor="text1"/>
        </w:rPr>
        <w:fldChar w:fldCharType="begin"/>
      </w:r>
      <w:r w:rsidR="00CD6D3A" w:rsidRPr="00DF45F7">
        <w:rPr>
          <w:rFonts w:asciiTheme="minorHAnsi" w:hAnsiTheme="minorHAnsi"/>
          <w:color w:val="000000" w:themeColor="text1"/>
        </w:rPr>
        <w:instrText xml:space="preserve"> REF _Ref69075429 \n \h </w:instrText>
      </w:r>
      <w:r w:rsidR="00DF45F7">
        <w:rPr>
          <w:rFonts w:asciiTheme="minorHAnsi" w:hAnsiTheme="minorHAnsi"/>
          <w:color w:val="000000" w:themeColor="text1"/>
        </w:rPr>
        <w:instrText xml:space="preserve"> \* MERGEFORMAT </w:instrText>
      </w:r>
      <w:r w:rsidR="00CD6D3A" w:rsidRPr="00DF45F7">
        <w:rPr>
          <w:rFonts w:asciiTheme="minorHAnsi" w:hAnsiTheme="minorHAnsi"/>
          <w:color w:val="000000" w:themeColor="text1"/>
        </w:rPr>
      </w:r>
      <w:r w:rsidR="00CD6D3A"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D6D3A" w:rsidRPr="00DF45F7">
        <w:rPr>
          <w:rFonts w:asciiTheme="minorHAnsi" w:hAnsiTheme="minorHAnsi"/>
          <w:color w:val="000000" w:themeColor="text1"/>
        </w:rPr>
        <w:fldChar w:fldCharType="end"/>
      </w:r>
      <w:r w:rsidR="00CD6D3A" w:rsidRPr="00DF45F7">
        <w:rPr>
          <w:rFonts w:asciiTheme="minorHAnsi" w:hAnsiTheme="minorHAnsi"/>
          <w:color w:val="000000" w:themeColor="text1"/>
        </w:rPr>
        <w:t xml:space="preserve"> </w:t>
      </w:r>
      <w:r w:rsidRPr="00DF45F7">
        <w:rPr>
          <w:rFonts w:asciiTheme="minorHAnsi" w:hAnsiTheme="minorHAnsi"/>
          <w:color w:val="000000" w:themeColor="text1"/>
        </w:rPr>
        <w:t xml:space="preserve">(jeśli dotyczy), Wykonawca zobowiązuje się do zgłoszenia Wyników Prac B+R </w:t>
      </w:r>
      <w:r w:rsidR="00CD6D3A"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w ramach odpowiednich procedur prowadzących do udzielenia praw wyłącznych do Wyników Prac B+R</w:t>
      </w:r>
      <w:r w:rsidR="00CD6D3A"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W powyższym terminie Wykonawca zobowiązany jest również przesłać NCBR dokumentację potwierdzającą złożenie zgłoszenia Wyników Prac B+R </w:t>
      </w:r>
      <w:r w:rsidR="00CD6D3A"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do odpowiednich organów w ramach odpowiednich procedur prowadzących do udzielenia praw wyłącznych.</w:t>
      </w:r>
    </w:p>
    <w:p w14:paraId="5CB356D1" w14:textId="0A1C2454" w:rsidR="00495725" w:rsidRPr="00DF45F7" w:rsidRDefault="00495725" w:rsidP="00B11AA8">
      <w:pPr>
        <w:pStyle w:val="Akapitzlist"/>
        <w:numPr>
          <w:ilvl w:val="1"/>
          <w:numId w:val="14"/>
        </w:numPr>
        <w:spacing w:before="60" w:after="60"/>
        <w:ind w:left="426" w:hanging="426"/>
        <w:jc w:val="both"/>
        <w:rPr>
          <w:rFonts w:asciiTheme="minorHAnsi" w:hAnsiTheme="minorHAnsi"/>
          <w:color w:val="000000" w:themeColor="text1"/>
        </w:rPr>
      </w:pPr>
      <w:bookmarkStart w:id="518" w:name="_Ref69075602"/>
      <w:r w:rsidRPr="00DF45F7">
        <w:rPr>
          <w:rFonts w:asciiTheme="minorHAnsi" w:hAnsiTheme="minorHAnsi"/>
          <w:color w:val="000000" w:themeColor="text1"/>
        </w:rPr>
        <w:t xml:space="preserve">W celu uniknięcia wątpliwości oraz w związku z faktem, że to Wykonawcy będzie przysługiwać całość Foreground IP </w:t>
      </w:r>
      <w:r w:rsidR="00CD6D3A" w:rsidRPr="00DF45F7">
        <w:rPr>
          <w:rFonts w:asciiTheme="minorHAnsi" w:hAnsiTheme="minorHAnsi"/>
          <w:color w:val="000000" w:themeColor="text1"/>
        </w:rPr>
        <w:t>do Wyników Prac B+R w zakresie Komponentu Technologicznego Rozwiązania</w:t>
      </w:r>
      <w:r w:rsidRPr="00DF45F7">
        <w:rPr>
          <w:rFonts w:asciiTheme="minorHAnsi" w:hAnsiTheme="minorHAnsi"/>
          <w:color w:val="000000" w:themeColor="text1"/>
        </w:rPr>
        <w:t xml:space="preserve">, Strony ustalają, że to Wykonawca będzie podmiotem zobowiązanym do wykonywania wszelkich czynności faktycznych i prawnych związanych ze zgłoszeniem Wyniku Prac B+R </w:t>
      </w:r>
      <w:r w:rsidR="00C415C9"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w celu uzyskania prawa wyłącznego, a w szczególności to Wykonawca ponosić będzie koszty postępowania zgłoszeniowego w całości. W przypadku uzyskania praw wyłącznych do Wyniku Prac B+R</w:t>
      </w:r>
      <w:r w:rsidR="00C415C9"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Wykonawca zobowiązuje się uiszczać opłaty niezbędne do utrzymywania w mocy prawa wyłącznego (w szczególności opłaty za przedłużenie okresu obowiązywania prawa wyłącznego).</w:t>
      </w:r>
      <w:bookmarkEnd w:id="518"/>
    </w:p>
    <w:p w14:paraId="67167E4B" w14:textId="3AF9E95C" w:rsidR="00495725" w:rsidRPr="00DF45F7" w:rsidRDefault="00041A90"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Sankcja za naruszenie zobowiązań w zakresie zgłoszeń</w:t>
      </w:r>
      <w:r w:rsidRPr="00DF45F7">
        <w:rPr>
          <w:rFonts w:asciiTheme="minorHAnsi" w:hAnsiTheme="minorHAnsi"/>
          <w:color w:val="000000" w:themeColor="text1"/>
        </w:rPr>
        <w:t xml:space="preserve">] </w:t>
      </w:r>
      <w:r w:rsidR="00495725" w:rsidRPr="00DF45F7">
        <w:rPr>
          <w:rFonts w:asciiTheme="minorHAnsi" w:hAnsiTheme="minorHAnsi"/>
          <w:color w:val="000000" w:themeColor="text1"/>
        </w:rPr>
        <w:t xml:space="preserve">Jeżeli Wykonawca nie dokona zgłoszenia danego Wyniku Prac B+R </w:t>
      </w:r>
      <w:r w:rsidR="00C415C9" w:rsidRPr="00DF45F7">
        <w:rPr>
          <w:rFonts w:asciiTheme="minorHAnsi" w:hAnsiTheme="minorHAnsi"/>
          <w:color w:val="000000" w:themeColor="text1"/>
        </w:rPr>
        <w:t xml:space="preserve">w zakresie Komponentu Technologicznego Rozwiązania </w:t>
      </w:r>
      <w:r w:rsidR="00495725" w:rsidRPr="00DF45F7">
        <w:rPr>
          <w:rFonts w:asciiTheme="minorHAnsi" w:hAnsiTheme="minorHAnsi"/>
          <w:color w:val="000000" w:themeColor="text1"/>
        </w:rPr>
        <w:t xml:space="preserve">(o ile dotyczy) w celu uzyskania praw wyłącznych w terminie wskazanym w </w:t>
      </w:r>
      <w:r w:rsidR="00C415C9" w:rsidRPr="00DF45F7">
        <w:rPr>
          <w:rFonts w:asciiTheme="minorHAnsi" w:hAnsiTheme="minorHAnsi"/>
          <w:color w:val="000000" w:themeColor="text1"/>
        </w:rPr>
        <w:fldChar w:fldCharType="begin"/>
      </w:r>
      <w:r w:rsidR="00C415C9" w:rsidRPr="00DF45F7">
        <w:rPr>
          <w:rFonts w:asciiTheme="minorHAnsi" w:hAnsiTheme="minorHAnsi"/>
          <w:color w:val="000000" w:themeColor="text1"/>
        </w:rPr>
        <w:instrText xml:space="preserve"> REF _Ref69075602 \n \h </w:instrText>
      </w:r>
      <w:r w:rsidR="00DF45F7">
        <w:rPr>
          <w:rFonts w:asciiTheme="minorHAnsi" w:hAnsiTheme="minorHAnsi"/>
          <w:color w:val="000000" w:themeColor="text1"/>
        </w:rPr>
        <w:instrText xml:space="preserve"> \* MERGEFORMAT </w:instrText>
      </w:r>
      <w:r w:rsidR="00C415C9" w:rsidRPr="00DF45F7">
        <w:rPr>
          <w:rFonts w:asciiTheme="minorHAnsi" w:hAnsiTheme="minorHAnsi"/>
          <w:color w:val="000000" w:themeColor="text1"/>
        </w:rPr>
      </w:r>
      <w:r w:rsidR="00C415C9"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C415C9" w:rsidRPr="00DF45F7">
        <w:rPr>
          <w:rFonts w:asciiTheme="minorHAnsi" w:hAnsiTheme="minorHAnsi"/>
          <w:color w:val="000000" w:themeColor="text1"/>
        </w:rPr>
        <w:fldChar w:fldCharType="end"/>
      </w:r>
      <w:r w:rsidR="00495725" w:rsidRPr="00DF45F7">
        <w:rPr>
          <w:rFonts w:asciiTheme="minorHAnsi" w:hAnsiTheme="minorHAnsi"/>
          <w:color w:val="000000" w:themeColor="text1"/>
        </w:rPr>
        <w:t xml:space="preserve">, </w:t>
      </w:r>
      <w:r w:rsidR="00E915E9" w:rsidRPr="0090300A">
        <w:rPr>
          <w:rFonts w:asciiTheme="minorHAnsi" w:eastAsia="Times New Roman" w:hAnsiTheme="minorHAnsi"/>
          <w:color w:val="000000" w:themeColor="text1"/>
          <w:lang w:eastAsia="ar-SA"/>
        </w:rPr>
        <w:t xml:space="preserve">NCBR wzywa Wykonawcę do usunięcia naruszenia w wyznaczonym terminie, nie krótszym niż </w:t>
      </w:r>
      <w:r w:rsidR="00E915E9">
        <w:rPr>
          <w:rFonts w:asciiTheme="minorHAnsi" w:eastAsia="Times New Roman" w:hAnsiTheme="minorHAnsi"/>
          <w:color w:val="000000" w:themeColor="text1"/>
          <w:lang w:eastAsia="ar-SA"/>
        </w:rPr>
        <w:t>30</w:t>
      </w:r>
      <w:r w:rsidR="00E915E9" w:rsidRPr="0090300A">
        <w:rPr>
          <w:rFonts w:asciiTheme="minorHAnsi" w:eastAsia="Times New Roman" w:hAnsiTheme="minorHAnsi"/>
          <w:color w:val="000000" w:themeColor="text1"/>
          <w:lang w:eastAsia="ar-SA"/>
        </w:rPr>
        <w:t xml:space="preserve"> dni. W razie bezskutecznego upływu wyznaczonego przez NCBR terminu </w:t>
      </w:r>
      <w:r w:rsidR="00495725" w:rsidRPr="00DF45F7">
        <w:rPr>
          <w:rFonts w:asciiTheme="minorHAnsi" w:hAnsiTheme="minorHAnsi"/>
          <w:color w:val="000000" w:themeColor="text1"/>
        </w:rPr>
        <w:t xml:space="preserve">NCBR </w:t>
      </w:r>
      <w:r w:rsidR="00C415C9" w:rsidRPr="00DF45F7">
        <w:rPr>
          <w:rFonts w:asciiTheme="minorHAnsi" w:hAnsiTheme="minorHAnsi"/>
          <w:color w:val="000000" w:themeColor="text1"/>
        </w:rPr>
        <w:t xml:space="preserve">jest uprawniony </w:t>
      </w:r>
      <w:r w:rsidR="00495725" w:rsidRPr="00DF45F7">
        <w:rPr>
          <w:rFonts w:asciiTheme="minorHAnsi" w:hAnsiTheme="minorHAnsi"/>
          <w:color w:val="000000" w:themeColor="text1"/>
        </w:rPr>
        <w:t xml:space="preserve">do żądania od Wykonawcy przeniesienia całości Foreground IP </w:t>
      </w:r>
      <w:r w:rsidR="00C415C9" w:rsidRPr="00DF45F7">
        <w:rPr>
          <w:rFonts w:asciiTheme="minorHAnsi" w:hAnsiTheme="minorHAnsi"/>
          <w:color w:val="000000" w:themeColor="text1"/>
        </w:rPr>
        <w:t xml:space="preserve">do Wyniku Prac B+R w zakresie Komponentu Technologicznego Rozwiązania </w:t>
      </w:r>
      <w:r w:rsidR="00495725" w:rsidRPr="00DF45F7">
        <w:rPr>
          <w:rFonts w:asciiTheme="minorHAnsi" w:hAnsiTheme="minorHAnsi"/>
          <w:color w:val="000000" w:themeColor="text1"/>
        </w:rPr>
        <w:t>na NCBR</w:t>
      </w:r>
      <w:r w:rsidR="00C415C9" w:rsidRPr="00DF45F7">
        <w:rPr>
          <w:rFonts w:asciiTheme="minorHAnsi" w:hAnsiTheme="minorHAnsi"/>
          <w:color w:val="000000" w:themeColor="text1"/>
        </w:rPr>
        <w:t xml:space="preserve">, zgodnie z </w:t>
      </w:r>
      <w:r w:rsidR="00C44396" w:rsidRPr="00DF45F7">
        <w:rPr>
          <w:rFonts w:asciiTheme="minorHAnsi" w:hAnsiTheme="minorHAnsi"/>
          <w:color w:val="000000" w:themeColor="text1"/>
        </w:rPr>
        <w:fldChar w:fldCharType="begin"/>
      </w:r>
      <w:r w:rsidR="00C44396"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rPr>
        <w:instrText xml:space="preserve"> \* MERGEFORMAT </w:instrText>
      </w:r>
      <w:r w:rsidR="00C44396" w:rsidRPr="00DF45F7">
        <w:rPr>
          <w:rFonts w:asciiTheme="minorHAnsi" w:hAnsiTheme="minorHAnsi"/>
          <w:color w:val="000000" w:themeColor="text1"/>
        </w:rPr>
      </w:r>
      <w:r w:rsidR="00C44396" w:rsidRPr="00DF45F7">
        <w:rPr>
          <w:rFonts w:asciiTheme="minorHAnsi" w:hAnsiTheme="minorHAnsi"/>
          <w:color w:val="000000" w:themeColor="text1"/>
        </w:rPr>
        <w:fldChar w:fldCharType="separate"/>
      </w:r>
      <w:r w:rsidR="004921E9">
        <w:rPr>
          <w:rFonts w:asciiTheme="minorHAnsi" w:hAnsiTheme="minorHAnsi"/>
          <w:color w:val="000000" w:themeColor="text1"/>
        </w:rPr>
        <w:t>§17</w:t>
      </w:r>
      <w:r w:rsidR="00C44396" w:rsidRPr="00DF45F7">
        <w:rPr>
          <w:rFonts w:asciiTheme="minorHAnsi" w:hAnsiTheme="minorHAnsi"/>
          <w:color w:val="000000" w:themeColor="text1"/>
        </w:rPr>
        <w:fldChar w:fldCharType="end"/>
      </w:r>
      <w:r w:rsidR="0078151C">
        <w:rPr>
          <w:rFonts w:asciiTheme="minorHAnsi" w:hAnsiTheme="minorHAnsi"/>
          <w:color w:val="000000" w:themeColor="text1"/>
        </w:rPr>
        <w:t>.</w:t>
      </w:r>
    </w:p>
    <w:p w14:paraId="64F7F270" w14:textId="70968777" w:rsidR="00495725" w:rsidRPr="00DF45F7" w:rsidRDefault="00495725"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Postanowienia niniejszego artykułu znajdują zastosowanie do wszelkich zgłoszeń, rejestracji czy wniosków o udzielenie ochrony prawnej Wyników Prac B+R</w:t>
      </w:r>
      <w:r w:rsidR="00041A90"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dokonywanych w jakimkolwiek trybie, w tym w trybach międzynarodowych, zagranicznych lub krajowych (w tym w szczególności w trybie udzielania patentów europejskich, wspólnotowych wzorów przemysłowych, w trybie międzynarodowej procedury PCT oraz w innych podobnych trybach międzynarodowych lub regionalnych prowadzących do przyznania ochrony na Wyniki Prac B+R</w:t>
      </w:r>
      <w:r w:rsidR="00041A90" w:rsidRPr="00DF45F7">
        <w:rPr>
          <w:rFonts w:asciiTheme="minorHAnsi" w:hAnsiTheme="minorHAnsi"/>
          <w:color w:val="000000" w:themeColor="text1"/>
        </w:rPr>
        <w:t xml:space="preserve"> </w:t>
      </w:r>
      <w:bookmarkStart w:id="519" w:name="_Hlk69075850"/>
      <w:r w:rsidR="00041A90" w:rsidRPr="00DF45F7">
        <w:rPr>
          <w:rFonts w:asciiTheme="minorHAnsi" w:hAnsiTheme="minorHAnsi"/>
          <w:color w:val="000000" w:themeColor="text1"/>
        </w:rPr>
        <w:t>w zakresie Komponentu Technologicznego Rozwiązania</w:t>
      </w:r>
      <w:bookmarkEnd w:id="519"/>
      <w:r w:rsidRPr="00DF45F7">
        <w:rPr>
          <w:rFonts w:asciiTheme="minorHAnsi" w:hAnsiTheme="minorHAnsi"/>
          <w:color w:val="000000" w:themeColor="text1"/>
        </w:rPr>
        <w:t xml:space="preserve">). </w:t>
      </w:r>
    </w:p>
    <w:p w14:paraId="63FDD7F1" w14:textId="360841BF" w:rsidR="00793677" w:rsidRPr="00DF45F7" w:rsidRDefault="00041A90" w:rsidP="00B11AA8">
      <w:pPr>
        <w:pStyle w:val="Akapitzlist"/>
        <w:numPr>
          <w:ilvl w:val="1"/>
          <w:numId w:val="14"/>
        </w:numPr>
        <w:spacing w:before="60" w:after="60"/>
        <w:ind w:left="426" w:hanging="426"/>
        <w:jc w:val="both"/>
        <w:rPr>
          <w:rFonts w:asciiTheme="minorHAnsi" w:hAnsiTheme="minorHAnsi"/>
          <w:color w:val="000000" w:themeColor="text1"/>
        </w:rPr>
      </w:pPr>
      <w:bookmarkStart w:id="520" w:name="_Ref69076264"/>
      <w:r w:rsidRPr="00DF45F7">
        <w:rPr>
          <w:rFonts w:asciiTheme="minorHAnsi" w:hAnsiTheme="minorHAnsi"/>
          <w:color w:val="000000" w:themeColor="text1"/>
        </w:rPr>
        <w:t>[</w:t>
      </w:r>
      <w:r w:rsidRPr="00DF45F7">
        <w:rPr>
          <w:rFonts w:asciiTheme="minorHAnsi" w:hAnsiTheme="minorHAnsi"/>
          <w:b/>
          <w:bCs/>
          <w:color w:val="000000" w:themeColor="text1"/>
        </w:rPr>
        <w:t xml:space="preserve">Zobowiązanie do komercjalizacji pasywnej] </w:t>
      </w:r>
      <w:r w:rsidR="00793677" w:rsidRPr="00DF45F7">
        <w:rPr>
          <w:rFonts w:asciiTheme="minorHAnsi" w:hAnsiTheme="minorHAnsi"/>
          <w:color w:val="000000" w:themeColor="text1"/>
        </w:rPr>
        <w:t xml:space="preserve">Pod warunkiem </w:t>
      </w:r>
      <w:bookmarkStart w:id="521" w:name="_Hlk57340727"/>
      <w:r w:rsidR="00793677" w:rsidRPr="00DF45F7">
        <w:rPr>
          <w:rFonts w:asciiTheme="minorHAnsi" w:hAnsiTheme="minorHAnsi"/>
          <w:color w:val="000000" w:themeColor="text1"/>
        </w:rPr>
        <w:t xml:space="preserve">i od </w:t>
      </w:r>
      <w:bookmarkEnd w:id="521"/>
      <w:r w:rsidR="00793677" w:rsidRPr="00DF45F7">
        <w:rPr>
          <w:rFonts w:asciiTheme="minorHAnsi" w:hAnsiTheme="minorHAnsi"/>
          <w:color w:val="000000" w:themeColor="text1"/>
        </w:rPr>
        <w:t xml:space="preserve">uzyskania </w:t>
      </w:r>
      <w:r w:rsidRPr="00DF45F7">
        <w:rPr>
          <w:rFonts w:asciiTheme="minorHAnsi" w:hAnsiTheme="minorHAnsi"/>
          <w:color w:val="000000" w:themeColor="text1"/>
        </w:rPr>
        <w:t>w jakiejkolwiek części wynagrodzenia za realizację Etapu I</w:t>
      </w:r>
      <w:r w:rsidR="00793677" w:rsidRPr="00DF45F7">
        <w:rPr>
          <w:rFonts w:asciiTheme="minorHAnsi" w:hAnsiTheme="minorHAnsi"/>
          <w:color w:val="000000" w:themeColor="text1"/>
        </w:rPr>
        <w:t xml:space="preserve">, Wykonawca zobowiązuje się do Komercjalizacji Wyników Prac B+R </w:t>
      </w:r>
      <w:r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poprzez</w:t>
      </w:r>
      <w:r w:rsidR="001B77DB">
        <w:rPr>
          <w:rFonts w:asciiTheme="minorHAnsi" w:hAnsiTheme="minorHAnsi"/>
          <w:color w:val="000000" w:themeColor="text1"/>
        </w:rPr>
        <w:t xml:space="preserve"> </w:t>
      </w:r>
      <w:r w:rsidR="00793677" w:rsidRPr="00DF45F7">
        <w:rPr>
          <w:rFonts w:asciiTheme="minorHAnsi" w:hAnsiTheme="minorHAnsi"/>
          <w:color w:val="000000" w:themeColor="text1"/>
        </w:rPr>
        <w:t xml:space="preserve">utrzymywanie od dnia zakończenia Etapu I otwartego zaproszenia (w języku polskim i angielskim, opublikowanego na publicznie dostępnej stronie internetowej Wykonawcy, w widocznym miejscu, oraz na wskazanej przez NCBR stronie internetowej, udostępnionej w tym celu Wykonawcy nieodpłatnie przez NCBR) do składania przez wszystkie podmioty zainteresowane ofert na udzielenie przez Wykonawcę niewyłącznej i odpłatnej licencji na korzystanie z Wyników Prac B+R </w:t>
      </w:r>
      <w:r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i (łącznie z nimi i w niezbędnym dla korzystania z Wyników Prac B+R </w:t>
      </w:r>
      <w:r w:rsidRPr="00DF45F7">
        <w:rPr>
          <w:rFonts w:asciiTheme="minorHAnsi" w:hAnsiTheme="minorHAnsi"/>
          <w:color w:val="000000" w:themeColor="text1"/>
        </w:rPr>
        <w:t>w zakresie Komponentu Technologicznego Rozwiązania przedmiocie</w:t>
      </w:r>
      <w:r w:rsidR="00793677" w:rsidRPr="00DF45F7">
        <w:rPr>
          <w:rFonts w:asciiTheme="minorHAnsi" w:hAnsiTheme="minorHAnsi"/>
          <w:color w:val="000000" w:themeColor="text1"/>
        </w:rPr>
        <w:t xml:space="preserve">) Materiałów </w:t>
      </w:r>
      <w:bookmarkStart w:id="522" w:name="_Hlk63428842"/>
      <w:r w:rsidR="00793677" w:rsidRPr="00DF45F7">
        <w:rPr>
          <w:rFonts w:asciiTheme="minorHAnsi" w:hAnsiTheme="minorHAnsi"/>
          <w:color w:val="000000" w:themeColor="text1"/>
        </w:rPr>
        <w:t>związanych z Wynikami Prac B+R</w:t>
      </w:r>
      <w:bookmarkEnd w:id="522"/>
      <w:r w:rsidRPr="00DF45F7">
        <w:rPr>
          <w:rFonts w:asciiTheme="minorHAnsi" w:hAnsiTheme="minorHAnsi"/>
          <w:color w:val="000000" w:themeColor="text1"/>
        </w:rPr>
        <w:t xml:space="preserve"> w zakresie Komponentu Technologicznego Rozwiązania</w:t>
      </w:r>
      <w:r w:rsidR="00793677" w:rsidRPr="00DF45F7">
        <w:rPr>
          <w:rFonts w:asciiTheme="minorHAnsi" w:hAnsiTheme="minorHAnsi"/>
          <w:color w:val="000000" w:themeColor="text1"/>
        </w:rPr>
        <w:t xml:space="preserve">, przez okres nie krótszy niż 10 lat lecz nie dłużej niż do momentu zbycia przez Wykonawcę praw Wyników Prac B+R </w:t>
      </w:r>
      <w:r w:rsidRPr="00DF45F7">
        <w:rPr>
          <w:rFonts w:asciiTheme="minorHAnsi" w:hAnsiTheme="minorHAnsi"/>
          <w:color w:val="000000" w:themeColor="text1"/>
        </w:rPr>
        <w:t xml:space="preserve">w zakresie Komponentu Technologicznego Rozwiązania, w przypadkach dopuszczalnych </w:t>
      </w:r>
      <w:r w:rsidR="00793677" w:rsidRPr="00DF45F7">
        <w:rPr>
          <w:rFonts w:asciiTheme="minorHAnsi" w:hAnsiTheme="minorHAnsi"/>
          <w:color w:val="000000" w:themeColor="text1"/>
        </w:rPr>
        <w:t>Umową</w:t>
      </w:r>
      <w:r w:rsidRPr="00DF45F7">
        <w:rPr>
          <w:rFonts w:asciiTheme="minorHAnsi" w:hAnsiTheme="minorHAnsi"/>
          <w:color w:val="000000" w:themeColor="text1"/>
        </w:rPr>
        <w:t>.</w:t>
      </w:r>
      <w:bookmarkEnd w:id="520"/>
      <w:r w:rsidR="001B77DB">
        <w:rPr>
          <w:rFonts w:asciiTheme="minorHAnsi" w:hAnsiTheme="minorHAnsi"/>
          <w:color w:val="000000" w:themeColor="text1"/>
        </w:rPr>
        <w:t xml:space="preserve"> </w:t>
      </w:r>
      <w:r w:rsidR="00793677" w:rsidRPr="00DF45F7">
        <w:rPr>
          <w:rFonts w:asciiTheme="minorHAnsi" w:hAnsiTheme="minorHAnsi"/>
          <w:color w:val="000000" w:themeColor="text1"/>
        </w:rPr>
        <w:t xml:space="preserve"> </w:t>
      </w:r>
    </w:p>
    <w:p w14:paraId="1C5216BD" w14:textId="58FC8D0B" w:rsidR="00793677" w:rsidRPr="00DF45F7" w:rsidRDefault="00041A90" w:rsidP="00B11AA8">
      <w:pPr>
        <w:pStyle w:val="Akapitzlist"/>
        <w:numPr>
          <w:ilvl w:val="1"/>
          <w:numId w:val="14"/>
        </w:numPr>
        <w:spacing w:before="60" w:after="60"/>
        <w:ind w:left="426" w:hanging="426"/>
        <w:jc w:val="both"/>
        <w:rPr>
          <w:rFonts w:asciiTheme="minorHAnsi" w:hAnsiTheme="minorHAnsi"/>
          <w:color w:val="000000" w:themeColor="text1"/>
        </w:rPr>
      </w:pPr>
      <w:bookmarkStart w:id="523" w:name="_Ref69076270"/>
      <w:r w:rsidRPr="00DF45F7">
        <w:rPr>
          <w:rFonts w:asciiTheme="minorHAnsi" w:hAnsiTheme="minorHAnsi"/>
          <w:color w:val="000000" w:themeColor="text1"/>
        </w:rPr>
        <w:t>[</w:t>
      </w:r>
      <w:r w:rsidRPr="00DF45F7">
        <w:rPr>
          <w:rFonts w:asciiTheme="minorHAnsi" w:hAnsiTheme="minorHAnsi"/>
          <w:b/>
          <w:bCs/>
          <w:color w:val="000000" w:themeColor="text1"/>
        </w:rPr>
        <w:t>Zasady komercjalizacji Wyników Prac B+R w zakresie Komponentu Technologicznego Rozwiązania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Wykonawca:</w:t>
      </w:r>
      <w:bookmarkEnd w:id="523"/>
    </w:p>
    <w:p w14:paraId="143F1081" w14:textId="1C37FE36" w:rsidR="00793677" w:rsidRPr="00DF45F7" w:rsidRDefault="00D42C5E" w:rsidP="00B11AA8">
      <w:pPr>
        <w:pStyle w:val="Akapitzlist"/>
        <w:numPr>
          <w:ilvl w:val="1"/>
          <w:numId w:val="46"/>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pod warunkiem i od uzyskania w jakiejkolwiek części wynagrodzenia za realizację Etapu I</w:t>
      </w:r>
      <w:r w:rsidR="00793677" w:rsidRPr="00DF45F7">
        <w:rPr>
          <w:rFonts w:asciiTheme="minorHAnsi" w:hAnsiTheme="minorHAnsi"/>
          <w:color w:val="000000" w:themeColor="text1"/>
        </w:rPr>
        <w:t xml:space="preserve">, zobowiązuje się, że będzie każdorazowo dokonywał Komercjalizacji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na zasadach rynkowych</w:t>
      </w:r>
      <w:r w:rsidR="000D7081" w:rsidRPr="00DF45F7">
        <w:rPr>
          <w:rFonts w:asciiTheme="minorHAnsi" w:hAnsiTheme="minorHAnsi"/>
          <w:color w:val="000000" w:themeColor="text1"/>
        </w:rPr>
        <w:t>. W</w:t>
      </w:r>
      <w:r w:rsidR="00793677" w:rsidRPr="00DF45F7">
        <w:rPr>
          <w:rFonts w:asciiTheme="minorHAnsi" w:hAnsiTheme="minorHAnsi"/>
          <w:color w:val="000000" w:themeColor="text1"/>
        </w:rPr>
        <w:t xml:space="preserve"> przypadku </w:t>
      </w:r>
      <w:r w:rsidR="000D7081" w:rsidRPr="00DF45F7">
        <w:rPr>
          <w:rFonts w:asciiTheme="minorHAnsi" w:hAnsiTheme="minorHAnsi"/>
          <w:color w:val="000000" w:themeColor="text1"/>
        </w:rPr>
        <w:t xml:space="preserve">licencji nastąpi to w drodze </w:t>
      </w:r>
      <w:r w:rsidR="00793677" w:rsidRPr="00DF45F7">
        <w:rPr>
          <w:rFonts w:asciiTheme="minorHAnsi" w:hAnsiTheme="minorHAnsi"/>
          <w:color w:val="000000" w:themeColor="text1"/>
        </w:rPr>
        <w:t>udzieleni</w:t>
      </w:r>
      <w:r w:rsidR="000D7081" w:rsidRPr="00DF45F7">
        <w:rPr>
          <w:rFonts w:asciiTheme="minorHAnsi" w:hAnsiTheme="minorHAnsi"/>
          <w:color w:val="000000" w:themeColor="text1"/>
        </w:rPr>
        <w:t>a</w:t>
      </w:r>
      <w:r w:rsidR="00793677" w:rsidRPr="00DF45F7">
        <w:rPr>
          <w:rFonts w:asciiTheme="minorHAnsi" w:hAnsiTheme="minorHAnsi"/>
          <w:color w:val="000000" w:themeColor="text1"/>
        </w:rPr>
        <w:t xml:space="preserve"> podmiotom zainteresowanym odpłatnej, niewyłącznej licencji </w:t>
      </w:r>
      <w:r w:rsidR="00793677" w:rsidRPr="00DF45F7">
        <w:rPr>
          <w:rFonts w:asciiTheme="minorHAnsi" w:eastAsia="Times New Roman" w:hAnsiTheme="minorHAnsi"/>
          <w:color w:val="000000" w:themeColor="text1"/>
          <w:lang w:eastAsia="ar-SA"/>
        </w:rPr>
        <w:t>(w tym w rozumieniu Ustawy o Prawie Autorskim oraz Ustawy PWP)</w:t>
      </w:r>
      <w:r w:rsidR="00793677" w:rsidRPr="00DF45F7">
        <w:rPr>
          <w:rFonts w:asciiTheme="minorHAnsi" w:hAnsiTheme="minorHAnsi"/>
          <w:color w:val="000000" w:themeColor="text1"/>
        </w:rPr>
        <w:t xml:space="preserve"> do korzystania z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w </w:t>
      </w:r>
      <w:r w:rsidR="000D7081" w:rsidRPr="00DF45F7">
        <w:rPr>
          <w:rFonts w:asciiTheme="minorHAnsi" w:hAnsiTheme="minorHAnsi"/>
          <w:color w:val="000000" w:themeColor="text1"/>
        </w:rPr>
        <w:t>przedmiocie</w:t>
      </w:r>
      <w:r w:rsidR="00793677" w:rsidRPr="00DF45F7">
        <w:rPr>
          <w:rFonts w:asciiTheme="minorHAnsi" w:hAnsiTheme="minorHAnsi"/>
          <w:color w:val="000000" w:themeColor="text1"/>
        </w:rPr>
        <w:t xml:space="preserve"> określonym przez ofertę podmiotu zainteresowanego, na warunkach FRAND (tj. Komercjalizacja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będzie odbywała się uczciwie, należycie i w sposób niedyskryminujący jakichkolwiek podmiotów) i za rynkowym wynagrodzeniem/opłatą licencyjną. Wykonawca zobowiązuje się, że nie odmówi, bez uprzedniej zgody NCBR wyrażonej w formie pisemnej (pod rygorem nieważności), udzielenia licencji </w:t>
      </w:r>
      <w:bookmarkStart w:id="524" w:name="_Hlk63429329"/>
      <w:r w:rsidR="00793677" w:rsidRPr="00DF45F7">
        <w:rPr>
          <w:rFonts w:asciiTheme="minorHAnsi" w:hAnsiTheme="minorHAnsi"/>
          <w:color w:val="000000" w:themeColor="text1"/>
        </w:rPr>
        <w:t>na Wyniki Prac B+R</w:t>
      </w:r>
      <w:bookmarkEnd w:id="524"/>
      <w:r w:rsidR="00793677" w:rsidRPr="00DF45F7">
        <w:rPr>
          <w:rFonts w:asciiTheme="minorHAnsi" w:hAnsiTheme="minorHAnsi"/>
          <w:color w:val="000000" w:themeColor="text1"/>
        </w:rPr>
        <w:t xml:space="preserve">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podmiotowi zainteresowanemu, jeśli warunki, na których podmiot zainteresowany chce korzystać z licencji odpowiadają warunkom rynkowym</w:t>
      </w:r>
      <w:bookmarkStart w:id="525" w:name="_Hlk64450426"/>
      <w:r w:rsidR="00793677" w:rsidRPr="00DF45F7">
        <w:rPr>
          <w:rFonts w:asciiTheme="minorHAnsi" w:hAnsiTheme="minorHAnsi"/>
          <w:color w:val="000000" w:themeColor="text1"/>
        </w:rPr>
        <w:t>, z zastrzeżeniem zdania kolejnego tego punktu 1). Wykonawca</w:t>
      </w:r>
      <w:r w:rsidR="000D7081" w:rsidRPr="00DF45F7">
        <w:rPr>
          <w:rFonts w:asciiTheme="minorHAnsi" w:hAnsiTheme="minorHAnsi"/>
          <w:color w:val="000000" w:themeColor="text1"/>
        </w:rPr>
        <w:t xml:space="preserve"> może odmówić udzielenia licencji podmiotowi trzeciemu bez konieczności uzyskiwania uprzedniej zgody NCBR</w:t>
      </w:r>
      <w:r w:rsidR="00793677" w:rsidRPr="00DF45F7">
        <w:rPr>
          <w:rFonts w:asciiTheme="minorHAnsi" w:hAnsiTheme="minorHAnsi"/>
          <w:color w:val="000000" w:themeColor="text1"/>
        </w:rPr>
        <w:t>:</w:t>
      </w:r>
    </w:p>
    <w:p w14:paraId="5268CF0C" w14:textId="2B202759" w:rsidR="00793677" w:rsidRPr="00DF45F7" w:rsidRDefault="00793677" w:rsidP="00B11AA8">
      <w:pPr>
        <w:pStyle w:val="Akapitzlist"/>
        <w:numPr>
          <w:ilvl w:val="2"/>
          <w:numId w:val="46"/>
        </w:numPr>
        <w:spacing w:before="60" w:after="60"/>
        <w:ind w:left="1418" w:hanging="241"/>
        <w:jc w:val="both"/>
        <w:rPr>
          <w:rFonts w:asciiTheme="minorHAnsi" w:hAnsiTheme="minorHAnsi"/>
          <w:color w:val="000000" w:themeColor="text1"/>
        </w:rPr>
      </w:pPr>
      <w:r w:rsidRPr="00DF45F7">
        <w:rPr>
          <w:rFonts w:asciiTheme="minorHAnsi" w:hAnsiTheme="minorHAnsi"/>
          <w:color w:val="000000" w:themeColor="text1"/>
        </w:rPr>
        <w:t xml:space="preserve"> pod warunkiem uprzedniego poinformowania NCBR o takim zamiarze wraz z przekazaniem NCBR dowodów lub analiz </w:t>
      </w:r>
      <w:bookmarkStart w:id="526" w:name="_Hlk64631453"/>
      <w:r w:rsidRPr="00DF45F7">
        <w:rPr>
          <w:rFonts w:asciiTheme="minorHAnsi" w:hAnsiTheme="minorHAnsi"/>
          <w:color w:val="000000" w:themeColor="text1"/>
        </w:rPr>
        <w:t xml:space="preserve">uprawdopodabniających </w:t>
      </w:r>
      <w:bookmarkEnd w:id="526"/>
      <w:r w:rsidRPr="00DF45F7">
        <w:rPr>
          <w:rFonts w:asciiTheme="minorHAnsi" w:hAnsiTheme="minorHAnsi"/>
          <w:color w:val="000000" w:themeColor="text1"/>
        </w:rPr>
        <w:t>wskazane ryzyko (ewentualnie wraz z zastrzeżeniem takich informacji jako tajemnicy przedsiębiorstwa), z powodu istnienia wysokiego ryzyka wykorzystania przez taki podmiot Wyników Prac B+R z naruszeniem zasad licencji lub z naruszeniem zasad uczciwej konkurencji w rozumieniu Ustawy ZNK, przy czym Wykonawca w takim wypadku nie musi podawać przyczyny odmowy podmiotowi zainteresowanemu,</w:t>
      </w:r>
    </w:p>
    <w:p w14:paraId="19DBE351" w14:textId="4A683EEB" w:rsidR="00793677" w:rsidRPr="00DF45F7" w:rsidRDefault="00793677" w:rsidP="00B11AA8">
      <w:pPr>
        <w:pStyle w:val="Akapitzlist"/>
        <w:numPr>
          <w:ilvl w:val="2"/>
          <w:numId w:val="46"/>
        </w:numPr>
        <w:spacing w:before="60" w:after="60"/>
        <w:ind w:left="1418" w:hanging="241"/>
        <w:jc w:val="both"/>
        <w:rPr>
          <w:rFonts w:asciiTheme="minorHAnsi" w:hAnsiTheme="minorHAnsi"/>
          <w:color w:val="000000" w:themeColor="text1"/>
        </w:rPr>
      </w:pPr>
      <w:r w:rsidRPr="00DF45F7">
        <w:rPr>
          <w:rFonts w:asciiTheme="minorHAnsi" w:hAnsiTheme="minorHAnsi"/>
          <w:color w:val="000000" w:themeColor="text1"/>
        </w:rPr>
        <w:lastRenderedPageBreak/>
        <w:t xml:space="preserve">jeśli </w:t>
      </w:r>
      <w:r w:rsidR="000D7081" w:rsidRPr="00DF45F7">
        <w:rPr>
          <w:rFonts w:asciiTheme="minorHAnsi" w:hAnsiTheme="minorHAnsi"/>
          <w:color w:val="000000" w:themeColor="text1"/>
        </w:rPr>
        <w:t>podmiot zainteresowany pochodzi spoza Europejskiego Obszaru Gospodarczego i z jurysdykcji, która w uznaniu Wykonawcy nie chroni dostatecznie praw do Wyników Prac B+R</w:t>
      </w:r>
      <w:bookmarkEnd w:id="525"/>
      <w:r w:rsidRPr="00DF45F7">
        <w:rPr>
          <w:rFonts w:asciiTheme="minorHAnsi" w:hAnsiTheme="minorHAnsi"/>
          <w:color w:val="000000" w:themeColor="text1"/>
        </w:rPr>
        <w:t xml:space="preserve">; </w:t>
      </w:r>
    </w:p>
    <w:p w14:paraId="23AC59BE" w14:textId="77777777" w:rsidR="00793677" w:rsidRPr="00DF45F7" w:rsidRDefault="00793677" w:rsidP="00B11AA8">
      <w:pPr>
        <w:pStyle w:val="Akapitzlist"/>
        <w:numPr>
          <w:ilvl w:val="1"/>
          <w:numId w:val="46"/>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w przypadku Komercjalizacji Wyników Prac B+R w drodze udzielenia licencji na korzystanie z Wyników Prac B+R w działalności prowadzonej przez osobę trzecią, Wykonawca jest uprawniony określić warunki prawne licencji oraz warunki techniczne przekazania i korzystania z niezbędnych Materiałów w sposób zabezpieczający jego tajemnicę przedsiębiorstwa w rozumieniu Ustawy ZNK z zastrzeżeniem, że warunki te również muszą odpowiadać warunkom rynkowym, w szczególności nie mogą służyć uniemożliwieniu wykorzystania Wyników Prac B+R zgodnie z ich przeznaczeniem przez podmiot trzeci;</w:t>
      </w:r>
    </w:p>
    <w:p w14:paraId="36350314" w14:textId="662DAE0A" w:rsidR="00793677" w:rsidRPr="00DF45F7" w:rsidRDefault="00793677" w:rsidP="00B11AA8">
      <w:pPr>
        <w:pStyle w:val="Akapitzlist"/>
        <w:numPr>
          <w:ilvl w:val="1"/>
          <w:numId w:val="46"/>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zobowiązuje się, że jeśli</w:t>
      </w:r>
      <w:r w:rsidR="000D7081" w:rsidRPr="00DF45F7">
        <w:rPr>
          <w:rFonts w:asciiTheme="minorHAnsi" w:hAnsiTheme="minorHAnsi"/>
          <w:color w:val="000000" w:themeColor="text1"/>
        </w:rPr>
        <w:t xml:space="preserve"> </w:t>
      </w:r>
      <w:r w:rsidRPr="00DF45F7">
        <w:rPr>
          <w:rFonts w:asciiTheme="minorHAnsi" w:hAnsiTheme="minorHAnsi"/>
          <w:color w:val="000000" w:themeColor="text1"/>
        </w:rPr>
        <w:t xml:space="preserve">prowadzona przez niego Komercjalizacja Wyników Prac B+R jest niezgodna z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_Ref69076264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§7</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lub niniejszym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_Ref69076270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§8</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oraz nie usunie tej niezgodności w terminie wyznaczonym przez NCBR, nie krótszym każdorazowo niż 14 dni, to Wykonawca dokona niezwłocznie, lecz nie później niż w terminie 3 dni od spełnienia </w:t>
      </w:r>
      <w:r w:rsidR="000D7081" w:rsidRPr="00DF45F7">
        <w:rPr>
          <w:rFonts w:asciiTheme="minorHAnsi" w:hAnsiTheme="minorHAnsi"/>
          <w:color w:val="000000" w:themeColor="text1"/>
        </w:rPr>
        <w:t>określonego w tym punkcie</w:t>
      </w:r>
      <w:r w:rsidRPr="00DF45F7">
        <w:rPr>
          <w:rFonts w:asciiTheme="minorHAnsi" w:hAnsiTheme="minorHAnsi"/>
          <w:color w:val="000000" w:themeColor="text1"/>
        </w:rPr>
        <w:t xml:space="preserve"> modyfikacji otwartego zaproszenia wskazanego w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_Ref69076264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§7</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w taki sposób, że zaproszenie to będzie obejmować dodatkowo możliwość uzyskania licencji na korzystanie z Background IP, w zakresie niezbędnym do pełnego wykorzystania Wyników Prac B+R</w:t>
      </w:r>
      <w:r w:rsidR="00C71047"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zgodnie z ich przeznaczeniem. Do udzielania w takim wypadku licencji na Background IP pkt 1) oraz 2) tego paragrafu stosuje się wprost.</w:t>
      </w:r>
      <w:r w:rsidR="00C71047" w:rsidRPr="00DF45F7">
        <w:rPr>
          <w:rFonts w:asciiTheme="minorHAnsi" w:hAnsiTheme="minorHAnsi"/>
          <w:color w:val="000000" w:themeColor="text1"/>
        </w:rPr>
        <w:t xml:space="preserve"> </w:t>
      </w:r>
      <w:r w:rsidRPr="00DF45F7">
        <w:rPr>
          <w:rFonts w:asciiTheme="minorHAnsi" w:hAnsiTheme="minorHAnsi"/>
          <w:color w:val="000000" w:themeColor="text1"/>
        </w:rPr>
        <w:t xml:space="preserve">W zakresie w którym Wykonawca nie dysponuje całością praw własności intelektualnej do Background IP jest zobowiązany w miejsce udzielenia licencji przedstawić podmiotom trzecim (wskazanym w zdaniach poprzedzających) na swój koszt i w ramach Wynagrodzenia Podstawowego,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_Ref479976521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Pr="00DF45F7">
        <w:rPr>
          <w:rFonts w:asciiTheme="minorHAnsi" w:hAnsiTheme="minorHAnsi"/>
          <w:color w:val="000000" w:themeColor="text1"/>
        </w:rPr>
        <w:fldChar w:fldCharType="end"/>
      </w:r>
      <w:r w:rsidRPr="00DF45F7">
        <w:rPr>
          <w:rFonts w:asciiTheme="minorHAnsi" w:hAnsiTheme="minorHAnsi"/>
          <w:color w:val="000000" w:themeColor="text1"/>
        </w:rPr>
        <w:t>, szczegółową specyfikację techniczną każdego takiego przedmiotu Background IP, w tym urządzeń, komponentów lub elementów składających się na taki przedmiot Background IP, wraz ze szczegółowymi informacjami o producentach takiego przedmiotu Background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Background IP lub odpowiednich urządzeń bezpośrednio od podmiotu uprawnionego.</w:t>
      </w:r>
    </w:p>
    <w:p w14:paraId="3E26FF1C" w14:textId="17B79156" w:rsidR="002A6C62" w:rsidRPr="00DF45F7" w:rsidRDefault="002A6C62" w:rsidP="00B11AA8">
      <w:pPr>
        <w:pStyle w:val="Akapitzlist"/>
        <w:numPr>
          <w:ilvl w:val="1"/>
          <w:numId w:val="14"/>
        </w:numPr>
        <w:spacing w:before="60" w:after="60"/>
        <w:ind w:left="426" w:hanging="426"/>
        <w:jc w:val="both"/>
        <w:rPr>
          <w:rFonts w:asciiTheme="minorHAnsi" w:hAnsiTheme="minorHAnsi"/>
          <w:color w:val="000000" w:themeColor="text1"/>
        </w:rPr>
      </w:pPr>
      <w:bookmarkStart w:id="527" w:name="_Ref69109689"/>
      <w:r w:rsidRPr="2AA0B561">
        <w:rPr>
          <w:rFonts w:asciiTheme="minorHAnsi" w:hAnsiTheme="minorHAnsi"/>
          <w:color w:val="000000" w:themeColor="text1"/>
        </w:rPr>
        <w:t>[</w:t>
      </w:r>
      <w:r w:rsidRPr="2AA0B561">
        <w:rPr>
          <w:rFonts w:asciiTheme="minorHAnsi" w:hAnsiTheme="minorHAnsi"/>
          <w:b/>
          <w:bCs/>
          <w:color w:val="000000" w:themeColor="text1"/>
        </w:rPr>
        <w:t>Zasady komercjalizacji Wyników Prac B+R w zakresie Komponentu Technologicznego Rozwiązania – dalsze postanowienia</w:t>
      </w:r>
      <w:r w:rsidRPr="2AA0B561">
        <w:rPr>
          <w:rFonts w:asciiTheme="minorHAnsi" w:hAnsiTheme="minorHAnsi"/>
          <w:color w:val="000000" w:themeColor="text1"/>
        </w:rPr>
        <w:t>] Z uwagi na decyzję Stron co do szerokiej dostępności Wyników Prac B+R w zakresie Komponentu Technologicznego Rozwiązania oraz skutecznego dotarcia do podmiotów zainteresowanych ich wykorzystaniem/wdrożeniem, z zastrzeżeniem innych postanowień niniejszego artykułu, Strony postanawiają, że Wykonawca będzie dokonywał Komercjalizacji Wyników Prac B+R</w:t>
      </w:r>
      <w:bookmarkStart w:id="528" w:name="_Hlk62656386"/>
      <w:r>
        <w:t xml:space="preserve"> </w:t>
      </w:r>
      <w:r w:rsidR="00275892" w:rsidRPr="2AA0B561">
        <w:rPr>
          <w:rFonts w:asciiTheme="minorHAnsi" w:hAnsiTheme="minorHAnsi"/>
          <w:color w:val="000000" w:themeColor="text1"/>
        </w:rPr>
        <w:t>i</w:t>
      </w:r>
      <w:r w:rsidRPr="2AA0B561">
        <w:rPr>
          <w:rFonts w:asciiTheme="minorHAnsi" w:hAnsiTheme="minorHAnsi"/>
          <w:color w:val="000000" w:themeColor="text1"/>
        </w:rPr>
        <w:t xml:space="preserve"> Komercjalizacji Technologii Zależnych w zakresie Komponentu Technologicznego Rozwiązania </w:t>
      </w:r>
      <w:bookmarkEnd w:id="528"/>
      <w:r w:rsidRPr="2AA0B561">
        <w:rPr>
          <w:rFonts w:asciiTheme="minorHAnsi" w:hAnsiTheme="minorHAnsi"/>
          <w:color w:val="000000" w:themeColor="text1"/>
        </w:rPr>
        <w:t xml:space="preserve">za wynagrodzeniem (opłatą licencyjną) rynkowym. W przypadku prowadzenia działań wskazanych w zdaniu poprzedzającym, Wykonawca ustalając wartość wynagrodzenia (opłat licencyjnych) może uwzględnić w szczególności uwarunkowania rynku związanego z zastosowaniem Wyników Prac B+R w zakresie Komponentu Technologicznego Rozwiązania i potencjał </w:t>
      </w:r>
      <w:r w:rsidR="00275892" w:rsidRPr="2AA0B561">
        <w:rPr>
          <w:rFonts w:asciiTheme="minorHAnsi" w:hAnsiTheme="minorHAnsi"/>
          <w:color w:val="000000" w:themeColor="text1"/>
        </w:rPr>
        <w:t xml:space="preserve">tych </w:t>
      </w:r>
      <w:r w:rsidRPr="2AA0B561">
        <w:rPr>
          <w:rFonts w:asciiTheme="minorHAnsi" w:hAnsiTheme="minorHAnsi"/>
          <w:color w:val="000000" w:themeColor="text1"/>
        </w:rPr>
        <w:t xml:space="preserve">Wyników Prac B+R w ramach tego rynku, nakłady poczynione przez Wykonawcę i NCBR na powstanie </w:t>
      </w:r>
      <w:r w:rsidR="00275892" w:rsidRPr="2AA0B561">
        <w:rPr>
          <w:rFonts w:asciiTheme="minorHAnsi" w:hAnsiTheme="minorHAnsi"/>
          <w:color w:val="000000" w:themeColor="text1"/>
        </w:rPr>
        <w:t xml:space="preserve">tych </w:t>
      </w:r>
      <w:r w:rsidRPr="2AA0B561">
        <w:rPr>
          <w:rFonts w:asciiTheme="minorHAnsi" w:hAnsiTheme="minorHAnsi"/>
          <w:color w:val="000000" w:themeColor="text1"/>
        </w:rPr>
        <w:t xml:space="preserve">Wyników Prac B+R, zakres terytorialny i czasowy oraz liczbę zastosowań Wyników Prac B+R w zakresie Komponentu Technologicznego Rozwiązania w ramach udzielanej licencji. W razie powzięcia przez NCBR wątpliwości co do tego, czy wynagrodzenie odpowiada warunkom rynkowym, Wykonawca na żądanie NCBR niezwłocznie, lecz w terminie nie dłuższym niż 30 dni, zleci – na swój koszt – niezależnemu rzeczoznawcy posiadającemu wiedzę, doświadczenie i stosowne uprawnienia z zakresu wyceny praw własności intelektualnej i </w:t>
      </w:r>
      <w:r w:rsidRPr="2AA0B561">
        <w:rPr>
          <w:rFonts w:asciiTheme="minorHAnsi" w:hAnsiTheme="minorHAnsi"/>
          <w:color w:val="000000" w:themeColor="text1"/>
        </w:rPr>
        <w:lastRenderedPageBreak/>
        <w:t>uprzednio zaakceptowanemu przez NCBR, przeprowadzenie weryfikacji wysokości przyjętego/zaproponowanego przez Wykonawcę wynagrodzenia z tytułu Komercjalizacji Wyników Prac B+R</w:t>
      </w:r>
      <w:bookmarkStart w:id="529" w:name="_Hlk62656424"/>
      <w:r w:rsidR="002A1586" w:rsidRPr="2AA0B561">
        <w:rPr>
          <w:rFonts w:asciiTheme="minorHAnsi" w:hAnsiTheme="minorHAnsi"/>
          <w:color w:val="000000" w:themeColor="text1"/>
        </w:rPr>
        <w:t xml:space="preserve"> </w:t>
      </w:r>
      <w:r w:rsidR="00275892" w:rsidRPr="2AA0B561">
        <w:rPr>
          <w:rFonts w:asciiTheme="minorHAnsi" w:hAnsiTheme="minorHAnsi"/>
          <w:color w:val="000000" w:themeColor="text1"/>
        </w:rPr>
        <w:t xml:space="preserve">i </w:t>
      </w:r>
      <w:r w:rsidRPr="2AA0B561">
        <w:rPr>
          <w:rFonts w:asciiTheme="minorHAnsi" w:hAnsiTheme="minorHAnsi"/>
          <w:color w:val="000000" w:themeColor="text1"/>
        </w:rPr>
        <w:t>Technologii Zależnych</w:t>
      </w:r>
      <w:r w:rsidR="00275892" w:rsidRPr="2AA0B561">
        <w:rPr>
          <w:rFonts w:asciiTheme="minorHAnsi" w:hAnsiTheme="minorHAnsi"/>
          <w:color w:val="000000" w:themeColor="text1"/>
        </w:rPr>
        <w:t xml:space="preserve"> w zakresie Komponentu Technologicznego Rozwiązania</w:t>
      </w:r>
      <w:r w:rsidRPr="2AA0B561">
        <w:rPr>
          <w:rFonts w:asciiTheme="minorHAnsi" w:hAnsiTheme="minorHAnsi"/>
          <w:color w:val="000000" w:themeColor="text1"/>
        </w:rPr>
        <w:t xml:space="preserve">. Rzeczoznawca przy dokonaniu wyceny, weźmie w szczególności pod uwagę czynnki wskazane w </w:t>
      </w:r>
      <w:bookmarkEnd w:id="529"/>
      <w:r w:rsidR="002A1586" w:rsidRPr="2AA0B561">
        <w:rPr>
          <w:rFonts w:asciiTheme="minorHAnsi" w:hAnsiTheme="minorHAnsi"/>
          <w:color w:val="000000" w:themeColor="text1"/>
        </w:rPr>
        <w:t>tym paragrafie</w:t>
      </w:r>
      <w:r w:rsidRPr="2AA0B561">
        <w:rPr>
          <w:rFonts w:asciiTheme="minorHAnsi" w:hAnsiTheme="minorHAnsi"/>
          <w:color w:val="000000" w:themeColor="text1"/>
        </w:rPr>
        <w:t>. W takim wypadku Strony przyjmują, że jeżeli różnica pomiędzy wartością rynkową takiej Komercjalizacji Wyników Prac B+R</w:t>
      </w:r>
      <w:r w:rsidR="002A1586" w:rsidRPr="2AA0B561">
        <w:rPr>
          <w:rFonts w:asciiTheme="minorHAnsi" w:hAnsiTheme="minorHAnsi"/>
          <w:color w:val="000000" w:themeColor="text1"/>
        </w:rPr>
        <w:t xml:space="preserve"> w zakresie Komponentu Technologicznego Rozwiązania</w:t>
      </w:r>
      <w:r w:rsidRPr="2AA0B561">
        <w:rPr>
          <w:rFonts w:asciiTheme="minorHAnsi" w:hAnsiTheme="minorHAnsi"/>
          <w:color w:val="000000" w:themeColor="text1"/>
        </w:rPr>
        <w:t>, Komercjalizacji Technologii Zależnych (np. licencji) ustaloną przez rzeczoznawcę, a wartością wynagrodzenia przyjętego przez Wykonawcę jest nie większa niż 30%, to przyjmuje się, że wynagrodzenie przyjęte przez Wykonawcę jest wynagrodzeniem rynkowym. W przypadku, jeśli ustalona przez rzeczoznawcę różnica pomiędzy wartością rynkową, a wartością wynagrodzenia przyjętego przez Wykonawcę jest większa niż 30%, Wykonawca jest zobowiązany w terminie 60 dni doprowadzić do zgodności takiego wynagrodzenia z warunkami rynkowymi.</w:t>
      </w:r>
      <w:bookmarkEnd w:id="527"/>
      <w:r w:rsidRPr="2AA0B561">
        <w:rPr>
          <w:rFonts w:asciiTheme="minorHAnsi" w:hAnsiTheme="minorHAnsi"/>
          <w:color w:val="000000" w:themeColor="text1"/>
        </w:rPr>
        <w:t xml:space="preserve"> </w:t>
      </w:r>
    </w:p>
    <w:p w14:paraId="248BC14D" w14:textId="1FE4C6BA" w:rsidR="00793677" w:rsidRPr="00DF45F7" w:rsidRDefault="00D21A3D" w:rsidP="00B11AA8">
      <w:pPr>
        <w:pStyle w:val="Akapitzlist"/>
        <w:numPr>
          <w:ilvl w:val="1"/>
          <w:numId w:val="14"/>
        </w:numPr>
        <w:spacing w:before="60" w:after="60"/>
        <w:ind w:left="426" w:hanging="426"/>
        <w:jc w:val="both"/>
        <w:rPr>
          <w:rFonts w:asciiTheme="minorHAnsi" w:hAnsiTheme="minorHAnsi"/>
          <w:color w:val="000000" w:themeColor="text1"/>
        </w:rPr>
      </w:pPr>
      <w:bookmarkStart w:id="530" w:name="_Ref69151373"/>
      <w:r w:rsidRPr="00DF45F7">
        <w:rPr>
          <w:rFonts w:asciiTheme="minorHAnsi" w:hAnsiTheme="minorHAnsi"/>
          <w:color w:val="000000" w:themeColor="text1"/>
        </w:rPr>
        <w:t>[</w:t>
      </w:r>
      <w:r w:rsidRPr="00DF45F7">
        <w:rPr>
          <w:rFonts w:asciiTheme="minorHAnsi" w:hAnsiTheme="minorHAnsi"/>
          <w:b/>
          <w:bCs/>
          <w:color w:val="000000" w:themeColor="text1"/>
        </w:rPr>
        <w:t>Ograniczeni</w:t>
      </w:r>
      <w:r w:rsidR="00EE66D6" w:rsidRPr="00DF45F7">
        <w:rPr>
          <w:rFonts w:asciiTheme="minorHAnsi" w:hAnsiTheme="minorHAnsi"/>
          <w:b/>
          <w:bCs/>
          <w:color w:val="000000" w:themeColor="text1"/>
        </w:rPr>
        <w:t>a</w:t>
      </w:r>
      <w:r w:rsidRPr="00DF45F7">
        <w:rPr>
          <w:rFonts w:asciiTheme="minorHAnsi" w:hAnsiTheme="minorHAnsi"/>
          <w:b/>
          <w:bCs/>
          <w:color w:val="000000" w:themeColor="text1"/>
        </w:rPr>
        <w:t xml:space="preserve"> zbycia Foreground IP do Wyników Prac B+R w zakresie Komponentu Technologicznego</w:t>
      </w:r>
      <w:r w:rsidRPr="00DF45F7">
        <w:rPr>
          <w:rFonts w:asciiTheme="minorHAnsi" w:hAnsiTheme="minorHAnsi"/>
          <w:color w:val="000000" w:themeColor="text1"/>
        </w:rPr>
        <w:t xml:space="preserve">] </w:t>
      </w:r>
      <w:r w:rsidR="00614F68" w:rsidRPr="00DF45F7">
        <w:rPr>
          <w:rFonts w:asciiTheme="minorHAnsi" w:hAnsiTheme="minorHAnsi"/>
          <w:color w:val="000000" w:themeColor="text1"/>
        </w:rPr>
        <w:t>Wykonawca zobowiązuje się do niezbywania (pod jakimkolwiek tytułem prawnym) jakichkolwiek Foreground IP</w:t>
      </w:r>
      <w:r w:rsidR="00614F68" w:rsidRPr="00DF45F7">
        <w:rPr>
          <w:rFonts w:asciiTheme="minorHAnsi" w:eastAsia="Times New Roman" w:hAnsiTheme="minorHAnsi"/>
          <w:color w:val="000000" w:themeColor="text1"/>
          <w:lang w:eastAsia="ar-SA"/>
        </w:rPr>
        <w:t xml:space="preserve"> do </w:t>
      </w:r>
      <w:r w:rsidR="00614F68" w:rsidRPr="00DF45F7">
        <w:rPr>
          <w:rFonts w:asciiTheme="minorHAnsi" w:hAnsiTheme="minorHAnsi"/>
          <w:color w:val="000000" w:themeColor="text1"/>
        </w:rPr>
        <w:t xml:space="preserve">Wyników Prac B+R w zakresie Komponentu Technologicznego, bez uprzedniej zgody NCBR, udzielonej w formie pisemnej pod rygorem nieważności, przez okres 10 lat od dnia zawarcia Umowy. </w:t>
      </w:r>
      <w:r w:rsidR="00793677" w:rsidRPr="00DF45F7">
        <w:rPr>
          <w:rFonts w:asciiTheme="minorHAnsi" w:hAnsiTheme="minorHAnsi"/>
          <w:color w:val="000000" w:themeColor="text1"/>
        </w:rPr>
        <w:t>Zbycie Foreground IP</w:t>
      </w:r>
      <w:r w:rsidR="00895617" w:rsidRPr="00DF45F7">
        <w:rPr>
          <w:rFonts w:asciiTheme="minorHAnsi" w:hAnsiTheme="minorHAnsi"/>
          <w:color w:val="000000" w:themeColor="text1"/>
        </w:rPr>
        <w:t xml:space="preserve"> do Wyników Prac B+R w zakresie Komponentu Technologicznego</w:t>
      </w:r>
      <w:r w:rsidR="00793677" w:rsidRPr="00DF45F7">
        <w:rPr>
          <w:rFonts w:asciiTheme="minorHAnsi" w:hAnsiTheme="minorHAnsi"/>
          <w:color w:val="000000" w:themeColor="text1"/>
        </w:rPr>
        <w:t xml:space="preserve">, w części lub w całości, bez uprzedniej zgody NCBR wyrażonej w formie pisemnej pod rygorem nieważności, nie będzie uznane w żadnym przypadku za Komercjalizację Wyników Prac B+R </w:t>
      </w:r>
      <w:r w:rsidR="00895617"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dokonaną zgodnie z Umową. NCBR nie odmówi zgody na zbycie części lub całości Foreground IP</w:t>
      </w:r>
      <w:r w:rsidR="00895617" w:rsidRPr="00DF45F7">
        <w:rPr>
          <w:rFonts w:asciiTheme="minorHAnsi" w:hAnsiTheme="minorHAnsi"/>
          <w:color w:val="000000" w:themeColor="text1"/>
        </w:rPr>
        <w:t xml:space="preserve"> do Wyników Prac B+R w zakresie Komponentu Technologicznego</w:t>
      </w:r>
      <w:r w:rsidR="00793677" w:rsidRPr="00DF45F7">
        <w:rPr>
          <w:rFonts w:asciiTheme="minorHAnsi" w:hAnsiTheme="minorHAnsi"/>
          <w:color w:val="000000" w:themeColor="text1"/>
        </w:rPr>
        <w:t>, jeśli zostaną łącznie spełnione następujące warunki:</w:t>
      </w:r>
      <w:bookmarkEnd w:id="530"/>
    </w:p>
    <w:p w14:paraId="20835EDF" w14:textId="40840CD1" w:rsidR="00793677" w:rsidRPr="00DF45F7" w:rsidRDefault="00793677" w:rsidP="00B11AA8">
      <w:pPr>
        <w:pStyle w:val="Akapitzlist"/>
        <w:numPr>
          <w:ilvl w:val="0"/>
          <w:numId w:val="73"/>
        </w:numPr>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Wykonawca zapewni NCBR, że nabywca Foreground IP </w:t>
      </w:r>
      <w:r w:rsidR="00895617" w:rsidRPr="00DF45F7">
        <w:rPr>
          <w:rFonts w:asciiTheme="minorHAnsi" w:hAnsiTheme="minorHAnsi"/>
          <w:color w:val="000000" w:themeColor="text1"/>
        </w:rPr>
        <w:t xml:space="preserve">do Wyników Prac B+R w zakresie Komponentu Technologicznego </w:t>
      </w:r>
      <w:r w:rsidRPr="00DF45F7">
        <w:rPr>
          <w:rFonts w:asciiTheme="minorHAnsi" w:hAnsiTheme="minorHAnsi"/>
          <w:color w:val="000000" w:themeColor="text1"/>
        </w:rPr>
        <w:t xml:space="preserve">zagwarantuje NCBR i podmiotom upoważnionym przez NCBR zgodnie z Umową, korzystanie z Foreground IP </w:t>
      </w:r>
      <w:r w:rsidR="00895617" w:rsidRPr="00DF45F7">
        <w:rPr>
          <w:rFonts w:asciiTheme="minorHAnsi" w:hAnsiTheme="minorHAnsi"/>
          <w:color w:val="000000" w:themeColor="text1"/>
        </w:rPr>
        <w:t xml:space="preserve">do Wyników Prac B+R w zakresie Komponentu Technologicznego </w:t>
      </w:r>
      <w:r w:rsidRPr="00DF45F7">
        <w:rPr>
          <w:rFonts w:asciiTheme="minorHAnsi" w:hAnsiTheme="minorHAnsi"/>
          <w:color w:val="000000" w:themeColor="text1"/>
        </w:rPr>
        <w:t>w zakresie zgodnym z Umową,</w:t>
      </w:r>
    </w:p>
    <w:p w14:paraId="6ADB57D1" w14:textId="205DC4AC" w:rsidR="00793677" w:rsidRPr="00DF45F7" w:rsidRDefault="00793677" w:rsidP="00B11AA8">
      <w:pPr>
        <w:pStyle w:val="Akapitzlist"/>
        <w:numPr>
          <w:ilvl w:val="0"/>
          <w:numId w:val="73"/>
        </w:numPr>
        <w:spacing w:before="60" w:after="60"/>
        <w:ind w:left="1134"/>
        <w:jc w:val="both"/>
        <w:rPr>
          <w:rFonts w:asciiTheme="minorHAnsi" w:hAnsiTheme="minorHAnsi"/>
          <w:color w:val="000000" w:themeColor="text1"/>
        </w:rPr>
      </w:pPr>
      <w:r w:rsidRPr="00DF45F7">
        <w:rPr>
          <w:rFonts w:asciiTheme="minorHAnsi" w:hAnsiTheme="minorHAnsi"/>
          <w:color w:val="000000" w:themeColor="text1"/>
        </w:rPr>
        <w:t>cena za zbycie Foreground IP</w:t>
      </w:r>
      <w:r w:rsidR="00895617" w:rsidRPr="00DF45F7">
        <w:rPr>
          <w:rFonts w:asciiTheme="minorHAnsi" w:hAnsiTheme="minorHAnsi"/>
          <w:color w:val="000000" w:themeColor="text1"/>
        </w:rPr>
        <w:t xml:space="preserve"> do Wyników Prac B+R w zakresie Komponentu Technologicznego</w:t>
      </w:r>
      <w:r w:rsidRPr="00DF45F7">
        <w:rPr>
          <w:rFonts w:asciiTheme="minorHAnsi" w:hAnsiTheme="minorHAnsi"/>
          <w:color w:val="000000" w:themeColor="text1"/>
        </w:rPr>
        <w:t>:</w:t>
      </w:r>
    </w:p>
    <w:p w14:paraId="7BC4DFB6" w14:textId="55FE8535" w:rsidR="00793677" w:rsidRPr="00DF45F7" w:rsidRDefault="00793677" w:rsidP="00B11AA8">
      <w:pPr>
        <w:pStyle w:val="Akapitzlist"/>
        <w:numPr>
          <w:ilvl w:val="2"/>
          <w:numId w:val="46"/>
        </w:numPr>
        <w:spacing w:before="60" w:after="60"/>
        <w:ind w:left="1134" w:hanging="425"/>
        <w:jc w:val="both"/>
        <w:rPr>
          <w:rFonts w:asciiTheme="minorHAnsi" w:hAnsiTheme="minorHAnsi"/>
          <w:color w:val="000000" w:themeColor="text1"/>
        </w:rPr>
      </w:pPr>
      <w:r w:rsidRPr="00DF45F7">
        <w:rPr>
          <w:rFonts w:asciiTheme="minorHAnsi" w:hAnsiTheme="minorHAnsi"/>
          <w:color w:val="000000" w:themeColor="text1"/>
        </w:rPr>
        <w:t xml:space="preserve">jest nie mniejsza niż kwota pozwalająca NCBR uzyskać </w:t>
      </w:r>
      <w:r w:rsidR="001F58EC">
        <w:rPr>
          <w:rFonts w:asciiTheme="minorHAnsi" w:hAnsiTheme="minorHAnsi"/>
          <w:color w:val="000000" w:themeColor="text1"/>
        </w:rPr>
        <w:t xml:space="preserve">zwrot Kapitału Zwrotu Docelowego </w:t>
      </w:r>
      <w:r w:rsidRPr="00DF45F7">
        <w:rPr>
          <w:rFonts w:asciiTheme="minorHAnsi" w:hAnsiTheme="minorHAnsi"/>
          <w:color w:val="000000" w:themeColor="text1"/>
        </w:rPr>
        <w:t>zgodnie</w:t>
      </w:r>
      <w:r w:rsidR="00D21A3D" w:rsidRPr="00DF45F7">
        <w:rPr>
          <w:rFonts w:asciiTheme="minorHAnsi" w:hAnsiTheme="minorHAnsi"/>
          <w:color w:val="000000" w:themeColor="text1"/>
        </w:rPr>
        <w:t xml:space="preserve"> z </w:t>
      </w:r>
      <w:r w:rsidR="00C44396" w:rsidRPr="00DF45F7">
        <w:rPr>
          <w:rFonts w:asciiTheme="minorHAnsi" w:hAnsiTheme="minorHAnsi"/>
          <w:color w:val="000000" w:themeColor="text1"/>
        </w:rPr>
        <w:fldChar w:fldCharType="begin"/>
      </w:r>
      <w:r w:rsidR="00C44396"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rPr>
        <w:instrText xml:space="preserve"> \* MERGEFORMAT </w:instrText>
      </w:r>
      <w:r w:rsidR="00C44396" w:rsidRPr="00DF45F7">
        <w:rPr>
          <w:rFonts w:asciiTheme="minorHAnsi" w:hAnsiTheme="minorHAnsi"/>
          <w:color w:val="000000" w:themeColor="text1"/>
        </w:rPr>
      </w:r>
      <w:r w:rsidR="00C44396" w:rsidRPr="00DF45F7">
        <w:rPr>
          <w:rFonts w:asciiTheme="minorHAnsi" w:hAnsiTheme="minorHAnsi"/>
          <w:color w:val="000000" w:themeColor="text1"/>
        </w:rPr>
        <w:fldChar w:fldCharType="separate"/>
      </w:r>
      <w:r w:rsidR="004921E9">
        <w:rPr>
          <w:rFonts w:asciiTheme="minorHAnsi" w:hAnsiTheme="minorHAnsi"/>
          <w:color w:val="000000" w:themeColor="text1"/>
        </w:rPr>
        <w:t>§11</w:t>
      </w:r>
      <w:r w:rsidR="00C44396" w:rsidRPr="00DF45F7">
        <w:rPr>
          <w:rFonts w:asciiTheme="minorHAnsi" w:hAnsiTheme="minorHAnsi"/>
          <w:color w:val="000000" w:themeColor="text1"/>
        </w:rPr>
        <w:fldChar w:fldCharType="end"/>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 oraz</w:t>
      </w:r>
    </w:p>
    <w:p w14:paraId="4AC753CF" w14:textId="5CD6325E" w:rsidR="00793677" w:rsidRPr="00DF45F7" w:rsidRDefault="00793677" w:rsidP="00B11AA8">
      <w:pPr>
        <w:pStyle w:val="Akapitzlist"/>
        <w:numPr>
          <w:ilvl w:val="2"/>
          <w:numId w:val="46"/>
        </w:numPr>
        <w:spacing w:before="60" w:after="60"/>
        <w:ind w:left="1134" w:hanging="425"/>
        <w:jc w:val="both"/>
        <w:rPr>
          <w:rFonts w:asciiTheme="minorHAnsi" w:hAnsiTheme="minorHAnsi"/>
          <w:color w:val="000000" w:themeColor="text1"/>
        </w:rPr>
      </w:pPr>
      <w:r w:rsidRPr="00DF45F7">
        <w:rPr>
          <w:rFonts w:asciiTheme="minorHAnsi" w:hAnsiTheme="minorHAnsi"/>
          <w:color w:val="000000" w:themeColor="text1"/>
        </w:rPr>
        <w:t xml:space="preserve">jest równa wartości rynkowej </w:t>
      </w:r>
      <w:r w:rsidR="00D21A3D" w:rsidRPr="00DF45F7">
        <w:rPr>
          <w:rFonts w:asciiTheme="minorHAnsi" w:hAnsiTheme="minorHAnsi"/>
          <w:color w:val="000000" w:themeColor="text1"/>
        </w:rPr>
        <w:t xml:space="preserve">takich </w:t>
      </w:r>
      <w:r w:rsidRPr="00DF45F7">
        <w:rPr>
          <w:rFonts w:asciiTheme="minorHAnsi" w:hAnsiTheme="minorHAnsi"/>
          <w:color w:val="000000" w:themeColor="text1"/>
        </w:rPr>
        <w:t xml:space="preserve">Foreground IP. W przypadku podjęcia wątpliwości przez NCBR czy cena zbycia Foreground IP odpowiada warunkom rynkowym, na żądanie NCBR Wykonawca, na swój koszt, zleci wycenę </w:t>
      </w:r>
      <w:r w:rsidR="00D21A3D" w:rsidRPr="00DF45F7">
        <w:rPr>
          <w:rFonts w:asciiTheme="minorHAnsi" w:hAnsiTheme="minorHAnsi"/>
          <w:color w:val="000000" w:themeColor="text1"/>
        </w:rPr>
        <w:t xml:space="preserve">takich </w:t>
      </w:r>
      <w:r w:rsidRPr="00DF45F7">
        <w:rPr>
          <w:rFonts w:asciiTheme="minorHAnsi" w:hAnsiTheme="minorHAnsi"/>
          <w:color w:val="000000" w:themeColor="text1"/>
        </w:rPr>
        <w:t xml:space="preserve">Foreground IP przez niezależnego rzeczoznawcę posiadającego wiedzę, doświadczenie i stosowne uprawnienia z zakresu wyceny praw własności intelektualnej, uprzednio zaakceptowanego przez NCBR. W przypadku, jeśli wycena dokonana przez rzeczoznawcę wskazuje, że wartość rynkowa </w:t>
      </w:r>
      <w:r w:rsidR="00D21A3D" w:rsidRPr="00DF45F7">
        <w:rPr>
          <w:rFonts w:asciiTheme="minorHAnsi" w:hAnsiTheme="minorHAnsi"/>
          <w:color w:val="000000" w:themeColor="text1"/>
        </w:rPr>
        <w:t xml:space="preserve">takich </w:t>
      </w:r>
      <w:r w:rsidRPr="00DF45F7">
        <w:rPr>
          <w:rFonts w:asciiTheme="minorHAnsi" w:hAnsiTheme="minorHAnsi"/>
          <w:color w:val="000000" w:themeColor="text1"/>
        </w:rPr>
        <w:t xml:space="preserve">Foreground IP jest wyższa o więcej niż 30% od ceny, za którą Wykonawca planuje zbyć </w:t>
      </w:r>
      <w:r w:rsidR="00D21A3D" w:rsidRPr="00DF45F7">
        <w:rPr>
          <w:rFonts w:asciiTheme="minorHAnsi" w:hAnsiTheme="minorHAnsi"/>
          <w:color w:val="000000" w:themeColor="text1"/>
        </w:rPr>
        <w:t xml:space="preserve">takie </w:t>
      </w:r>
      <w:r w:rsidRPr="00DF45F7">
        <w:rPr>
          <w:rFonts w:asciiTheme="minorHAnsi" w:hAnsiTheme="minorHAnsi"/>
          <w:color w:val="000000" w:themeColor="text1"/>
        </w:rPr>
        <w:t xml:space="preserve">Foreground IP, Strony przyjmują, że cena </w:t>
      </w:r>
      <w:r w:rsidR="00D21A3D" w:rsidRPr="00DF45F7">
        <w:rPr>
          <w:rFonts w:asciiTheme="minorHAnsi" w:hAnsiTheme="minorHAnsi"/>
          <w:color w:val="000000" w:themeColor="text1"/>
        </w:rPr>
        <w:t xml:space="preserve">takiego </w:t>
      </w:r>
      <w:r w:rsidRPr="00DF45F7">
        <w:rPr>
          <w:rFonts w:asciiTheme="minorHAnsi" w:hAnsiTheme="minorHAnsi"/>
          <w:color w:val="000000" w:themeColor="text1"/>
        </w:rPr>
        <w:t>Foreground IP nie odpowiada warunkom rynkowym.</w:t>
      </w:r>
    </w:p>
    <w:p w14:paraId="37FC7C31" w14:textId="4ECFD5CB" w:rsidR="00793677" w:rsidRPr="00DF45F7" w:rsidRDefault="00B30173" w:rsidP="00B11AA8">
      <w:pPr>
        <w:pStyle w:val="Akapitzlist"/>
        <w:numPr>
          <w:ilvl w:val="1"/>
          <w:numId w:val="14"/>
        </w:numPr>
        <w:spacing w:before="60" w:after="60"/>
        <w:ind w:left="426" w:hanging="426"/>
        <w:jc w:val="both"/>
        <w:rPr>
          <w:rFonts w:asciiTheme="minorHAnsi" w:hAnsiTheme="minorHAnsi"/>
          <w:color w:val="000000" w:themeColor="text1"/>
        </w:rPr>
      </w:pPr>
      <w:bookmarkStart w:id="531" w:name="_Ref69077979"/>
      <w:r w:rsidRPr="00DF45F7">
        <w:rPr>
          <w:rFonts w:asciiTheme="minorHAnsi" w:hAnsiTheme="minorHAnsi"/>
          <w:color w:val="000000" w:themeColor="text1"/>
        </w:rPr>
        <w:t>[</w:t>
      </w:r>
      <w:r w:rsidRPr="00DF45F7">
        <w:rPr>
          <w:rFonts w:asciiTheme="minorHAnsi" w:hAnsiTheme="minorHAnsi"/>
          <w:b/>
          <w:bCs/>
          <w:color w:val="000000" w:themeColor="text1"/>
        </w:rPr>
        <w:t xml:space="preserve">Prawo NCBR do udziału w przychodach z komercjalizacji] </w:t>
      </w:r>
      <w:r w:rsidR="00793677" w:rsidRPr="00DF45F7">
        <w:rPr>
          <w:rFonts w:asciiTheme="minorHAnsi" w:hAnsiTheme="minorHAnsi"/>
          <w:color w:val="000000" w:themeColor="text1"/>
        </w:rPr>
        <w:t>Wykonawca, pod warunkiem i od uzyskania wynagrodzenia za realizację Etapu I, jest zobowiązany do zapłaty na rzecz NCBR:</w:t>
      </w:r>
      <w:bookmarkEnd w:id="531"/>
    </w:p>
    <w:p w14:paraId="6C3529C9" w14:textId="57E89B4D" w:rsidR="00793677" w:rsidRPr="00DF45F7" w:rsidRDefault="00793677" w:rsidP="00B11AA8">
      <w:pPr>
        <w:pStyle w:val="Akapitzlist"/>
        <w:numPr>
          <w:ilvl w:val="0"/>
          <w:numId w:val="47"/>
        </w:numPr>
        <w:spacing w:before="60" w:after="60"/>
        <w:jc w:val="both"/>
        <w:rPr>
          <w:rFonts w:asciiTheme="minorHAnsi" w:hAnsiTheme="minorHAnsi"/>
          <w:color w:val="000000" w:themeColor="text1"/>
        </w:rPr>
      </w:pPr>
      <w:bookmarkStart w:id="532" w:name="_Ref69078211"/>
      <w:r w:rsidRPr="00DF45F7">
        <w:rPr>
          <w:rFonts w:asciiTheme="minorHAnsi" w:hAnsiTheme="minorHAnsi"/>
          <w:color w:val="000000" w:themeColor="text1"/>
        </w:rPr>
        <w:t xml:space="preserve">0,5% Przychodu z Komercjalizacji Wyników Prac B+R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powiększonego o:</w:t>
      </w:r>
      <w:bookmarkEnd w:id="532"/>
    </w:p>
    <w:p w14:paraId="4E90E786" w14:textId="77777777" w:rsidR="00793677" w:rsidRPr="00DF45F7" w:rsidRDefault="00793677" w:rsidP="00B11AA8">
      <w:pPr>
        <w:pStyle w:val="Akapitzlist"/>
        <w:numPr>
          <w:ilvl w:val="1"/>
          <w:numId w:val="47"/>
        </w:numPr>
        <w:spacing w:before="60" w:after="60"/>
        <w:jc w:val="both"/>
        <w:rPr>
          <w:rFonts w:asciiTheme="minorHAnsi" w:hAnsiTheme="minorHAnsi"/>
          <w:color w:val="000000" w:themeColor="text1"/>
        </w:rPr>
      </w:pPr>
      <w:r w:rsidRPr="00DF45F7">
        <w:rPr>
          <w:rFonts w:asciiTheme="minorHAnsi" w:hAnsiTheme="minorHAnsi"/>
          <w:color w:val="000000" w:themeColor="text1"/>
        </w:rPr>
        <w:t>dodatkowy udział procentowy wskazany przez Wykonawcę we Wniosku, albo</w:t>
      </w:r>
    </w:p>
    <w:p w14:paraId="280EE1EA" w14:textId="7A769CF1" w:rsidR="00793677" w:rsidRPr="00DF45F7" w:rsidRDefault="00793677" w:rsidP="00B11AA8">
      <w:pPr>
        <w:pStyle w:val="Akapitzlist"/>
        <w:numPr>
          <w:ilvl w:val="1"/>
          <w:numId w:val="47"/>
        </w:numPr>
        <w:spacing w:before="60" w:after="60"/>
        <w:jc w:val="both"/>
        <w:rPr>
          <w:rFonts w:asciiTheme="minorHAnsi" w:hAnsiTheme="minorHAnsi"/>
          <w:color w:val="000000" w:themeColor="text1"/>
        </w:rPr>
      </w:pPr>
      <w:r w:rsidRPr="00DF45F7">
        <w:rPr>
          <w:rFonts w:asciiTheme="minorHAnsi" w:hAnsiTheme="minorHAnsi"/>
          <w:color w:val="000000" w:themeColor="text1"/>
        </w:rPr>
        <w:lastRenderedPageBreak/>
        <w:t xml:space="preserve">w przypadku, gdyby w ramach zaktualizowanej Oferty złożonej do Wyniku Prac Etapu I Wykonawca wskazał wyższy dodatkowy udział procentowy ponad 0,5% – o najwyższą wartość podaną przez Wykonawcę w ramach Wyniku Prac Etapu I, </w:t>
      </w:r>
    </w:p>
    <w:p w14:paraId="5DFD8681" w14:textId="61CFABF7" w:rsidR="00793677" w:rsidRPr="00DF45F7" w:rsidRDefault="00793677" w:rsidP="00B11AA8">
      <w:pPr>
        <w:spacing w:before="60" w:after="60"/>
        <w:ind w:left="1506"/>
        <w:contextualSpacing/>
        <w:jc w:val="both"/>
        <w:rPr>
          <w:rFonts w:asciiTheme="minorHAnsi" w:hAnsiTheme="minorHAnsi"/>
          <w:color w:val="000000" w:themeColor="text1"/>
        </w:rPr>
      </w:pPr>
      <w:r w:rsidRPr="00DF45F7">
        <w:rPr>
          <w:rFonts w:asciiTheme="minorHAnsi" w:hAnsiTheme="minorHAnsi"/>
          <w:color w:val="000000" w:themeColor="text1"/>
        </w:rPr>
        <w:t>w terminie 30 dni od dnia uzyskania danego Przychodu z Komercjalizacji Wyników Prac B+R</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621DDB0D" w14:textId="21D7CA32" w:rsidR="00793677" w:rsidRPr="00DF45F7" w:rsidRDefault="00793677" w:rsidP="00B11AA8">
      <w:pPr>
        <w:pStyle w:val="Akapitzlist"/>
        <w:numPr>
          <w:ilvl w:val="0"/>
          <w:numId w:val="47"/>
        </w:numPr>
        <w:spacing w:before="60" w:after="60"/>
        <w:jc w:val="both"/>
        <w:rPr>
          <w:rFonts w:asciiTheme="minorHAnsi" w:hAnsiTheme="minorHAnsi"/>
          <w:color w:val="000000" w:themeColor="text1"/>
        </w:rPr>
      </w:pPr>
      <w:r w:rsidRPr="00DF45F7">
        <w:rPr>
          <w:rFonts w:asciiTheme="minorHAnsi" w:hAnsiTheme="minorHAnsi"/>
          <w:color w:val="000000" w:themeColor="text1"/>
        </w:rPr>
        <w:t>0,5%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powiększonego o</w:t>
      </w:r>
      <w:r w:rsidR="00B30173" w:rsidRPr="00DF45F7">
        <w:rPr>
          <w:rFonts w:asciiTheme="minorHAnsi" w:hAnsiTheme="minorHAnsi"/>
          <w:color w:val="000000" w:themeColor="text1"/>
        </w:rPr>
        <w:t>:</w:t>
      </w:r>
    </w:p>
    <w:p w14:paraId="2E6979E9" w14:textId="77777777" w:rsidR="00793677" w:rsidRPr="00DF45F7" w:rsidRDefault="00793677" w:rsidP="00B11AA8">
      <w:pPr>
        <w:pStyle w:val="Akapitzlist"/>
        <w:numPr>
          <w:ilvl w:val="1"/>
          <w:numId w:val="47"/>
        </w:numPr>
        <w:spacing w:before="60" w:after="60"/>
        <w:jc w:val="both"/>
        <w:rPr>
          <w:rFonts w:asciiTheme="minorHAnsi" w:hAnsiTheme="minorHAnsi"/>
          <w:color w:val="000000" w:themeColor="text1"/>
        </w:rPr>
      </w:pPr>
      <w:r w:rsidRPr="00DF45F7">
        <w:rPr>
          <w:rFonts w:asciiTheme="minorHAnsi" w:hAnsiTheme="minorHAnsi"/>
          <w:color w:val="000000" w:themeColor="text1"/>
        </w:rPr>
        <w:t>dodatkowy udział procentowy wskazany przez Wykonawcę we Wniosku, albo</w:t>
      </w:r>
    </w:p>
    <w:p w14:paraId="1F76A09C" w14:textId="0CD1A3E7" w:rsidR="00793677" w:rsidRPr="00DF45F7" w:rsidRDefault="00793677" w:rsidP="00B11AA8">
      <w:pPr>
        <w:pStyle w:val="Akapitzlist"/>
        <w:numPr>
          <w:ilvl w:val="1"/>
          <w:numId w:val="47"/>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24FC46A8" w14:textId="76FFBCCE" w:rsidR="00793677" w:rsidRPr="00DF45F7" w:rsidRDefault="00793677" w:rsidP="00B11AA8">
      <w:pPr>
        <w:pStyle w:val="Akapitzlist"/>
        <w:spacing w:before="60" w:after="60"/>
        <w:ind w:left="1560"/>
        <w:jc w:val="both"/>
        <w:rPr>
          <w:rFonts w:asciiTheme="minorHAnsi" w:hAnsiTheme="minorHAnsi"/>
          <w:color w:val="000000" w:themeColor="text1"/>
        </w:rPr>
      </w:pPr>
      <w:r w:rsidRPr="00DF45F7">
        <w:rPr>
          <w:rFonts w:asciiTheme="minorHAnsi" w:hAnsiTheme="minorHAnsi"/>
          <w:color w:val="000000" w:themeColor="text1"/>
        </w:rPr>
        <w:t>w terminie 30 dni od dnia uzyskania danego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7D2F6788" w14:textId="055BB3B4" w:rsidR="00793677" w:rsidRPr="00DF45F7" w:rsidRDefault="00793677" w:rsidP="00B11AA8">
      <w:pPr>
        <w:pStyle w:val="Akapitzlist"/>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 celu usunięcia wątpliwości Strony wskazują, że jeśli Komercjalizacja Wyników Prac B+R albo Komercjalizacja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następuje w ramach działalności Wykonawcy polegającej na produkcji towarów lub świadczeniu usług i jest możliwe wydzielenie pod względem konstrukcyjnym i rachunkowym elementów zawierających Wyniki Prac B+R lub Technologie Zależne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(np. prefabrykatów, modułów, materiałów budowlanych), odpowiednio Przychód z Komercjalizacji Wyników Prac B+R lub Przychód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jest liczony odrębnie dla każdego przychodu uzyskanego przez Wykonawcę z takich elementów, z pominięciem elementów nie zawierających Wyników Prac B+R lub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Jednak jeśli jest niemożliwe jest wyróżnienie takich elementów - Przychód z Komercjalizacji Wyników Prac B+R lub Przychód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jest liczony od wartości wynagrodzenia uzyskanego przez Uczestnika Przedsięwzięcia w ramach umowy w której zastosował Wyniki Prac B+R lub Technologię Zależną</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W celu usunięcia wątpliwości Strony wskazują, że wynagrodzenie za komercjalizację Background IP niezależnie od Wyników Prac B+R lub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lub w zakresie z nimi niepowiązanym, nie wchodzi odpowiednio w zakres Przychodu z Komercjalizacji Wyników Prac B+R lub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o ile jest możliwe w ramach danej komercjalizacji techniczne, funkcjonalne i finansowe wydzielenie Background IP.</w:t>
      </w:r>
    </w:p>
    <w:p w14:paraId="1EA3B7B5" w14:textId="77777777" w:rsidR="00793677" w:rsidRPr="00DF45F7" w:rsidRDefault="00793677" w:rsidP="00B11AA8">
      <w:pPr>
        <w:pStyle w:val="Akapitzlist"/>
        <w:spacing w:before="60" w:after="60"/>
        <w:ind w:left="426"/>
        <w:jc w:val="both"/>
        <w:rPr>
          <w:rFonts w:asciiTheme="minorHAnsi" w:hAnsiTheme="minorHAnsi"/>
          <w:color w:val="000000" w:themeColor="text1"/>
        </w:rPr>
      </w:pPr>
      <w:r w:rsidRPr="00DF45F7">
        <w:rPr>
          <w:rFonts w:asciiTheme="minorHAnsi" w:hAnsiTheme="minorHAnsi"/>
          <w:color w:val="000000" w:themeColor="text1"/>
        </w:rPr>
        <w:t>Zobowiązanie objęte niniejszym paragrafem wygasa z upływem:</w:t>
      </w:r>
    </w:p>
    <w:p w14:paraId="09CB526E" w14:textId="6C4E508D" w:rsidR="00793677" w:rsidRPr="00DF45F7" w:rsidRDefault="00793677" w:rsidP="00B11AA8">
      <w:pPr>
        <w:pStyle w:val="Akapitzlist"/>
        <w:numPr>
          <w:ilvl w:val="0"/>
          <w:numId w:val="61"/>
        </w:numPr>
        <w:spacing w:before="60" w:after="60"/>
        <w:jc w:val="both"/>
        <w:rPr>
          <w:rFonts w:asciiTheme="minorHAnsi" w:hAnsiTheme="minorHAnsi"/>
          <w:color w:val="000000" w:themeColor="text1"/>
        </w:rPr>
      </w:pPr>
      <w:r w:rsidRPr="00DF45F7">
        <w:rPr>
          <w:rFonts w:asciiTheme="minorHAnsi" w:hAnsiTheme="minorHAnsi"/>
          <w:color w:val="000000" w:themeColor="text1"/>
        </w:rPr>
        <w:t>10 lat od dnia zakończenia Etapu I</w:t>
      </w:r>
      <w:r w:rsidR="00326B3E" w:rsidRPr="00DF45F7">
        <w:rPr>
          <w:rFonts w:asciiTheme="minorHAnsi" w:hAnsiTheme="minorHAnsi"/>
          <w:color w:val="000000" w:themeColor="text1"/>
        </w:rPr>
        <w:t xml:space="preserve"> (publikacji Listy Rankingowej w ramach Selekcji Etapu I)</w:t>
      </w:r>
      <w:r w:rsidRPr="00DF45F7">
        <w:rPr>
          <w:rFonts w:asciiTheme="minorHAnsi" w:hAnsiTheme="minorHAnsi"/>
          <w:color w:val="000000" w:themeColor="text1"/>
        </w:rPr>
        <w:t>,</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albo </w:t>
      </w:r>
    </w:p>
    <w:p w14:paraId="5825F7DD" w14:textId="2A09A389" w:rsidR="00793677" w:rsidRPr="00DF45F7" w:rsidRDefault="00793677" w:rsidP="00B11AA8">
      <w:pPr>
        <w:pStyle w:val="Akapitzlist"/>
        <w:numPr>
          <w:ilvl w:val="0"/>
          <w:numId w:val="61"/>
        </w:numPr>
        <w:spacing w:before="60" w:after="60"/>
        <w:jc w:val="both"/>
        <w:rPr>
          <w:rFonts w:asciiTheme="minorHAnsi" w:hAnsiTheme="minorHAnsi"/>
          <w:color w:val="000000" w:themeColor="text1"/>
        </w:rPr>
      </w:pPr>
      <w:bookmarkStart w:id="533" w:name="_Ref68076534"/>
      <w:r w:rsidRPr="00DF45F7">
        <w:rPr>
          <w:rFonts w:asciiTheme="minorHAnsi" w:hAnsiTheme="minorHAnsi"/>
          <w:color w:val="000000" w:themeColor="text1"/>
        </w:rPr>
        <w:t xml:space="preserve">dnia gdy łączne przekazane NCBR wynagrodzenie tytułem udziału w Przychodach z Komercjalizacji Wyników Prac B+R i Przychodach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osiągnie równowartość 105% wartości łącznego wynagrodzenia Wykonawcy uzyskanego w ramach Umowy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(„Kapitał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2 Ustawy k.c., liczone odrębnie dla danej części Kapitału Zwrotu Docelowego przekazywanej NCBR od dnia (i) Odbioru Etapu I albo Odbioru Etapu I z Uwagami, a jeśli Wykonawcę dopuszczono do Etapu II: (ii) dnia Odbioru Etapu II albo Odbioru Etapu II z Uwagami do dnia zapłaty danej części, przy czym o ile Wykonawca nie zaznaczy inaczej przy spełnianiu świadczenia na rzecz NCBR, </w:t>
      </w:r>
      <w:r w:rsidRPr="00DF45F7">
        <w:rPr>
          <w:rFonts w:asciiTheme="minorHAnsi" w:hAnsiTheme="minorHAnsi"/>
          <w:color w:val="000000" w:themeColor="text1"/>
        </w:rPr>
        <w:lastRenderedPageBreak/>
        <w:t>przekazywane NCBR środki NCBR może zaliczyć w pierwszej kolejności na poczet odsetek, zamiast na spłatę Kapitału Zwrotu Docelowego,</w:t>
      </w:r>
      <w:bookmarkEnd w:id="533"/>
    </w:p>
    <w:p w14:paraId="43A2B213" w14:textId="77777777" w:rsidR="00793677" w:rsidRPr="00DF45F7" w:rsidRDefault="00793677" w:rsidP="00B11AA8">
      <w:pPr>
        <w:pStyle w:val="Akapitzlist"/>
        <w:spacing w:before="60" w:after="60"/>
        <w:ind w:left="426"/>
        <w:jc w:val="both"/>
        <w:rPr>
          <w:rFonts w:asciiTheme="minorHAnsi" w:hAnsiTheme="minorHAnsi"/>
          <w:color w:val="000000" w:themeColor="text1"/>
        </w:rPr>
      </w:pPr>
      <w:r w:rsidRPr="00DF45F7">
        <w:rPr>
          <w:rFonts w:asciiTheme="minorHAnsi" w:hAnsiTheme="minorHAnsi"/>
          <w:color w:val="000000" w:themeColor="text1"/>
        </w:rPr>
        <w:t>- w zależności, które z tych zdarzeń nastąpi wcześniej.</w:t>
      </w:r>
    </w:p>
    <w:p w14:paraId="78858097" w14:textId="742B2BD7" w:rsidR="00793677" w:rsidRPr="00DF45F7" w:rsidRDefault="00793677" w:rsidP="00B11AA8">
      <w:pPr>
        <w:spacing w:before="60" w:after="60"/>
        <w:ind w:left="426"/>
        <w:contextualSpacing/>
        <w:jc w:val="both"/>
        <w:rPr>
          <w:rFonts w:asciiTheme="minorHAnsi" w:hAnsiTheme="minorHAnsi"/>
          <w:color w:val="000000" w:themeColor="text1"/>
        </w:rPr>
      </w:pPr>
      <w:r w:rsidRPr="00DF45F7">
        <w:rPr>
          <w:rFonts w:asciiTheme="minorHAnsi" w:hAnsiTheme="minorHAnsi"/>
          <w:color w:val="000000" w:themeColor="text1"/>
        </w:rPr>
        <w:t>Udział (procent) w Przychodach z Komercjalizacji Wyników Prac B+</w:t>
      </w:r>
      <w:r w:rsidR="00B30173" w:rsidRPr="00DF45F7">
        <w:rPr>
          <w:rFonts w:asciiTheme="minorHAnsi" w:hAnsiTheme="minorHAnsi"/>
          <w:color w:val="000000" w:themeColor="text1"/>
        </w:rPr>
        <w:t xml:space="preserve"> </w:t>
      </w:r>
      <w:r w:rsidRPr="00DF45F7">
        <w:rPr>
          <w:rFonts w:asciiTheme="minorHAnsi" w:hAnsiTheme="minorHAnsi"/>
          <w:color w:val="000000" w:themeColor="text1"/>
        </w:rPr>
        <w:t>i Przychodach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przekazywanych NCBR, który został określony we Wniosku, nie może być obniżony względem wartości podanej we Wniosku.</w:t>
      </w:r>
    </w:p>
    <w:p w14:paraId="373DD37D" w14:textId="18972EC3" w:rsidR="00EE66D6" w:rsidRPr="00DF45F7" w:rsidRDefault="00EE66D6"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 xml:space="preserve">Prawo NCBR do udziału w przychodach z komercjalizacji – ciąg dalszy] </w:t>
      </w:r>
      <w:r w:rsidR="009E049A">
        <w:rPr>
          <w:rFonts w:asciiTheme="minorHAnsi" w:hAnsiTheme="minorHAnsi"/>
          <w:color w:val="000000" w:themeColor="text1"/>
        </w:rPr>
        <w:t xml:space="preserve"> Z zastrzeżeniem </w:t>
      </w:r>
      <w:r w:rsidRPr="00DF45F7">
        <w:rPr>
          <w:rFonts w:asciiTheme="minorHAnsi" w:hAnsiTheme="minorHAnsi"/>
          <w:color w:val="000000" w:themeColor="text1"/>
        </w:rPr>
        <w:t xml:space="preserve"> </w:t>
      </w:r>
      <w:r w:rsidR="009E049A">
        <w:rPr>
          <w:rFonts w:asciiTheme="minorHAnsi" w:hAnsiTheme="minorHAnsi"/>
          <w:color w:val="000000" w:themeColor="text1"/>
        </w:rPr>
        <w:fldChar w:fldCharType="begin"/>
      </w:r>
      <w:r w:rsidR="009E049A">
        <w:rPr>
          <w:rFonts w:asciiTheme="minorHAnsi" w:hAnsiTheme="minorHAnsi"/>
          <w:color w:val="000000" w:themeColor="text1"/>
        </w:rPr>
        <w:instrText xml:space="preserve"> REF _Ref69151373 \n \h </w:instrText>
      </w:r>
      <w:r w:rsidR="009E049A">
        <w:rPr>
          <w:rFonts w:asciiTheme="minorHAnsi" w:hAnsiTheme="minorHAnsi"/>
          <w:color w:val="000000" w:themeColor="text1"/>
        </w:rPr>
      </w:r>
      <w:r w:rsidR="009E049A">
        <w:rPr>
          <w:rFonts w:asciiTheme="minorHAnsi" w:hAnsiTheme="minorHAnsi"/>
          <w:color w:val="000000" w:themeColor="text1"/>
        </w:rPr>
        <w:fldChar w:fldCharType="separate"/>
      </w:r>
      <w:r w:rsidR="004921E9">
        <w:rPr>
          <w:rFonts w:asciiTheme="minorHAnsi" w:hAnsiTheme="minorHAnsi"/>
          <w:color w:val="000000" w:themeColor="text1"/>
        </w:rPr>
        <w:t>§10</w:t>
      </w:r>
      <w:r w:rsidR="009E049A">
        <w:rPr>
          <w:rFonts w:asciiTheme="minorHAnsi" w:hAnsiTheme="minorHAnsi"/>
          <w:color w:val="000000" w:themeColor="text1"/>
        </w:rPr>
        <w:fldChar w:fldCharType="end"/>
      </w:r>
      <w:r w:rsidR="009E049A">
        <w:rPr>
          <w:rFonts w:asciiTheme="minorHAnsi" w:hAnsiTheme="minorHAnsi"/>
          <w:color w:val="000000" w:themeColor="text1"/>
        </w:rPr>
        <w:t xml:space="preserve">, w </w:t>
      </w:r>
      <w:r w:rsidRPr="00DF45F7">
        <w:rPr>
          <w:rFonts w:asciiTheme="minorHAnsi" w:hAnsiTheme="minorHAnsi"/>
          <w:color w:val="000000" w:themeColor="text1"/>
        </w:rPr>
        <w:t xml:space="preserve">przypadku zbycia jakichkolwiek Foreground IP </w:t>
      </w:r>
      <w:r w:rsidRPr="00DF45F7">
        <w:rPr>
          <w:rFonts w:asciiTheme="minorHAnsi" w:eastAsia="Times New Roman" w:hAnsiTheme="minorHAnsi"/>
          <w:color w:val="000000" w:themeColor="text1"/>
          <w:lang w:eastAsia="ar-SA"/>
        </w:rPr>
        <w:t xml:space="preserve">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 xml:space="preserve">przez Wykonawcę, Wykonawca zobowiązany jest uiścić na rzecz NCBR kwotę stanowiącą iloczyn wartości rynkowej zbywanych Foreground IP </w:t>
      </w:r>
      <w:r w:rsidRPr="00DF45F7">
        <w:rPr>
          <w:rFonts w:asciiTheme="minorHAnsi" w:eastAsia="Times New Roman" w:hAnsiTheme="minorHAnsi"/>
          <w:color w:val="000000" w:themeColor="text1"/>
          <w:lang w:eastAsia="ar-SA"/>
        </w:rPr>
        <w:t xml:space="preserve">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 xml:space="preserve">i wartości procentowej wskazanej w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shd w:val="clear" w:color="auto" w:fill="E6E6E6"/>
        </w:rPr>
        <w:instrText xml:space="preserve">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§11</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shd w:val="clear" w:color="auto" w:fill="E6E6E6"/>
        </w:rPr>
        <w:t xml:space="preserve"> pkt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shd w:val="clear" w:color="auto" w:fill="E6E6E6"/>
        </w:rPr>
        <w:instrText xml:space="preserve"> REF _Ref69078211 \n \h </w:instrText>
      </w:r>
      <w:r w:rsidR="00DF45F7">
        <w:rPr>
          <w:rFonts w:asciiTheme="minorHAnsi" w:hAnsiTheme="minorHAnsi"/>
          <w:color w:val="000000" w:themeColor="text1"/>
          <w:shd w:val="clear" w:color="auto" w:fill="E6E6E6"/>
        </w:rPr>
        <w:instrText xml:space="preserve">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shd w:val="clear" w:color="auto" w:fill="E6E6E6"/>
        </w:rPr>
        <w:t>1)</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w terminie 14 dni od zbycia 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dokonania na koszt Wykonawcy wyceny wartości zbywanych Foreground IP</w:t>
      </w:r>
      <w:r w:rsidRPr="00DF45F7">
        <w:rPr>
          <w:rFonts w:asciiTheme="minorHAnsi" w:eastAsia="Times New Roman" w:hAnsiTheme="minorHAnsi"/>
          <w:color w:val="000000" w:themeColor="text1"/>
          <w:lang w:eastAsia="ar-SA"/>
        </w:rPr>
        <w:t xml:space="preserve"> 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przez Wykonawcę. Przyjmuje się, że wartość zbywanych Foreground IP określona w ekspertyzie rzeczoznawcy jest wartością rynkową.</w:t>
      </w:r>
    </w:p>
    <w:p w14:paraId="34A30A81" w14:textId="2987DC2D" w:rsidR="00793677" w:rsidRPr="00DF45F7" w:rsidRDefault="00275892" w:rsidP="00B11AA8">
      <w:pPr>
        <w:pStyle w:val="Akapitzlist"/>
        <w:numPr>
          <w:ilvl w:val="1"/>
          <w:numId w:val="14"/>
        </w:numPr>
        <w:spacing w:before="60" w:after="60"/>
        <w:ind w:left="426" w:hanging="426"/>
        <w:jc w:val="both"/>
        <w:rPr>
          <w:rFonts w:asciiTheme="minorHAnsi" w:hAnsiTheme="minorHAnsi"/>
          <w:color w:val="000000" w:themeColor="text1"/>
        </w:rPr>
      </w:pPr>
      <w:bookmarkStart w:id="534" w:name="_Ref69114349"/>
      <w:r w:rsidRPr="00DF45F7">
        <w:rPr>
          <w:rFonts w:asciiTheme="minorHAnsi" w:hAnsiTheme="minorHAnsi"/>
          <w:color w:val="000000" w:themeColor="text1"/>
        </w:rPr>
        <w:t>[</w:t>
      </w:r>
      <w:r w:rsidRPr="00DF45F7">
        <w:rPr>
          <w:rFonts w:asciiTheme="minorHAnsi" w:hAnsiTheme="minorHAnsi"/>
          <w:b/>
          <w:bCs/>
          <w:color w:val="000000" w:themeColor="text1"/>
        </w:rPr>
        <w:t>Zobowiązania raportowe</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Wykonawca zobowiązuje się do sporządzania i dostarczania NCBR okresowych raportów. Każdorazowy raport będzie zawierał:</w:t>
      </w:r>
      <w:bookmarkEnd w:id="534"/>
    </w:p>
    <w:p w14:paraId="6DD6D532" w14:textId="78832BFE" w:rsidR="00793677" w:rsidRPr="00DF45F7" w:rsidRDefault="00793677" w:rsidP="00B11AA8">
      <w:pPr>
        <w:pStyle w:val="Akapitzlist"/>
        <w:numPr>
          <w:ilvl w:val="0"/>
          <w:numId w:val="48"/>
        </w:numPr>
        <w:spacing w:before="60" w:after="60"/>
        <w:jc w:val="both"/>
        <w:rPr>
          <w:rFonts w:asciiTheme="minorHAnsi" w:hAnsiTheme="minorHAnsi"/>
          <w:color w:val="000000" w:themeColor="text1"/>
        </w:rPr>
      </w:pPr>
      <w:r w:rsidRPr="00DF45F7">
        <w:rPr>
          <w:rFonts w:asciiTheme="minorHAnsi" w:hAnsiTheme="minorHAnsi"/>
          <w:color w:val="000000" w:themeColor="text1"/>
        </w:rPr>
        <w:t>dokładne informacje dotyczące wysokości Przychodu z Komercjalizacji Wyników Prac B+R i Przychodu z Komercjalizacji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65BDD34D" w14:textId="52253586" w:rsidR="00793677" w:rsidRPr="00DF45F7" w:rsidRDefault="00793677" w:rsidP="00B11AA8">
      <w:pPr>
        <w:pStyle w:val="Akapitzlist"/>
        <w:numPr>
          <w:ilvl w:val="0"/>
          <w:numId w:val="48"/>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szczegółowy opis działań podjętych celem Komercjalizacji Wyników Prac B+R </w:t>
      </w:r>
      <w:r w:rsidR="00275892" w:rsidRPr="00DF45F7">
        <w:rPr>
          <w:rFonts w:asciiTheme="minorHAnsi" w:hAnsiTheme="minorHAnsi"/>
          <w:color w:val="000000" w:themeColor="text1"/>
        </w:rPr>
        <w:t xml:space="preserve">w </w:t>
      </w:r>
      <w:r w:rsidRPr="00DF45F7">
        <w:rPr>
          <w:rFonts w:asciiTheme="minorHAnsi" w:hAnsiTheme="minorHAnsi"/>
          <w:color w:val="000000" w:themeColor="text1"/>
        </w:rPr>
        <w:t>i Komercjalizacji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3E601FCB" w14:textId="006C63A7" w:rsidR="00793677" w:rsidRPr="00DF45F7" w:rsidRDefault="00793677" w:rsidP="00B11AA8">
      <w:pPr>
        <w:pStyle w:val="Akapitzlist"/>
        <w:numPr>
          <w:ilvl w:val="0"/>
          <w:numId w:val="48"/>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kserokopie poświadczone za zgodność z oryginałem </w:t>
      </w:r>
      <w:r w:rsidR="009E049A">
        <w:rPr>
          <w:rFonts w:asciiTheme="minorHAnsi" w:hAnsiTheme="minorHAnsi"/>
          <w:color w:val="000000" w:themeColor="text1"/>
        </w:rPr>
        <w:t xml:space="preserve">lub skany </w:t>
      </w:r>
      <w:r w:rsidRPr="00DF45F7">
        <w:rPr>
          <w:rFonts w:asciiTheme="minorHAnsi" w:hAnsiTheme="minorHAnsi"/>
          <w:color w:val="000000" w:themeColor="text1"/>
        </w:rPr>
        <w:t>wszelkich umów zawartych w związku z Komercjalizacją Wyników Prac B+R i Komercjalizacją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a w szczególności umów licencyjnych</w:t>
      </w:r>
      <w:r w:rsidRPr="00DF45F7">
        <w:rPr>
          <w:rFonts w:asciiTheme="minorHAnsi" w:hAnsiTheme="minorHAnsi" w:cs="Calibri"/>
          <w:color w:val="000000" w:themeColor="text1"/>
        </w:rPr>
        <w:t xml:space="preserve"> lub innych umów upoważniających do korzystania z Wyników Prac B+R 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s="Calibri"/>
          <w:color w:val="000000" w:themeColor="text1"/>
        </w:rPr>
        <w:t>;</w:t>
      </w:r>
    </w:p>
    <w:p w14:paraId="08B07B07" w14:textId="77777777" w:rsidR="00793677" w:rsidRPr="00DF45F7" w:rsidRDefault="00793677" w:rsidP="00B11AA8">
      <w:pPr>
        <w:pStyle w:val="Akapitzlist"/>
        <w:spacing w:before="60" w:after="60"/>
        <w:ind w:left="425"/>
        <w:jc w:val="both"/>
        <w:rPr>
          <w:rFonts w:asciiTheme="minorHAnsi" w:hAnsiTheme="minorHAnsi"/>
          <w:color w:val="000000" w:themeColor="text1"/>
        </w:rPr>
      </w:pPr>
      <w:r w:rsidRPr="00DF45F7">
        <w:rPr>
          <w:rFonts w:asciiTheme="minorHAnsi" w:hAnsiTheme="minorHAnsi"/>
          <w:color w:val="000000" w:themeColor="text1"/>
        </w:rPr>
        <w:t xml:space="preserve">i będzie obejmował okres </w:t>
      </w:r>
      <w:r w:rsidRPr="00DF45F7">
        <w:rPr>
          <w:rFonts w:asciiTheme="minorHAnsi" w:hAnsiTheme="minorHAnsi" w:cs="Calibri"/>
          <w:color w:val="000000" w:themeColor="text1"/>
        </w:rPr>
        <w:t>6 kolejnych miesięcy, począwszy od dnia zakończenia Prac B+R w ramach Umowy. Wykonawca będzie każdorazowo dostarczał NCBR raport w terminie 14 dni od dnia upływu danego sześciomiesięcznego okresu, o którym mowa w zadaniu poprzedzającym.</w:t>
      </w:r>
    </w:p>
    <w:p w14:paraId="5B67AA70" w14:textId="552260A7" w:rsidR="00793677" w:rsidRPr="00DF45F7" w:rsidRDefault="00275892" w:rsidP="00B11AA8">
      <w:pPr>
        <w:pStyle w:val="Akapitzlist"/>
        <w:numPr>
          <w:ilvl w:val="1"/>
          <w:numId w:val="14"/>
        </w:numPr>
        <w:spacing w:before="60" w:after="60"/>
        <w:ind w:left="426" w:hanging="426"/>
        <w:jc w:val="both"/>
        <w:rPr>
          <w:rFonts w:asciiTheme="minorHAnsi" w:hAnsiTheme="minorHAnsi"/>
          <w:color w:val="000000" w:themeColor="text1"/>
        </w:rPr>
      </w:pPr>
      <w:bookmarkStart w:id="535" w:name="_Ref69115338"/>
      <w:r w:rsidRPr="00DF45F7">
        <w:rPr>
          <w:rFonts w:asciiTheme="minorHAnsi" w:hAnsiTheme="minorHAnsi"/>
          <w:color w:val="000000" w:themeColor="text1"/>
        </w:rPr>
        <w:t>[</w:t>
      </w:r>
      <w:r w:rsidRPr="00DF45F7">
        <w:rPr>
          <w:rFonts w:asciiTheme="minorHAnsi" w:hAnsiTheme="minorHAnsi"/>
          <w:b/>
          <w:bCs/>
          <w:color w:val="000000" w:themeColor="text1"/>
        </w:rPr>
        <w:t>Zobowiązania audytowe</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udostępnić, na każde żądanie NCBR, w terminie </w:t>
      </w:r>
      <w:r w:rsidR="00793677" w:rsidRPr="00DF45F7">
        <w:rPr>
          <w:rFonts w:asciiTheme="minorHAnsi" w:hAnsiTheme="minorHAnsi" w:cs="Calibri"/>
          <w:color w:val="000000" w:themeColor="text1"/>
        </w:rPr>
        <w:t xml:space="preserve">7 dni </w:t>
      </w:r>
      <w:r w:rsidR="00793677" w:rsidRPr="00DF45F7">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oraz zobowiązuje się poddać audytowi zewnętrznemu (audyt może być również prowadzony samodzielnie przez NCBR) w zakresie korzystania z Wyników Prac B+R i 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celem ustalenia wysokości osiągniętego Przychodu z Komercjalizacji Wyników Prac B+R i Przychodu z Komercjalizacji Technologii Zależnych</w:t>
      </w:r>
      <w:r w:rsidRPr="00DF45F7">
        <w:rPr>
          <w:rFonts w:asciiTheme="minorHAnsi" w:hAnsiTheme="minorHAnsi"/>
          <w:color w:val="000000" w:themeColor="text1"/>
        </w:rPr>
        <w:t xml:space="preserve"> w zakresie Komponentu Technologicznego</w:t>
      </w:r>
      <w:r w:rsidR="00793677" w:rsidRPr="00DF45F7">
        <w:rPr>
          <w:rFonts w:asciiTheme="minorHAnsi" w:hAnsiTheme="minorHAnsi"/>
          <w:color w:val="000000" w:themeColor="text1"/>
        </w:rPr>
        <w:t xml:space="preserve">. Audyt będzie przebiegał następująco: NCBR na co najmniej </w:t>
      </w:r>
      <w:r w:rsidR="00793677" w:rsidRPr="00DF45F7">
        <w:rPr>
          <w:rFonts w:asciiTheme="minorHAnsi" w:hAnsiTheme="minorHAnsi" w:cs="Calibri"/>
          <w:color w:val="000000" w:themeColor="text1"/>
        </w:rPr>
        <w:t xml:space="preserve">14 </w:t>
      </w:r>
      <w:r w:rsidR="00793677" w:rsidRPr="00DF45F7">
        <w:rPr>
          <w:rFonts w:asciiTheme="minorHAnsi" w:hAnsiTheme="minorHAnsi"/>
          <w:color w:val="000000" w:themeColor="text1"/>
        </w:rPr>
        <w:t xml:space="preserve">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w:t>
      </w:r>
      <w:r w:rsidR="00793677" w:rsidRPr="00DF45F7">
        <w:rPr>
          <w:rFonts w:asciiTheme="minorHAnsi" w:hAnsiTheme="minorHAnsi"/>
          <w:color w:val="000000" w:themeColor="text1"/>
        </w:rPr>
        <w:lastRenderedPageBreak/>
        <w:t xml:space="preserve">związku z Umową, w szczególności pozwalają zweryfikować, czy Przychód z Komercjalizacji Wyników Prac B+R i Przychód z Komercjalizacji 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został prawidłowo obliczony.</w:t>
      </w:r>
      <w:bookmarkEnd w:id="535"/>
    </w:p>
    <w:p w14:paraId="330261D5" w14:textId="777411A4" w:rsidR="00793677" w:rsidRPr="00DF45F7" w:rsidRDefault="00326B3E" w:rsidP="00B11AA8">
      <w:pPr>
        <w:pStyle w:val="Akapitzlist"/>
        <w:numPr>
          <w:ilvl w:val="1"/>
          <w:numId w:val="14"/>
        </w:numPr>
        <w:spacing w:before="60" w:after="60"/>
        <w:ind w:left="426" w:hanging="426"/>
        <w:jc w:val="both"/>
        <w:rPr>
          <w:rFonts w:asciiTheme="minorHAnsi" w:hAnsiTheme="minorHAnsi"/>
          <w:color w:val="000000" w:themeColor="text1"/>
        </w:rPr>
      </w:pPr>
      <w:bookmarkStart w:id="536" w:name="_Ref69077688"/>
      <w:r w:rsidRPr="00DF45F7">
        <w:rPr>
          <w:rFonts w:asciiTheme="minorHAnsi" w:hAnsiTheme="minorHAnsi"/>
          <w:color w:val="000000" w:themeColor="text1"/>
        </w:rPr>
        <w:t>[</w:t>
      </w:r>
      <w:r w:rsidRPr="00DF45F7">
        <w:rPr>
          <w:rFonts w:asciiTheme="minorHAnsi" w:hAnsiTheme="minorHAnsi"/>
          <w:b/>
          <w:bCs/>
          <w:color w:val="000000" w:themeColor="text1"/>
        </w:rPr>
        <w:t>Zastrzeżenie dodatkowe dot. komercjalizacji</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 każdym przypadku Komercjalizacja Wyników Prac B+R lub Komercjalizacja Technologii Zależnych </w:t>
      </w:r>
      <w:r w:rsidR="00275892"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nie może ograniczać możliwości korzystania z Wyników Prac B+R </w:t>
      </w:r>
      <w:r w:rsidR="00275892"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przez NCBR w jakimkolwiek zakresie określonym w</w:t>
      </w:r>
      <w:r w:rsidR="00793677" w:rsidRPr="00DF45F7">
        <w:rPr>
          <w:rFonts w:asciiTheme="minorHAnsi" w:hAnsiTheme="minorHAnsi" w:cstheme="majorBidi"/>
          <w:color w:val="000000" w:themeColor="text1"/>
        </w:rPr>
        <w:t xml:space="preserve"> </w:t>
      </w:r>
      <w:r w:rsidR="00275892" w:rsidRPr="00DF45F7">
        <w:rPr>
          <w:rFonts w:asciiTheme="minorHAnsi" w:hAnsiTheme="minorHAnsi" w:cstheme="majorBidi"/>
          <w:color w:val="000000" w:themeColor="text1"/>
        </w:rPr>
        <w:t>tym artykule</w:t>
      </w:r>
      <w:r w:rsidR="00793677" w:rsidRPr="00DF45F7">
        <w:rPr>
          <w:rFonts w:asciiTheme="minorHAnsi" w:hAnsiTheme="minorHAnsi"/>
          <w:color w:val="000000" w:themeColor="text1"/>
        </w:rPr>
        <w:t>.</w:t>
      </w:r>
      <w:bookmarkEnd w:id="536"/>
      <w:r w:rsidR="00793677" w:rsidRPr="00DF45F7">
        <w:rPr>
          <w:rFonts w:asciiTheme="minorHAnsi" w:hAnsiTheme="minorHAnsi"/>
          <w:color w:val="000000" w:themeColor="text1"/>
        </w:rPr>
        <w:t xml:space="preserve"> </w:t>
      </w:r>
    </w:p>
    <w:p w14:paraId="497F4880" w14:textId="784F570C" w:rsidR="00793677" w:rsidRPr="00DF45F7" w:rsidRDefault="00326B3E" w:rsidP="00B11AA8">
      <w:pPr>
        <w:pStyle w:val="Akapitzlist"/>
        <w:numPr>
          <w:ilvl w:val="1"/>
          <w:numId w:val="14"/>
        </w:numPr>
        <w:spacing w:before="60" w:after="60"/>
        <w:ind w:left="426" w:hanging="426"/>
        <w:jc w:val="both"/>
        <w:rPr>
          <w:rFonts w:asciiTheme="minorHAnsi" w:hAnsiTheme="minorHAnsi"/>
          <w:color w:val="000000" w:themeColor="text1"/>
        </w:rPr>
      </w:pPr>
      <w:bookmarkStart w:id="537" w:name="_Ref68077751"/>
      <w:r w:rsidRPr="2AA0B561">
        <w:rPr>
          <w:rFonts w:asciiTheme="minorHAnsi" w:hAnsiTheme="minorHAnsi"/>
          <w:color w:val="000000" w:themeColor="text1"/>
        </w:rPr>
        <w:t>[</w:t>
      </w:r>
      <w:r w:rsidRPr="2AA0B561">
        <w:rPr>
          <w:rFonts w:asciiTheme="minorHAnsi" w:hAnsiTheme="minorHAnsi"/>
          <w:b/>
          <w:bCs/>
          <w:color w:val="000000" w:themeColor="text1"/>
        </w:rPr>
        <w:t>Naruszenie zobowiazań przez Wykonawcę</w:t>
      </w:r>
      <w:r w:rsidRPr="2AA0B561">
        <w:rPr>
          <w:rFonts w:asciiTheme="minorHAnsi" w:hAnsiTheme="minorHAnsi"/>
          <w:color w:val="000000" w:themeColor="text1"/>
        </w:rPr>
        <w:t xml:space="preserve">] </w:t>
      </w:r>
      <w:r w:rsidR="00793677" w:rsidRPr="2AA0B561">
        <w:rPr>
          <w:rFonts w:asciiTheme="minorHAnsi" w:hAnsiTheme="minorHAnsi"/>
          <w:color w:val="000000" w:themeColor="text1"/>
        </w:rPr>
        <w:t xml:space="preserve">W przypadku podejmowania przez Wykonawcę działań skutkujących niewykonaniem lub nienależytym wykonaniem przez Wykonawcę zobowiązania do Komercjalizacji Wyników Prac B+R </w:t>
      </w:r>
      <w:r w:rsidR="00275892" w:rsidRPr="2AA0B561">
        <w:rPr>
          <w:rFonts w:asciiTheme="minorHAnsi" w:hAnsiTheme="minorHAnsi"/>
          <w:color w:val="000000" w:themeColor="text1"/>
        </w:rPr>
        <w:t xml:space="preserve">w zakresie Komponentu Technologicznego </w:t>
      </w:r>
      <w:r w:rsidR="00793677" w:rsidRPr="2AA0B561">
        <w:rPr>
          <w:rFonts w:asciiTheme="minorHAnsi" w:hAnsiTheme="minorHAnsi"/>
          <w:color w:val="000000" w:themeColor="text1"/>
        </w:rPr>
        <w:t xml:space="preserve">zgodnie z </w:t>
      </w:r>
      <w:r w:rsidR="00275892" w:rsidRPr="2AA0B561">
        <w:rPr>
          <w:rFonts w:asciiTheme="minorHAnsi" w:hAnsiTheme="minorHAnsi"/>
          <w:color w:val="000000" w:themeColor="text1"/>
        </w:rPr>
        <w:fldChar w:fldCharType="begin"/>
      </w:r>
      <w:r w:rsidR="00275892" w:rsidRPr="2AA0B561">
        <w:rPr>
          <w:rFonts w:asciiTheme="minorHAnsi" w:hAnsiTheme="minorHAnsi"/>
          <w:color w:val="000000" w:themeColor="text1"/>
        </w:rPr>
        <w:instrText xml:space="preserve"> REF _Ref69077683 \n \h </w:instrText>
      </w:r>
      <w:r w:rsidR="00DF45F7" w:rsidRPr="2AA0B561">
        <w:rPr>
          <w:rFonts w:asciiTheme="minorHAnsi" w:hAnsiTheme="minorHAnsi"/>
          <w:color w:val="000000" w:themeColor="text1"/>
        </w:rPr>
        <w:instrText xml:space="preserve"> \* MERGEFORMAT </w:instrText>
      </w:r>
      <w:r w:rsidR="00275892" w:rsidRPr="2AA0B561">
        <w:rPr>
          <w:rFonts w:asciiTheme="minorHAnsi" w:hAnsiTheme="minorHAnsi"/>
          <w:color w:val="000000" w:themeColor="text1"/>
        </w:rPr>
      </w:r>
      <w:r w:rsidR="00275892"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ART. 29</w:t>
      </w:r>
      <w:r w:rsidR="00275892" w:rsidRPr="2AA0B561">
        <w:rPr>
          <w:rFonts w:asciiTheme="minorHAnsi" w:hAnsiTheme="minorHAnsi"/>
          <w:color w:val="000000" w:themeColor="text1"/>
        </w:rPr>
        <w:fldChar w:fldCharType="end"/>
      </w:r>
      <w:r w:rsidR="00275892" w:rsidRPr="2AA0B561">
        <w:rPr>
          <w:rFonts w:asciiTheme="minorHAnsi" w:hAnsiTheme="minorHAnsi"/>
          <w:color w:val="000000" w:themeColor="text1"/>
        </w:rPr>
        <w:t xml:space="preserve"> </w:t>
      </w:r>
      <w:r w:rsidR="00EE66D6" w:rsidRPr="2AA0B561">
        <w:rPr>
          <w:rFonts w:asciiTheme="minorHAnsi" w:hAnsiTheme="minorHAnsi"/>
          <w:color w:val="000000" w:themeColor="text1"/>
        </w:rPr>
        <w:fldChar w:fldCharType="begin"/>
      </w:r>
      <w:r w:rsidR="00EE66D6" w:rsidRPr="2AA0B561">
        <w:rPr>
          <w:rFonts w:asciiTheme="minorHAnsi" w:hAnsiTheme="minorHAnsi"/>
          <w:color w:val="000000" w:themeColor="text1"/>
        </w:rPr>
        <w:instrText xml:space="preserve"> REF _Ref69108760 \n \h </w:instrText>
      </w:r>
      <w:r w:rsidR="00DF45F7" w:rsidRPr="2AA0B561">
        <w:rPr>
          <w:rFonts w:asciiTheme="minorHAnsi" w:hAnsiTheme="minorHAnsi"/>
          <w:color w:val="000000" w:themeColor="text1"/>
        </w:rPr>
        <w:instrText xml:space="preserve"> \* MERGEFORMAT </w:instrText>
      </w:r>
      <w:r w:rsidR="00EE66D6" w:rsidRPr="2AA0B561">
        <w:rPr>
          <w:rFonts w:asciiTheme="minorHAnsi" w:hAnsiTheme="minorHAnsi"/>
          <w:color w:val="000000" w:themeColor="text1"/>
        </w:rPr>
      </w:r>
      <w:r w:rsidR="00EE66D6"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§1</w:t>
      </w:r>
      <w:r w:rsidR="00EE66D6" w:rsidRPr="2AA0B561">
        <w:rPr>
          <w:rFonts w:asciiTheme="minorHAnsi" w:hAnsiTheme="minorHAnsi"/>
          <w:color w:val="000000" w:themeColor="text1"/>
        </w:rPr>
        <w:fldChar w:fldCharType="end"/>
      </w:r>
      <w:r w:rsidR="00275892" w:rsidRPr="2AA0B561">
        <w:rPr>
          <w:rFonts w:asciiTheme="minorHAnsi" w:hAnsiTheme="minorHAnsi"/>
          <w:color w:val="000000" w:themeColor="text1"/>
        </w:rPr>
        <w:t xml:space="preserve"> do </w:t>
      </w:r>
      <w:r w:rsidR="00275892" w:rsidRPr="2AA0B561">
        <w:rPr>
          <w:rFonts w:asciiTheme="minorHAnsi" w:hAnsiTheme="minorHAnsi"/>
          <w:color w:val="000000" w:themeColor="text1"/>
        </w:rPr>
        <w:fldChar w:fldCharType="begin"/>
      </w:r>
      <w:r w:rsidR="00275892" w:rsidRPr="2AA0B561">
        <w:rPr>
          <w:rFonts w:asciiTheme="minorHAnsi" w:hAnsiTheme="minorHAnsi"/>
          <w:color w:val="000000" w:themeColor="text1"/>
        </w:rPr>
        <w:instrText xml:space="preserve"> REF _Ref69077688 \n \h </w:instrText>
      </w:r>
      <w:r w:rsidR="00DF45F7" w:rsidRPr="2AA0B561">
        <w:rPr>
          <w:rFonts w:asciiTheme="minorHAnsi" w:hAnsiTheme="minorHAnsi"/>
          <w:color w:val="000000" w:themeColor="text1"/>
        </w:rPr>
        <w:instrText xml:space="preserve"> \* MERGEFORMAT </w:instrText>
      </w:r>
      <w:r w:rsidR="00275892" w:rsidRPr="2AA0B561">
        <w:rPr>
          <w:rFonts w:asciiTheme="minorHAnsi" w:hAnsiTheme="minorHAnsi"/>
          <w:color w:val="000000" w:themeColor="text1"/>
        </w:rPr>
      </w:r>
      <w:r w:rsidR="00275892"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§15</w:t>
      </w:r>
      <w:r w:rsidR="00275892" w:rsidRPr="2AA0B561">
        <w:rPr>
          <w:rFonts w:asciiTheme="minorHAnsi" w:hAnsiTheme="minorHAnsi"/>
          <w:color w:val="000000" w:themeColor="text1"/>
        </w:rPr>
        <w:fldChar w:fldCharType="end"/>
      </w:r>
      <w:r w:rsidR="00793677" w:rsidRPr="2AA0B561">
        <w:rPr>
          <w:rFonts w:asciiTheme="minorHAnsi" w:hAnsiTheme="minorHAnsi"/>
          <w:color w:val="000000" w:themeColor="text1"/>
        </w:rPr>
        <w:t>, NCBR będzie równolegle uprawniony do:</w:t>
      </w:r>
      <w:bookmarkEnd w:id="537"/>
    </w:p>
    <w:p w14:paraId="330D2B3F" w14:textId="76586C21" w:rsidR="00793677" w:rsidRPr="00DF45F7" w:rsidRDefault="00793677" w:rsidP="00B11AA8">
      <w:pPr>
        <w:pStyle w:val="Akapitzlist"/>
        <w:numPr>
          <w:ilvl w:val="0"/>
          <w:numId w:val="49"/>
        </w:numPr>
        <w:spacing w:before="60" w:after="60"/>
        <w:jc w:val="both"/>
        <w:rPr>
          <w:rFonts w:asciiTheme="minorHAnsi" w:hAnsiTheme="minorHAnsi"/>
          <w:color w:val="000000" w:themeColor="text1"/>
        </w:rPr>
      </w:pPr>
      <w:bookmarkStart w:id="538" w:name="_Ref69077761"/>
      <w:r w:rsidRPr="00DF45F7">
        <w:rPr>
          <w:rFonts w:asciiTheme="minorHAnsi" w:hAnsiTheme="minorHAnsi"/>
          <w:color w:val="000000" w:themeColor="text1"/>
        </w:rPr>
        <w:t xml:space="preserve">wezwania Wykonawcy do Komercjalizacji Wyników Prac B+R </w:t>
      </w:r>
      <w:r w:rsidR="00275892"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zgodnie z Umową, w terminie określonym w wezwaniu;</w:t>
      </w:r>
      <w:bookmarkEnd w:id="538"/>
      <w:r w:rsidRPr="00DF45F7">
        <w:rPr>
          <w:rFonts w:asciiTheme="minorHAnsi" w:hAnsiTheme="minorHAnsi"/>
          <w:color w:val="000000" w:themeColor="text1"/>
        </w:rPr>
        <w:t xml:space="preserve"> </w:t>
      </w:r>
    </w:p>
    <w:p w14:paraId="1B40D413" w14:textId="089AD5A2" w:rsidR="00793677" w:rsidRPr="00DF45F7" w:rsidRDefault="00793677" w:rsidP="00B11AA8">
      <w:pPr>
        <w:pStyle w:val="Akapitzlist"/>
        <w:numPr>
          <w:ilvl w:val="0"/>
          <w:numId w:val="49"/>
        </w:numPr>
        <w:spacing w:before="60" w:after="60"/>
        <w:jc w:val="both"/>
        <w:rPr>
          <w:rFonts w:asciiTheme="minorHAnsi" w:hAnsiTheme="minorHAnsi"/>
          <w:color w:val="000000" w:themeColor="text1"/>
        </w:rPr>
      </w:pPr>
      <w:bookmarkStart w:id="539" w:name="_Ref68077755"/>
      <w:r w:rsidRPr="00DF45F7">
        <w:rPr>
          <w:rFonts w:asciiTheme="minorHAnsi" w:hAnsiTheme="minorHAnsi"/>
          <w:color w:val="000000" w:themeColor="text1"/>
        </w:rPr>
        <w:t>udzielania sublicencji na korzystanie z Wyników Prac B+R, a</w:t>
      </w:r>
      <w:r w:rsidR="00275892" w:rsidRPr="00DF45F7">
        <w:rPr>
          <w:rFonts w:asciiTheme="minorHAnsi" w:hAnsiTheme="minorHAnsi"/>
          <w:color w:val="000000" w:themeColor="text1"/>
        </w:rPr>
        <w:t xml:space="preserve">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_Ref69108994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§22</w:t>
      </w:r>
      <w:r w:rsidR="00326B3E" w:rsidRPr="00DF45F7">
        <w:rPr>
          <w:rFonts w:asciiTheme="minorHAnsi" w:hAnsiTheme="minorHAnsi"/>
          <w:color w:val="000000" w:themeColor="text1"/>
        </w:rPr>
        <w:fldChar w:fldCharType="end"/>
      </w:r>
      <w:r w:rsidRPr="00DF45F7">
        <w:rPr>
          <w:rFonts w:asciiTheme="minorHAnsi" w:hAnsiTheme="minorHAnsi" w:cstheme="majorBidi"/>
          <w:color w:val="000000" w:themeColor="text1"/>
        </w:rPr>
        <w:t xml:space="preserve"> nie stosuje się</w:t>
      </w:r>
      <w:r w:rsidRPr="00DF45F7">
        <w:rPr>
          <w:rFonts w:asciiTheme="minorHAnsi" w:hAnsiTheme="minorHAnsi"/>
          <w:color w:val="000000" w:themeColor="text1"/>
        </w:rPr>
        <w:t>.</w:t>
      </w:r>
      <w:bookmarkEnd w:id="539"/>
    </w:p>
    <w:p w14:paraId="0B5AA3B5" w14:textId="16CB5A27" w:rsidR="00614F68" w:rsidRPr="00DF45F7" w:rsidRDefault="00C72A01" w:rsidP="00B11AA8">
      <w:pPr>
        <w:pStyle w:val="Akapitzlist"/>
        <w:numPr>
          <w:ilvl w:val="1"/>
          <w:numId w:val="14"/>
        </w:numPr>
        <w:spacing w:before="60" w:after="60"/>
        <w:ind w:left="426" w:hanging="426"/>
        <w:jc w:val="both"/>
        <w:rPr>
          <w:rFonts w:asciiTheme="minorHAnsi" w:hAnsiTheme="minorHAnsi"/>
          <w:color w:val="000000" w:themeColor="text1"/>
        </w:rPr>
      </w:pPr>
      <w:bookmarkStart w:id="540" w:name="_Ref69078052"/>
      <w:r w:rsidRPr="2AA0B561">
        <w:rPr>
          <w:rFonts w:asciiTheme="minorHAnsi" w:hAnsiTheme="minorHAnsi"/>
          <w:color w:val="000000" w:themeColor="text1"/>
        </w:rPr>
        <w:t>[</w:t>
      </w:r>
      <w:r w:rsidRPr="2AA0B561">
        <w:rPr>
          <w:rFonts w:asciiTheme="minorHAnsi" w:hAnsiTheme="minorHAnsi"/>
          <w:b/>
          <w:bCs/>
          <w:color w:val="000000" w:themeColor="text1"/>
        </w:rPr>
        <w:t>Sankcja za naruszenie zobowiązań związanych z komercjalizają</w:t>
      </w:r>
      <w:r w:rsidRPr="2AA0B561">
        <w:rPr>
          <w:rFonts w:asciiTheme="minorHAnsi" w:hAnsiTheme="minorHAnsi"/>
          <w:color w:val="000000" w:themeColor="text1"/>
        </w:rPr>
        <w:t xml:space="preserve">] </w:t>
      </w:r>
      <w:r w:rsidR="00793677" w:rsidRPr="2AA0B561">
        <w:rPr>
          <w:rFonts w:asciiTheme="minorHAnsi" w:hAnsiTheme="minorHAnsi"/>
          <w:color w:val="000000" w:themeColor="text1"/>
        </w:rPr>
        <w:t>W przypadku</w:t>
      </w:r>
      <w:r w:rsidR="00614F68" w:rsidRPr="2AA0B561">
        <w:rPr>
          <w:rFonts w:asciiTheme="minorHAnsi" w:hAnsiTheme="minorHAnsi"/>
          <w:color w:val="000000" w:themeColor="text1"/>
        </w:rPr>
        <w:t>:</w:t>
      </w:r>
      <w:bookmarkEnd w:id="540"/>
    </w:p>
    <w:p w14:paraId="0D70493C" w14:textId="73825409" w:rsidR="00614F68" w:rsidRPr="00DF45F7" w:rsidRDefault="00793677" w:rsidP="00B11AA8">
      <w:pPr>
        <w:pStyle w:val="Akapitzlist"/>
        <w:numPr>
          <w:ilvl w:val="2"/>
          <w:numId w:val="14"/>
        </w:numPr>
        <w:spacing w:before="60" w:after="60"/>
        <w:ind w:left="1134" w:hanging="425"/>
        <w:jc w:val="both"/>
        <w:rPr>
          <w:rFonts w:asciiTheme="minorHAnsi" w:hAnsiTheme="minorHAnsi"/>
          <w:color w:val="000000" w:themeColor="text1"/>
        </w:rPr>
      </w:pPr>
      <w:r w:rsidRPr="00DF45F7">
        <w:rPr>
          <w:rFonts w:asciiTheme="minorHAnsi" w:hAnsiTheme="minorHAnsi"/>
          <w:color w:val="000000" w:themeColor="text1"/>
        </w:rPr>
        <w:t xml:space="preserve">niewykonania lub nienależytego wykonania zobowiązania Wykonawcy do </w:t>
      </w:r>
      <w:r w:rsidR="00236868">
        <w:rPr>
          <w:rFonts w:asciiTheme="minorHAnsi" w:hAnsiTheme="minorHAnsi"/>
          <w:color w:val="000000" w:themeColor="text1"/>
        </w:rPr>
        <w:t>realizacji wezwania</w:t>
      </w:r>
      <w:r w:rsidRPr="00DF45F7">
        <w:rPr>
          <w:rFonts w:asciiTheme="minorHAnsi" w:hAnsiTheme="minorHAnsi"/>
          <w:color w:val="000000" w:themeColor="text1"/>
        </w:rPr>
        <w:t xml:space="preserve"> w terminie wskazanym w wezwaniu, o którym mowa 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_Ref68077751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§16</w:t>
      </w:r>
      <w:r w:rsidR="00614F68" w:rsidRPr="00DF45F7">
        <w:rPr>
          <w:rFonts w:asciiTheme="minorHAnsi" w:hAnsiTheme="minorHAnsi"/>
          <w:color w:val="000000" w:themeColor="text1"/>
          <w:shd w:val="clear" w:color="auto" w:fill="E6E6E6"/>
        </w:rPr>
        <w:fldChar w:fldCharType="end"/>
      </w:r>
      <w:r w:rsidR="00614F68" w:rsidRPr="00DF45F7">
        <w:rPr>
          <w:rFonts w:asciiTheme="minorHAnsi" w:hAnsiTheme="minorHAnsi"/>
          <w:color w:val="000000" w:themeColor="text1"/>
          <w:shd w:val="clear" w:color="auto" w:fill="E6E6E6"/>
        </w:rPr>
        <w:t xml:space="preserve"> pkt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shd w:val="clear" w:color="auto" w:fill="E6E6E6"/>
        </w:rPr>
        <w:instrText xml:space="preserve"> REF _Ref69077761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shd w:val="clear" w:color="auto" w:fill="E6E6E6"/>
        </w:rPr>
        <w:t>1)</w:t>
      </w:r>
      <w:r w:rsidR="00614F68"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xml:space="preserve"> albo </w:t>
      </w:r>
    </w:p>
    <w:p w14:paraId="345E564D" w14:textId="0CFF6D83" w:rsidR="00614F68" w:rsidRPr="00DF45F7" w:rsidRDefault="00793677" w:rsidP="00B11AA8">
      <w:pPr>
        <w:pStyle w:val="Akapitzlist"/>
        <w:numPr>
          <w:ilvl w:val="2"/>
          <w:numId w:val="14"/>
        </w:numPr>
        <w:spacing w:before="60" w:after="60"/>
        <w:ind w:left="1134" w:hanging="425"/>
        <w:jc w:val="both"/>
        <w:rPr>
          <w:rFonts w:asciiTheme="minorHAnsi" w:hAnsiTheme="minorHAnsi"/>
          <w:color w:val="000000" w:themeColor="text1"/>
        </w:rPr>
      </w:pPr>
      <w:r w:rsidRPr="00DF45F7">
        <w:rPr>
          <w:rFonts w:asciiTheme="minorHAnsi" w:hAnsiTheme="minorHAnsi"/>
          <w:color w:val="000000" w:themeColor="text1"/>
        </w:rPr>
        <w:t>w przypadku gdy w terminie 5 lat od uzyskania przez Wykonawcę</w:t>
      </w:r>
      <w:r w:rsidR="001B77DB">
        <w:rPr>
          <w:rFonts w:asciiTheme="minorHAnsi" w:hAnsiTheme="minorHAnsi"/>
          <w:color w:val="000000" w:themeColor="text1"/>
        </w:rPr>
        <w:t xml:space="preserve"> </w:t>
      </w:r>
      <w:r w:rsidRPr="00DF45F7">
        <w:rPr>
          <w:rFonts w:asciiTheme="minorHAnsi" w:hAnsiTheme="minorHAnsi"/>
          <w:color w:val="000000" w:themeColor="text1"/>
        </w:rPr>
        <w:t>Odbioru Etapu I albo Odbioru Etapu I z Uwagami nie doszło do Komercjalizacji Wyników Prac B+R</w:t>
      </w:r>
      <w:r w:rsidR="00614F68" w:rsidRPr="00DF45F7">
        <w:rPr>
          <w:rFonts w:asciiTheme="minorHAnsi" w:hAnsiTheme="minorHAnsi"/>
          <w:color w:val="000000" w:themeColor="text1"/>
        </w:rPr>
        <w:t xml:space="preserve"> w zakresie Komponentu Technologicznego,</w:t>
      </w:r>
    </w:p>
    <w:p w14:paraId="21149B9F" w14:textId="530A97DB" w:rsidR="00793677" w:rsidRPr="00DF45F7" w:rsidRDefault="00236868" w:rsidP="00B11AA8">
      <w:pPr>
        <w:pStyle w:val="Akapitzlist"/>
        <w:spacing w:before="60" w:after="60"/>
        <w:ind w:left="709"/>
        <w:jc w:val="both"/>
        <w:rPr>
          <w:rFonts w:asciiTheme="minorHAnsi" w:hAnsiTheme="minorHAnsi"/>
          <w:color w:val="000000" w:themeColor="text1"/>
        </w:rPr>
      </w:pPr>
      <w:r>
        <w:rPr>
          <w:rFonts w:asciiTheme="minorHAnsi" w:hAnsiTheme="minorHAnsi"/>
          <w:color w:val="000000" w:themeColor="text1"/>
        </w:rPr>
        <w:t xml:space="preserve">NCBR jest uprawniony żądać, aby </w:t>
      </w:r>
      <w:r w:rsidR="00793677" w:rsidRPr="00DF45F7">
        <w:rPr>
          <w:rFonts w:asciiTheme="minorHAnsi" w:hAnsiTheme="minorHAnsi"/>
          <w:color w:val="000000" w:themeColor="text1"/>
        </w:rPr>
        <w:t xml:space="preserve">Wykonawca w terminie maksymalnie 60 dni od wystąpienia którejkolwiek z przesłanek wskazanych </w:t>
      </w:r>
      <w:r w:rsidR="00614F68" w:rsidRPr="00DF45F7">
        <w:rPr>
          <w:rFonts w:asciiTheme="minorHAnsi" w:hAnsiTheme="minorHAnsi"/>
          <w:color w:val="000000" w:themeColor="text1"/>
        </w:rPr>
        <w:t xml:space="preserve">w powyższych punktach </w:t>
      </w:r>
      <w:r w:rsidR="00793677" w:rsidRPr="00DF45F7">
        <w:rPr>
          <w:rFonts w:asciiTheme="minorHAnsi" w:hAnsiTheme="minorHAnsi"/>
          <w:color w:val="000000" w:themeColor="text1"/>
        </w:rPr>
        <w:t xml:space="preserve">i bez zbędnej zwłoki </w:t>
      </w:r>
      <w:r>
        <w:rPr>
          <w:rFonts w:asciiTheme="minorHAnsi" w:hAnsiTheme="minorHAnsi"/>
          <w:color w:val="000000" w:themeColor="text1"/>
        </w:rPr>
        <w:t>dokonał</w:t>
      </w:r>
      <w:r w:rsidR="00793677" w:rsidRPr="00DF45F7">
        <w:rPr>
          <w:rFonts w:asciiTheme="minorHAnsi" w:hAnsiTheme="minorHAnsi"/>
          <w:color w:val="000000" w:themeColor="text1"/>
        </w:rPr>
        <w:t xml:space="preserve"> zawarcia umowy (w formie pisemnej pod rygorem nieważności) przenoszącej całość Foreground IP </w:t>
      </w:r>
      <w:r w:rsidR="00614F68" w:rsidRPr="00DF45F7">
        <w:rPr>
          <w:rFonts w:asciiTheme="minorHAnsi" w:hAnsiTheme="minorHAnsi"/>
          <w:color w:val="000000" w:themeColor="text1"/>
        </w:rPr>
        <w:t xml:space="preserve">do Wyników Prac B+R w zakresie Komponentu Technologicznego </w:t>
      </w:r>
      <w:r w:rsidR="00793677" w:rsidRPr="00DF45F7">
        <w:rPr>
          <w:rFonts w:asciiTheme="minorHAnsi" w:hAnsiTheme="minorHAnsi"/>
          <w:color w:val="000000" w:themeColor="text1"/>
        </w:rPr>
        <w:t>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00793677" w:rsidRPr="00DF45F7">
        <w:rPr>
          <w:rFonts w:asciiTheme="minorHAnsi" w:eastAsia="Times New Roman" w:hAnsiTheme="minorHAnsi"/>
          <w:color w:val="000000" w:themeColor="text1"/>
          <w:lang w:eastAsia="ar-SA"/>
        </w:rPr>
        <w:t>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eastAsia="Times New Roman" w:hAnsiTheme="minorHAnsi"/>
          <w:color w:val="000000" w:themeColor="text1"/>
          <w:lang w:eastAsia="ar-SA"/>
        </w:rPr>
        <w:instrText xml:space="preserve"> REF _Ref69077887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eastAsia="Times New Roman" w:hAnsiTheme="minorHAnsi"/>
          <w:color w:val="000000" w:themeColor="text1"/>
          <w:lang w:eastAsia="ar-SA"/>
        </w:rPr>
        <w:t>ART. 28</w:t>
      </w:r>
      <w:r w:rsidR="00614F68" w:rsidRPr="00DF45F7">
        <w:rPr>
          <w:rFonts w:asciiTheme="minorHAnsi" w:hAnsiTheme="minorHAnsi" w:cstheme="majorBidi"/>
          <w:color w:val="000000" w:themeColor="text1"/>
          <w:shd w:val="clear" w:color="auto" w:fill="E6E6E6"/>
        </w:rPr>
        <w:fldChar w:fldCharType="end"/>
      </w:r>
      <w:r w:rsidR="00614F68" w:rsidRPr="00DF45F7">
        <w:rPr>
          <w:rFonts w:asciiTheme="minorHAnsi" w:hAnsiTheme="minorHAnsi" w:cstheme="majorBidi"/>
          <w:color w:val="000000" w:themeColor="text1"/>
          <w:shd w:val="clear" w:color="auto" w:fill="E6E6E6"/>
        </w:rPr>
        <w:t xml:space="preserve">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hAnsiTheme="minorHAnsi" w:cstheme="majorBidi"/>
          <w:color w:val="000000" w:themeColor="text1"/>
          <w:shd w:val="clear" w:color="auto" w:fill="E6E6E6"/>
        </w:rPr>
        <w:instrText xml:space="preserve"> REF _Ref69077888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hAnsiTheme="minorHAnsi" w:cstheme="majorBidi"/>
          <w:color w:val="000000" w:themeColor="text1"/>
          <w:shd w:val="clear" w:color="auto" w:fill="E6E6E6"/>
        </w:rPr>
        <w:t>§4</w:t>
      </w:r>
      <w:r w:rsidR="00614F68" w:rsidRPr="00DF45F7">
        <w:rPr>
          <w:rFonts w:asciiTheme="minorHAnsi" w:hAnsiTheme="minorHAnsi" w:cstheme="majorBidi"/>
          <w:color w:val="000000" w:themeColor="text1"/>
          <w:shd w:val="clear" w:color="auto" w:fill="E6E6E6"/>
        </w:rPr>
        <w:fldChar w:fldCharType="end"/>
      </w:r>
      <w:r w:rsidR="00793677" w:rsidRPr="00DF45F7">
        <w:rPr>
          <w:rFonts w:asciiTheme="minorHAnsi" w:eastAsia="Times New Roman" w:hAnsiTheme="minorHAnsi"/>
          <w:color w:val="000000" w:themeColor="text1"/>
          <w:lang w:eastAsia="ar-SA"/>
        </w:rPr>
        <w:t xml:space="preserve"> (tj. przeniesienie Foreground IP </w:t>
      </w:r>
      <w:r w:rsidR="00614F68" w:rsidRPr="00DF45F7">
        <w:rPr>
          <w:rFonts w:asciiTheme="minorHAnsi" w:eastAsia="Times New Roman" w:hAnsiTheme="minorHAnsi"/>
          <w:color w:val="000000" w:themeColor="text1"/>
          <w:lang w:eastAsia="ar-SA"/>
        </w:rPr>
        <w:t xml:space="preserve">do </w:t>
      </w:r>
      <w:r w:rsidR="00614F68" w:rsidRPr="00DF45F7">
        <w:rPr>
          <w:rFonts w:asciiTheme="minorHAnsi" w:hAnsiTheme="minorHAnsi"/>
          <w:color w:val="000000" w:themeColor="text1"/>
        </w:rPr>
        <w:t>Wyników Prac B+R 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 xml:space="preserve">będzie uprawiało NCBR w szczególności do korzystania z i rozporządzania wszelkimi Wynikami Prac B+R </w:t>
      </w:r>
      <w:r w:rsidR="00614F68" w:rsidRPr="00DF45F7">
        <w:rPr>
          <w:rFonts w:asciiTheme="minorHAnsi" w:hAnsiTheme="minorHAnsi"/>
          <w:color w:val="000000" w:themeColor="text1"/>
        </w:rPr>
        <w:t>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 xml:space="preserve">na polach eksploatacji </w:t>
      </w:r>
      <w:r w:rsidR="00793677" w:rsidRPr="00DF45F7">
        <w:rPr>
          <w:rFonts w:asciiTheme="minorHAnsi" w:hAnsiTheme="minorHAnsi"/>
          <w:color w:val="000000" w:themeColor="text1"/>
        </w:rPr>
        <w:t>określonyc</w:t>
      </w:r>
      <w:r w:rsidR="00793677" w:rsidRPr="00DF45F7">
        <w:rPr>
          <w:rFonts w:asciiTheme="minorHAnsi" w:eastAsia="Times New Roman" w:hAnsiTheme="minorHAnsi"/>
          <w:color w:val="000000" w:themeColor="text1"/>
          <w:lang w:eastAsia="ar-SA"/>
        </w:rPr>
        <w:t xml:space="preserve">h </w:t>
      </w:r>
      <w:r w:rsidR="00793677" w:rsidRPr="00DF45F7">
        <w:rPr>
          <w:rFonts w:asciiTheme="minorHAnsi" w:hAnsiTheme="minorHAnsi"/>
          <w:color w:val="000000" w:themeColor="text1"/>
        </w:rPr>
        <w:t xml:space="preserve">w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eastAsia="Times New Roman" w:hAnsiTheme="minorHAnsi"/>
          <w:color w:val="000000" w:themeColor="text1"/>
          <w:lang w:eastAsia="ar-SA"/>
        </w:rPr>
        <w:instrText xml:space="preserve"> REF _Ref69077887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eastAsia="Times New Roman" w:hAnsiTheme="minorHAnsi"/>
          <w:color w:val="000000" w:themeColor="text1"/>
          <w:lang w:eastAsia="ar-SA"/>
        </w:rPr>
        <w:t>ART. 28</w:t>
      </w:r>
      <w:r w:rsidR="00614F68" w:rsidRPr="00DF45F7">
        <w:rPr>
          <w:rFonts w:asciiTheme="minorHAnsi" w:hAnsiTheme="minorHAnsi" w:cstheme="majorBidi"/>
          <w:color w:val="000000" w:themeColor="text1"/>
          <w:shd w:val="clear" w:color="auto" w:fill="E6E6E6"/>
        </w:rPr>
        <w:fldChar w:fldCharType="end"/>
      </w:r>
      <w:r w:rsidR="00614F68" w:rsidRPr="00DF45F7">
        <w:rPr>
          <w:rFonts w:asciiTheme="minorHAnsi" w:hAnsiTheme="minorHAnsi" w:cstheme="majorBidi"/>
          <w:color w:val="000000" w:themeColor="text1"/>
          <w:shd w:val="clear" w:color="auto" w:fill="E6E6E6"/>
        </w:rPr>
        <w:t xml:space="preserve">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hAnsiTheme="minorHAnsi" w:cstheme="majorBidi"/>
          <w:color w:val="000000" w:themeColor="text1"/>
          <w:shd w:val="clear" w:color="auto" w:fill="E6E6E6"/>
        </w:rPr>
        <w:instrText xml:space="preserve"> REF _Ref69077888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hAnsiTheme="minorHAnsi" w:cstheme="majorBidi"/>
          <w:color w:val="000000" w:themeColor="text1"/>
          <w:shd w:val="clear" w:color="auto" w:fill="E6E6E6"/>
        </w:rPr>
        <w:t>§4</w:t>
      </w:r>
      <w:r w:rsidR="00614F68" w:rsidRPr="00DF45F7">
        <w:rPr>
          <w:rFonts w:asciiTheme="minorHAnsi" w:hAnsiTheme="minorHAnsi" w:cstheme="majorBidi"/>
          <w:color w:val="000000" w:themeColor="text1"/>
          <w:shd w:val="clear" w:color="auto" w:fill="E6E6E6"/>
        </w:rPr>
        <w:fldChar w:fldCharType="end"/>
      </w:r>
      <w:r w:rsidR="00793677" w:rsidRPr="00DF45F7">
        <w:rPr>
          <w:rFonts w:asciiTheme="minorHAnsi" w:hAnsiTheme="minorHAnsi"/>
          <w:color w:val="000000" w:themeColor="text1"/>
        </w:rPr>
        <w:t>)</w:t>
      </w:r>
      <w:r w:rsidR="00793677" w:rsidRPr="00DF45F7">
        <w:rPr>
          <w:rFonts w:asciiTheme="minorHAnsi" w:eastAsia="Times New Roman" w:hAnsiTheme="minorHAnsi"/>
          <w:color w:val="000000" w:themeColor="text1"/>
          <w:lang w:eastAsia="ar-SA"/>
        </w:rPr>
        <w:t xml:space="preserve">. Zobowiązania, oświadczenia i gwarancje Wykonawcy zawarte w </w:t>
      </w:r>
      <w:r w:rsidR="00793677" w:rsidRPr="00DF45F7">
        <w:rPr>
          <w:rFonts w:asciiTheme="minorHAnsi" w:eastAsia="Times New Roman" w:hAnsiTheme="minorHAnsi"/>
          <w:color w:val="000000" w:themeColor="text1"/>
          <w:shd w:val="clear" w:color="auto" w:fill="E6E6E6"/>
          <w:lang w:eastAsia="ar-SA"/>
        </w:rPr>
        <w:fldChar w:fldCharType="begin"/>
      </w:r>
      <w:r w:rsidR="00793677" w:rsidRPr="00DF45F7">
        <w:rPr>
          <w:rFonts w:asciiTheme="minorHAnsi" w:eastAsia="Times New Roman" w:hAnsiTheme="minorHAnsi"/>
          <w:color w:val="000000" w:themeColor="text1"/>
          <w:lang w:eastAsia="ar-SA"/>
        </w:rPr>
        <w:instrText xml:space="preserve"> REF _Ref509404380 \r \h  \* MERGEFORMAT </w:instrText>
      </w:r>
      <w:r w:rsidR="00793677" w:rsidRPr="00DF45F7">
        <w:rPr>
          <w:rFonts w:asciiTheme="minorHAnsi" w:eastAsia="Times New Roman" w:hAnsiTheme="minorHAnsi"/>
          <w:color w:val="000000" w:themeColor="text1"/>
          <w:shd w:val="clear" w:color="auto" w:fill="E6E6E6"/>
          <w:lang w:eastAsia="ar-SA"/>
        </w:rPr>
      </w:r>
      <w:r w:rsidR="00793677"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ART. 27</w:t>
      </w:r>
      <w:r w:rsidR="00793677" w:rsidRPr="00DF45F7">
        <w:rPr>
          <w:rFonts w:asciiTheme="minorHAnsi" w:eastAsia="Times New Roman" w:hAnsiTheme="minorHAnsi"/>
          <w:color w:val="000000" w:themeColor="text1"/>
          <w:shd w:val="clear" w:color="auto" w:fill="E6E6E6"/>
          <w:lang w:eastAsia="ar-SA"/>
        </w:rPr>
        <w:fldChar w:fldCharType="end"/>
      </w:r>
      <w:r w:rsidR="00793677" w:rsidRPr="00DF45F7">
        <w:rPr>
          <w:rFonts w:asciiTheme="minorHAnsi" w:eastAsia="Times New Roman" w:hAnsiTheme="minorHAnsi"/>
          <w:color w:val="000000" w:themeColor="text1"/>
          <w:lang w:eastAsia="ar-SA"/>
        </w:rPr>
        <w:t xml:space="preserve"> stosuje się odpowiednio. Wykonawca może zwolnić się od zobowiązania do przeniesienia na NCBR całości Foreground IP </w:t>
      </w:r>
      <w:r w:rsidR="00614F68" w:rsidRPr="00DF45F7">
        <w:rPr>
          <w:rFonts w:asciiTheme="minorHAnsi" w:eastAsia="Times New Roman" w:hAnsiTheme="minorHAnsi"/>
          <w:color w:val="000000" w:themeColor="text1"/>
          <w:lang w:eastAsia="ar-SA"/>
        </w:rPr>
        <w:t xml:space="preserve">do </w:t>
      </w:r>
      <w:r w:rsidR="00614F68" w:rsidRPr="00DF45F7">
        <w:rPr>
          <w:rFonts w:asciiTheme="minorHAnsi" w:hAnsiTheme="minorHAnsi"/>
          <w:color w:val="000000" w:themeColor="text1"/>
        </w:rPr>
        <w:t>Wyników Prac B+R 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zawartego w zdaniach poprzedzających poprzez zapłatę na rzecz NCBR, w terminie w którym powinien dokonać przeniesienia na rzecz NCBR całości Foreground IP</w:t>
      </w:r>
      <w:r w:rsidR="00614F68" w:rsidRPr="00DF45F7">
        <w:rPr>
          <w:rFonts w:asciiTheme="minorHAnsi" w:eastAsia="Times New Roman" w:hAnsiTheme="minorHAnsi"/>
          <w:color w:val="000000" w:themeColor="text1"/>
          <w:lang w:eastAsia="ar-SA"/>
        </w:rPr>
        <w:t xml:space="preserve"> do </w:t>
      </w:r>
      <w:r w:rsidR="00614F68" w:rsidRPr="00DF45F7">
        <w:rPr>
          <w:rFonts w:asciiTheme="minorHAnsi" w:hAnsiTheme="minorHAnsi"/>
          <w:color w:val="000000" w:themeColor="text1"/>
        </w:rPr>
        <w:t>Wyników Prac B+R w zakresie Komponentu Technologicznego</w:t>
      </w:r>
      <w:r w:rsidR="00793677" w:rsidRPr="00DF45F7">
        <w:rPr>
          <w:rFonts w:asciiTheme="minorHAnsi" w:eastAsia="Times New Roman" w:hAnsiTheme="minorHAnsi"/>
          <w:color w:val="000000" w:themeColor="text1"/>
          <w:lang w:eastAsia="ar-SA"/>
        </w:rPr>
        <w:t xml:space="preserve">, kwoty odpowiadającej Kapitałowi Zwrotu Docelowego wskazanego w </w:t>
      </w:r>
      <w:r w:rsidR="00614F68" w:rsidRPr="00DF45F7">
        <w:rPr>
          <w:rFonts w:asciiTheme="minorHAnsi" w:eastAsia="Times New Roman" w:hAnsiTheme="minorHAnsi"/>
          <w:color w:val="000000" w:themeColor="text1"/>
          <w:lang w:eastAsia="ar-SA"/>
        </w:rPr>
        <w:fldChar w:fldCharType="begin"/>
      </w:r>
      <w:r w:rsidR="00614F68" w:rsidRPr="00DF45F7">
        <w:rPr>
          <w:rFonts w:asciiTheme="minorHAnsi" w:eastAsia="Times New Roman" w:hAnsiTheme="minorHAnsi"/>
          <w:color w:val="000000" w:themeColor="text1"/>
          <w:lang w:eastAsia="ar-SA"/>
        </w:rPr>
        <w:instrText xml:space="preserve"> REF _Ref69077979 \n \h </w:instrText>
      </w:r>
      <w:r w:rsidR="00DF45F7">
        <w:rPr>
          <w:rFonts w:asciiTheme="minorHAnsi" w:eastAsia="Times New Roman" w:hAnsiTheme="minorHAnsi"/>
          <w:color w:val="000000" w:themeColor="text1"/>
          <w:lang w:eastAsia="ar-SA"/>
        </w:rPr>
        <w:instrText xml:space="preserve"> \* MERGEFORMAT </w:instrText>
      </w:r>
      <w:r w:rsidR="00614F68" w:rsidRPr="00DF45F7">
        <w:rPr>
          <w:rFonts w:asciiTheme="minorHAnsi" w:eastAsia="Times New Roman" w:hAnsiTheme="minorHAnsi"/>
          <w:color w:val="000000" w:themeColor="text1"/>
          <w:lang w:eastAsia="ar-SA"/>
        </w:rPr>
      </w:r>
      <w:r w:rsidR="00614F68"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§11</w:t>
      </w:r>
      <w:r w:rsidR="00614F68"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pomniejszonej o wartość uprzednio przekazanych NCBR środków tytułem udziału w Przychodzie z Komercjalizacji Wyników Prac B+R i udziału w Przychodzie z Komercjalizacji Technologii Zależnych</w:t>
      </w:r>
      <w:r w:rsidR="00614F68" w:rsidRPr="00DF45F7">
        <w:rPr>
          <w:rFonts w:asciiTheme="minorHAnsi" w:hAnsiTheme="minorHAnsi"/>
          <w:color w:val="000000" w:themeColor="text1"/>
        </w:rPr>
        <w:t xml:space="preserve"> w zakresie Komponentu Technologicznego</w:t>
      </w:r>
      <w:r w:rsidR="00793677" w:rsidRPr="00DF45F7">
        <w:rPr>
          <w:rFonts w:asciiTheme="minorHAnsi" w:eastAsia="Times New Roman" w:hAnsiTheme="minorHAnsi"/>
          <w:color w:val="000000" w:themeColor="text1"/>
          <w:lang w:eastAsia="ar-SA"/>
        </w:rPr>
        <w:t>.</w:t>
      </w:r>
    </w:p>
    <w:p w14:paraId="383291A2" w14:textId="124E4823" w:rsidR="00793677" w:rsidRPr="00DF45F7" w:rsidRDefault="00EE66D6" w:rsidP="00B11AA8">
      <w:pPr>
        <w:pStyle w:val="Akapitzlist"/>
        <w:numPr>
          <w:ilvl w:val="1"/>
          <w:numId w:val="14"/>
        </w:numPr>
        <w:spacing w:before="60" w:after="60"/>
        <w:ind w:left="426" w:hanging="426"/>
        <w:jc w:val="both"/>
        <w:rPr>
          <w:rFonts w:asciiTheme="minorHAnsi" w:hAnsiTheme="minorHAnsi"/>
          <w:color w:val="000000" w:themeColor="text1"/>
        </w:rPr>
      </w:pPr>
      <w:bookmarkStart w:id="541" w:name="_Ref69114545"/>
      <w:r w:rsidRPr="2AA0B561">
        <w:rPr>
          <w:rFonts w:asciiTheme="minorHAnsi" w:hAnsiTheme="minorHAnsi"/>
          <w:color w:val="000000" w:themeColor="text1"/>
        </w:rPr>
        <w:t>[</w:t>
      </w:r>
      <w:r w:rsidRPr="2AA0B561">
        <w:rPr>
          <w:rFonts w:asciiTheme="minorHAnsi" w:hAnsiTheme="minorHAnsi"/>
          <w:b/>
          <w:bCs/>
          <w:color w:val="000000" w:themeColor="text1"/>
        </w:rPr>
        <w:t>Sankcja za naruszenie zobowiązań związanych z komercjalizają – ciąg dalszy</w:t>
      </w:r>
      <w:r w:rsidRPr="2AA0B561">
        <w:rPr>
          <w:rFonts w:asciiTheme="minorHAnsi" w:hAnsiTheme="minorHAnsi"/>
          <w:color w:val="000000" w:themeColor="text1"/>
        </w:rPr>
        <w:t xml:space="preserve">] </w:t>
      </w:r>
      <w:r w:rsidR="00793677" w:rsidRPr="2AA0B561">
        <w:rPr>
          <w:rFonts w:asciiTheme="minorHAnsi" w:hAnsiTheme="minorHAnsi"/>
          <w:color w:val="000000" w:themeColor="text1"/>
        </w:rPr>
        <w:t xml:space="preserve">Na terenie państw, których systemy prawne nie przewidują możliwości zbycia praw majątkowych w zakresie, o którym mowa w </w:t>
      </w:r>
      <w:r w:rsidR="00614F68" w:rsidRPr="2AA0B561">
        <w:rPr>
          <w:rFonts w:asciiTheme="minorHAnsi" w:hAnsiTheme="minorHAnsi"/>
          <w:color w:val="000000" w:themeColor="text1"/>
          <w:shd w:val="clear" w:color="auto" w:fill="E6E6E6"/>
        </w:rPr>
        <w:fldChar w:fldCharType="begin"/>
      </w:r>
      <w:r w:rsidR="00614F68" w:rsidRPr="2AA0B561">
        <w:rPr>
          <w:rFonts w:asciiTheme="minorHAnsi" w:hAnsiTheme="minorHAnsi"/>
          <w:color w:val="000000" w:themeColor="text1"/>
        </w:rPr>
        <w:instrText xml:space="preserve"> REF _Ref69078052 \n \h </w:instrText>
      </w:r>
      <w:r w:rsidR="00DF45F7" w:rsidRPr="2AA0B561">
        <w:rPr>
          <w:rFonts w:asciiTheme="minorHAnsi" w:hAnsiTheme="minorHAnsi"/>
          <w:color w:val="000000" w:themeColor="text1"/>
          <w:shd w:val="clear" w:color="auto" w:fill="E6E6E6"/>
        </w:rPr>
        <w:instrText xml:space="preserve"> \* MERGEFORMAT </w:instrText>
      </w:r>
      <w:r w:rsidR="00614F68" w:rsidRPr="2AA0B561">
        <w:rPr>
          <w:rFonts w:asciiTheme="minorHAnsi" w:hAnsiTheme="minorHAnsi"/>
          <w:color w:val="000000" w:themeColor="text1"/>
          <w:shd w:val="clear" w:color="auto" w:fill="E6E6E6"/>
        </w:rPr>
      </w:r>
      <w:r w:rsidR="00614F68" w:rsidRPr="2AA0B561">
        <w:rPr>
          <w:rFonts w:asciiTheme="minorHAnsi" w:hAnsiTheme="minorHAnsi"/>
          <w:color w:val="000000" w:themeColor="text1"/>
          <w:shd w:val="clear" w:color="auto" w:fill="E6E6E6"/>
        </w:rPr>
        <w:fldChar w:fldCharType="separate"/>
      </w:r>
      <w:r w:rsidR="004921E9" w:rsidRPr="2AA0B561">
        <w:rPr>
          <w:rFonts w:asciiTheme="minorHAnsi" w:hAnsiTheme="minorHAnsi"/>
          <w:color w:val="000000" w:themeColor="text1"/>
        </w:rPr>
        <w:t>§17</w:t>
      </w:r>
      <w:r w:rsidR="00614F68" w:rsidRPr="2AA0B561">
        <w:rPr>
          <w:rFonts w:asciiTheme="minorHAnsi" w:hAnsiTheme="minorHAnsi"/>
          <w:color w:val="000000" w:themeColor="text1"/>
          <w:shd w:val="clear" w:color="auto" w:fill="E6E6E6"/>
        </w:rPr>
        <w:fldChar w:fldCharType="end"/>
      </w:r>
      <w:r w:rsidR="00793677" w:rsidRPr="2AA0B561">
        <w:rPr>
          <w:rFonts w:asciiTheme="minorHAnsi" w:hAnsiTheme="minorHAnsi"/>
          <w:color w:val="000000" w:themeColor="text1"/>
        </w:rPr>
        <w:t xml:space="preserve">, Wykonawca zobowiązuje się dokonać na rzecz NCBR odpowiednio w terminie, o którym mowa </w:t>
      </w:r>
      <w:r w:rsidR="00614F68" w:rsidRPr="2AA0B561">
        <w:rPr>
          <w:rFonts w:asciiTheme="minorHAnsi" w:hAnsiTheme="minorHAnsi"/>
          <w:color w:val="000000" w:themeColor="text1"/>
        </w:rPr>
        <w:t xml:space="preserve">w </w:t>
      </w:r>
      <w:r w:rsidR="00614F68" w:rsidRPr="2AA0B561">
        <w:rPr>
          <w:rFonts w:asciiTheme="minorHAnsi" w:hAnsiTheme="minorHAnsi"/>
          <w:color w:val="000000" w:themeColor="text1"/>
          <w:shd w:val="clear" w:color="auto" w:fill="E6E6E6"/>
        </w:rPr>
        <w:fldChar w:fldCharType="begin"/>
      </w:r>
      <w:r w:rsidR="00614F68" w:rsidRPr="2AA0B561">
        <w:rPr>
          <w:rFonts w:asciiTheme="minorHAnsi" w:hAnsiTheme="minorHAnsi"/>
          <w:color w:val="000000" w:themeColor="text1"/>
        </w:rPr>
        <w:instrText xml:space="preserve"> REF _Ref69078052 \n \h </w:instrText>
      </w:r>
      <w:r w:rsidR="00DF45F7" w:rsidRPr="2AA0B561">
        <w:rPr>
          <w:rFonts w:asciiTheme="minorHAnsi" w:hAnsiTheme="minorHAnsi"/>
          <w:color w:val="000000" w:themeColor="text1"/>
          <w:shd w:val="clear" w:color="auto" w:fill="E6E6E6"/>
        </w:rPr>
        <w:instrText xml:space="preserve"> \* MERGEFORMAT </w:instrText>
      </w:r>
      <w:r w:rsidR="00614F68" w:rsidRPr="2AA0B561">
        <w:rPr>
          <w:rFonts w:asciiTheme="minorHAnsi" w:hAnsiTheme="minorHAnsi"/>
          <w:color w:val="000000" w:themeColor="text1"/>
          <w:shd w:val="clear" w:color="auto" w:fill="E6E6E6"/>
        </w:rPr>
      </w:r>
      <w:r w:rsidR="00614F68" w:rsidRPr="2AA0B561">
        <w:rPr>
          <w:rFonts w:asciiTheme="minorHAnsi" w:hAnsiTheme="minorHAnsi"/>
          <w:color w:val="000000" w:themeColor="text1"/>
          <w:shd w:val="clear" w:color="auto" w:fill="E6E6E6"/>
        </w:rPr>
        <w:fldChar w:fldCharType="separate"/>
      </w:r>
      <w:r w:rsidR="004921E9" w:rsidRPr="2AA0B561">
        <w:rPr>
          <w:rFonts w:asciiTheme="minorHAnsi" w:hAnsiTheme="minorHAnsi"/>
          <w:color w:val="000000" w:themeColor="text1"/>
        </w:rPr>
        <w:t>§17</w:t>
      </w:r>
      <w:r w:rsidR="00614F68" w:rsidRPr="2AA0B561">
        <w:rPr>
          <w:rFonts w:asciiTheme="minorHAnsi" w:hAnsiTheme="minorHAnsi"/>
          <w:color w:val="000000" w:themeColor="text1"/>
          <w:shd w:val="clear" w:color="auto" w:fill="E6E6E6"/>
        </w:rPr>
        <w:fldChar w:fldCharType="end"/>
      </w:r>
      <w:r w:rsidR="00793677" w:rsidRPr="2AA0B561">
        <w:rPr>
          <w:rFonts w:asciiTheme="minorHAnsi" w:hAnsiTheme="minorHAnsi"/>
          <w:color w:val="000000" w:themeColor="text1"/>
        </w:rPr>
        <w:t xml:space="preserve">, najszerszego dopuszczalnego w danym systemie prawnym rozporządzenia tymi prawami lub, jeśli rozporządzenie nie jest dopuszczalne – obciążenia ich na rzecz NCBR – w ten sposób, by osiągnąć rezultat gospodarczy możliwie najbardziej zbliżony do przeniesienia praw majątkowych w zakresie, o którym mowa </w:t>
      </w:r>
      <w:r w:rsidR="00614F68" w:rsidRPr="2AA0B561">
        <w:rPr>
          <w:rFonts w:asciiTheme="minorHAnsi" w:hAnsiTheme="minorHAnsi"/>
          <w:color w:val="000000" w:themeColor="text1"/>
        </w:rPr>
        <w:t xml:space="preserve">w </w:t>
      </w:r>
      <w:r w:rsidR="00614F68" w:rsidRPr="2AA0B561">
        <w:rPr>
          <w:rFonts w:asciiTheme="minorHAnsi" w:hAnsiTheme="minorHAnsi"/>
          <w:color w:val="000000" w:themeColor="text1"/>
          <w:shd w:val="clear" w:color="auto" w:fill="E6E6E6"/>
        </w:rPr>
        <w:fldChar w:fldCharType="begin"/>
      </w:r>
      <w:r w:rsidR="00614F68" w:rsidRPr="2AA0B561">
        <w:rPr>
          <w:rFonts w:asciiTheme="minorHAnsi" w:hAnsiTheme="minorHAnsi"/>
          <w:color w:val="000000" w:themeColor="text1"/>
        </w:rPr>
        <w:instrText xml:space="preserve"> REF _Ref69078052 \n \h </w:instrText>
      </w:r>
      <w:r w:rsidR="00DF45F7" w:rsidRPr="2AA0B561">
        <w:rPr>
          <w:rFonts w:asciiTheme="minorHAnsi" w:hAnsiTheme="minorHAnsi"/>
          <w:color w:val="000000" w:themeColor="text1"/>
          <w:shd w:val="clear" w:color="auto" w:fill="E6E6E6"/>
        </w:rPr>
        <w:instrText xml:space="preserve"> \* MERGEFORMAT </w:instrText>
      </w:r>
      <w:r w:rsidR="00614F68" w:rsidRPr="2AA0B561">
        <w:rPr>
          <w:rFonts w:asciiTheme="minorHAnsi" w:hAnsiTheme="minorHAnsi"/>
          <w:color w:val="000000" w:themeColor="text1"/>
          <w:shd w:val="clear" w:color="auto" w:fill="E6E6E6"/>
        </w:rPr>
      </w:r>
      <w:r w:rsidR="00614F68" w:rsidRPr="2AA0B561">
        <w:rPr>
          <w:rFonts w:asciiTheme="minorHAnsi" w:hAnsiTheme="minorHAnsi"/>
          <w:color w:val="000000" w:themeColor="text1"/>
          <w:shd w:val="clear" w:color="auto" w:fill="E6E6E6"/>
        </w:rPr>
        <w:fldChar w:fldCharType="separate"/>
      </w:r>
      <w:r w:rsidR="004921E9" w:rsidRPr="2AA0B561">
        <w:rPr>
          <w:rFonts w:asciiTheme="minorHAnsi" w:hAnsiTheme="minorHAnsi"/>
          <w:color w:val="000000" w:themeColor="text1"/>
        </w:rPr>
        <w:t>§17</w:t>
      </w:r>
      <w:r w:rsidR="00614F68" w:rsidRPr="2AA0B561">
        <w:rPr>
          <w:rFonts w:asciiTheme="minorHAnsi" w:hAnsiTheme="minorHAnsi"/>
          <w:color w:val="000000" w:themeColor="text1"/>
          <w:shd w:val="clear" w:color="auto" w:fill="E6E6E6"/>
        </w:rPr>
        <w:fldChar w:fldCharType="end"/>
      </w:r>
      <w:r w:rsidR="00793677" w:rsidRPr="2AA0B561">
        <w:rPr>
          <w:rFonts w:asciiTheme="minorHAnsi" w:hAnsiTheme="minorHAnsi"/>
          <w:color w:val="000000" w:themeColor="text1"/>
        </w:rPr>
        <w:t>.</w:t>
      </w:r>
      <w:r w:rsidRPr="2AA0B561">
        <w:rPr>
          <w:rFonts w:asciiTheme="minorHAnsi" w:hAnsiTheme="minorHAnsi"/>
          <w:color w:val="000000" w:themeColor="text1"/>
        </w:rPr>
        <w:t xml:space="preserve"> </w:t>
      </w:r>
      <w:r w:rsidR="00793677" w:rsidRPr="2AA0B561">
        <w:rPr>
          <w:rFonts w:asciiTheme="minorHAnsi" w:hAnsiTheme="minorHAnsi"/>
          <w:color w:val="000000" w:themeColor="text1"/>
        </w:rPr>
        <w:t xml:space="preserve">Jeżeli skuteczne nabycie </w:t>
      </w:r>
      <w:r w:rsidR="00793677" w:rsidRPr="2AA0B561">
        <w:rPr>
          <w:rFonts w:asciiTheme="minorHAnsi" w:hAnsiTheme="minorHAnsi"/>
          <w:color w:val="000000" w:themeColor="text1"/>
        </w:rPr>
        <w:lastRenderedPageBreak/>
        <w:t xml:space="preserve">przez NCBR lub zarejestrowanie na jego rzecz jakichkolwiek Foreground IP </w:t>
      </w:r>
      <w:r w:rsidR="00614F68" w:rsidRPr="2AA0B561">
        <w:rPr>
          <w:rFonts w:asciiTheme="minorHAnsi" w:eastAsia="Times New Roman" w:hAnsiTheme="minorHAnsi"/>
          <w:color w:val="000000" w:themeColor="text1"/>
          <w:lang w:eastAsia="ar-SA"/>
        </w:rPr>
        <w:t xml:space="preserve">do </w:t>
      </w:r>
      <w:r w:rsidR="00614F68" w:rsidRPr="2AA0B561">
        <w:rPr>
          <w:rFonts w:asciiTheme="minorHAnsi" w:hAnsiTheme="minorHAnsi"/>
          <w:color w:val="000000" w:themeColor="text1"/>
        </w:rPr>
        <w:t>Wyników Prac B+R w zakresie Komponentu Technologicznego</w:t>
      </w:r>
      <w:r w:rsidR="00614F68" w:rsidRPr="2AA0B561">
        <w:rPr>
          <w:rFonts w:asciiTheme="minorHAnsi" w:eastAsia="Times New Roman" w:hAnsiTheme="minorHAnsi"/>
          <w:color w:val="000000" w:themeColor="text1"/>
          <w:lang w:eastAsia="ar-SA"/>
        </w:rPr>
        <w:t xml:space="preserve"> </w:t>
      </w:r>
      <w:r w:rsidR="00793677" w:rsidRPr="2AA0B561">
        <w:rPr>
          <w:rFonts w:asciiTheme="minorHAnsi" w:hAnsiTheme="minorHAnsi"/>
          <w:color w:val="000000" w:themeColor="text1"/>
        </w:rPr>
        <w:t>na terytorium całego świata, będzie wymagało jakichkolwiek dodatkowych czynności faktycznych lub prawnych Wykonawca zobowiązuje się, na wezwanie NCBR, niezwłocznie dokonać wszelkich takich czynności.</w:t>
      </w:r>
      <w:bookmarkEnd w:id="541"/>
    </w:p>
    <w:p w14:paraId="1F13663E" w14:textId="75868DBB" w:rsidR="00793677" w:rsidRPr="00DF45F7" w:rsidRDefault="00EE66D6"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Prawo pierwszeństwa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Niezależnie od innych postanowień Umowy, w przypadku zamiaru zbycia przez Wykonawcę jakiegokolwiek Foreground IP </w:t>
      </w:r>
      <w:r w:rsidR="00501C23" w:rsidRPr="00DF45F7">
        <w:rPr>
          <w:rFonts w:asciiTheme="minorHAnsi" w:eastAsia="Times New Roman" w:hAnsiTheme="minorHAnsi"/>
          <w:color w:val="000000" w:themeColor="text1"/>
          <w:lang w:eastAsia="ar-SA"/>
        </w:rPr>
        <w:t xml:space="preserve">do </w:t>
      </w:r>
      <w:r w:rsidR="00501C23" w:rsidRPr="00DF45F7">
        <w:rPr>
          <w:rFonts w:asciiTheme="minorHAnsi" w:hAnsiTheme="minorHAnsi"/>
          <w:color w:val="000000" w:themeColor="text1"/>
        </w:rPr>
        <w:t>Wyników Prac B+R w zakresie Komponentu Technologicznego</w:t>
      </w:r>
      <w:r w:rsidR="00501C23" w:rsidRPr="00DF45F7">
        <w:rPr>
          <w:rFonts w:asciiTheme="minorHAnsi" w:eastAsia="Times New Roman" w:hAnsiTheme="minorHAnsi"/>
          <w:color w:val="000000" w:themeColor="text1"/>
          <w:lang w:eastAsia="ar-SA"/>
        </w:rPr>
        <w:t xml:space="preserve"> </w:t>
      </w:r>
      <w:r w:rsidR="00793677" w:rsidRPr="00DF45F7">
        <w:rPr>
          <w:rFonts w:asciiTheme="minorHAnsi" w:hAnsiTheme="minorHAnsi"/>
          <w:color w:val="000000" w:themeColor="text1"/>
        </w:rPr>
        <w:t>w jakimkolwiek zakresie, przed rozporządzeniem nimi pod jakimkolwiek tytułem, NCBR przysługiwać będzie prawo pierwokupu tych praw, przez okres 10 lat od dnia zawarcia Umowy. NCBR może wykonać prawo pierwokupu w terminie 2 miesięcy od dnia otrzymania pisemnego (forma pisemna pod rygorem nieważności) zawiadomienia od Wykonawcy o zamiarze przeniesienia Foreground IP</w:t>
      </w:r>
      <w:r w:rsidR="00501C23" w:rsidRPr="00DF45F7">
        <w:rPr>
          <w:rFonts w:asciiTheme="minorHAnsi" w:eastAsia="Times New Roman" w:hAnsiTheme="minorHAnsi"/>
          <w:color w:val="000000" w:themeColor="text1"/>
          <w:lang w:eastAsia="ar-SA"/>
        </w:rPr>
        <w:t xml:space="preserve"> do </w:t>
      </w:r>
      <w:r w:rsidR="00501C23" w:rsidRPr="00DF45F7">
        <w:rPr>
          <w:rFonts w:asciiTheme="minorHAnsi" w:hAnsiTheme="minorHAnsi"/>
          <w:color w:val="000000" w:themeColor="text1"/>
        </w:rPr>
        <w:t>Wyników Prac B+R w zakresie Komponentu Technologicznego</w:t>
      </w:r>
      <w:r w:rsidR="00793677" w:rsidRPr="00DF45F7">
        <w:rPr>
          <w:rFonts w:asciiTheme="minorHAnsi" w:hAnsiTheme="minorHAnsi"/>
          <w:color w:val="000000" w:themeColor="text1"/>
        </w:rPr>
        <w:t xml:space="preserve">. Wykonawca zobowiązuje się również do złożenia NCBR jako pierwszemu pisemnej oferty nabycia Foreground IP </w:t>
      </w:r>
      <w:r w:rsidR="00501C23" w:rsidRPr="00DF45F7">
        <w:rPr>
          <w:rFonts w:asciiTheme="minorHAnsi" w:eastAsia="Times New Roman" w:hAnsiTheme="minorHAnsi"/>
          <w:color w:val="000000" w:themeColor="text1"/>
          <w:lang w:eastAsia="ar-SA"/>
        </w:rPr>
        <w:t xml:space="preserve">do </w:t>
      </w:r>
      <w:r w:rsidR="00501C23" w:rsidRPr="00DF45F7">
        <w:rPr>
          <w:rFonts w:asciiTheme="minorHAnsi" w:hAnsiTheme="minorHAnsi"/>
          <w:color w:val="000000" w:themeColor="text1"/>
        </w:rPr>
        <w:t>Wyników Prac B+R w zakresie Komponentu Technologicznego</w:t>
      </w:r>
      <w:r w:rsidR="00501C23" w:rsidRPr="00DF45F7">
        <w:rPr>
          <w:rFonts w:asciiTheme="minorHAnsi" w:eastAsia="Times New Roman" w:hAnsiTheme="minorHAnsi"/>
          <w:color w:val="000000" w:themeColor="text1"/>
          <w:lang w:eastAsia="ar-SA"/>
        </w:rPr>
        <w:t xml:space="preserve"> </w:t>
      </w:r>
      <w:r w:rsidR="00793677" w:rsidRPr="00DF45F7">
        <w:rPr>
          <w:rFonts w:asciiTheme="minorHAnsi" w:hAnsiTheme="minorHAnsi"/>
          <w:color w:val="000000" w:themeColor="text1"/>
        </w:rPr>
        <w:t>(prawo pierwszeństwa).</w:t>
      </w:r>
    </w:p>
    <w:p w14:paraId="4CF30F1A" w14:textId="38C6A659" w:rsidR="00793677" w:rsidRPr="00DF45F7" w:rsidRDefault="00EE66D6"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Obowiązki związane z promocją Rozwiązania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w razie </w:t>
      </w:r>
      <w:r w:rsidR="00F13EB1">
        <w:rPr>
          <w:rFonts w:asciiTheme="minorHAnsi" w:hAnsiTheme="minorHAnsi"/>
          <w:color w:val="000000" w:themeColor="text1"/>
        </w:rPr>
        <w:t xml:space="preserve">uzyskania </w:t>
      </w:r>
      <w:r w:rsidR="00F13EB1" w:rsidRPr="00DF45F7">
        <w:rPr>
          <w:rFonts w:asciiTheme="minorHAnsi" w:hAnsiTheme="minorHAnsi"/>
          <w:color w:val="000000" w:themeColor="text1"/>
        </w:rPr>
        <w:t>Wyniku Pozytywnego Końcowego</w:t>
      </w:r>
      <w:r w:rsidR="00793677" w:rsidRPr="00DF45F7">
        <w:rPr>
          <w:rFonts w:asciiTheme="minorHAnsi" w:hAnsiTheme="minorHAnsi"/>
          <w:color w:val="000000" w:themeColor="text1"/>
        </w:rPr>
        <w:t xml:space="preserve">, jest zobowiązany do wspierania NCBR w działaniach promocyjnych związanych z promowaniem efektów Przedsięwzięcia w postaci </w:t>
      </w:r>
      <w:r w:rsidRPr="00DF45F7">
        <w:rPr>
          <w:rFonts w:asciiTheme="minorHAnsi" w:hAnsiTheme="minorHAnsi"/>
          <w:color w:val="000000" w:themeColor="text1"/>
        </w:rPr>
        <w:t>Rozwiązania</w:t>
      </w:r>
      <w:r w:rsidR="00793677" w:rsidRPr="00DF45F7">
        <w:rPr>
          <w:rFonts w:asciiTheme="minorHAnsi" w:hAnsiTheme="minorHAnsi"/>
          <w:color w:val="000000" w:themeColor="text1"/>
        </w:rPr>
        <w:t xml:space="preserve">, bez </w:t>
      </w:r>
      <w:r w:rsidRPr="00DF45F7">
        <w:rPr>
          <w:rFonts w:asciiTheme="minorHAnsi" w:hAnsiTheme="minorHAnsi"/>
          <w:color w:val="000000" w:themeColor="text1"/>
        </w:rPr>
        <w:t>odrębnego</w:t>
      </w:r>
      <w:r w:rsidR="00793677" w:rsidRPr="00DF45F7">
        <w:rPr>
          <w:rFonts w:asciiTheme="minorHAnsi" w:hAnsiTheme="minorHAnsi"/>
          <w:color w:val="000000" w:themeColor="text1"/>
        </w:rPr>
        <w:t xml:space="preserve"> wynagrodzenia z tego tytułu</w:t>
      </w:r>
      <w:r w:rsidRPr="00DF45F7">
        <w:rPr>
          <w:rFonts w:asciiTheme="minorHAnsi" w:hAnsiTheme="minorHAnsi"/>
          <w:color w:val="000000" w:themeColor="text1"/>
        </w:rPr>
        <w:t>,</w:t>
      </w:r>
      <w:r w:rsidR="00793677" w:rsidRPr="00DF45F7">
        <w:rPr>
          <w:rFonts w:asciiTheme="minorHAnsi" w:hAnsiTheme="minorHAnsi"/>
          <w:color w:val="000000" w:themeColor="text1"/>
        </w:rPr>
        <w:t xml:space="preserve"> </w:t>
      </w:r>
      <w:r w:rsidRPr="00DF45F7">
        <w:rPr>
          <w:rFonts w:asciiTheme="minorHAnsi" w:hAnsiTheme="minorHAnsi"/>
          <w:color w:val="000000" w:themeColor="text1"/>
        </w:rPr>
        <w:t>p</w:t>
      </w:r>
      <w:r w:rsidR="00793677" w:rsidRPr="00DF45F7">
        <w:rPr>
          <w:rFonts w:asciiTheme="minorHAnsi" w:hAnsiTheme="minorHAnsi"/>
          <w:color w:val="000000" w:themeColor="text1"/>
        </w:rPr>
        <w:t>rzy czym Wykonawca nie jest zobowiązany do ponoszenia dodatkowych kosztów promocji efektów Przedsięwzięcia. W</w:t>
      </w:r>
      <w:r w:rsidRPr="00DF45F7">
        <w:rPr>
          <w:rFonts w:asciiTheme="minorHAnsi" w:hAnsiTheme="minorHAnsi"/>
          <w:color w:val="000000" w:themeColor="text1"/>
        </w:rPr>
        <w:t> </w:t>
      </w:r>
      <w:r w:rsidR="00793677" w:rsidRPr="00DF45F7">
        <w:rPr>
          <w:rFonts w:asciiTheme="minorHAnsi" w:hAnsiTheme="minorHAnsi"/>
          <w:color w:val="000000" w:themeColor="text1"/>
        </w:rPr>
        <w:t xml:space="preserve">ramach zobowiązania określonego niniejszym paragrafem NCBR jest uprawniony do żądania od Wykonawcy świadczeń określonych w </w:t>
      </w:r>
      <w:r w:rsidRPr="00DF45F7">
        <w:rPr>
          <w:rFonts w:asciiTheme="minorHAnsi" w:hAnsiTheme="minorHAnsi"/>
          <w:color w:val="000000" w:themeColor="text1"/>
        </w:rPr>
        <w:t>Załączniku nr 4 do Regulaminu</w:t>
      </w:r>
      <w:r w:rsidR="00793677" w:rsidRPr="00DF45F7">
        <w:rPr>
          <w:rFonts w:asciiTheme="minorHAnsi" w:hAnsiTheme="minorHAnsi"/>
          <w:color w:val="000000" w:themeColor="text1"/>
        </w:rPr>
        <w:t xml:space="preserve">. Zobowiązanie określone niniejszym paragrafem wygasa z upływem </w:t>
      </w:r>
      <w:r w:rsidRPr="00DF45F7">
        <w:rPr>
          <w:rFonts w:asciiTheme="minorHAnsi" w:hAnsiTheme="minorHAnsi"/>
          <w:color w:val="000000" w:themeColor="text1"/>
        </w:rPr>
        <w:t>pięciu</w:t>
      </w:r>
      <w:r w:rsidR="00793677" w:rsidRPr="00DF45F7">
        <w:rPr>
          <w:rFonts w:asciiTheme="minorHAnsi" w:hAnsiTheme="minorHAnsi"/>
          <w:color w:val="000000" w:themeColor="text1"/>
        </w:rPr>
        <w:t xml:space="preserve"> lat od otrzymania Wyniku Pozytywnego Końcowego.</w:t>
      </w:r>
    </w:p>
    <w:p w14:paraId="10B49B61" w14:textId="6E64F2AB" w:rsidR="00C668C6" w:rsidRPr="00DF45F7" w:rsidRDefault="00EE66D6"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542" w:name="_Ref69109617"/>
      <w:r w:rsidRPr="2AA0B561">
        <w:rPr>
          <w:rFonts w:asciiTheme="minorHAnsi" w:eastAsia="Times New Roman" w:hAnsiTheme="minorHAnsi"/>
          <w:color w:val="000000" w:themeColor="text1"/>
          <w:lang w:eastAsia="ar-SA"/>
        </w:rPr>
        <w:t>[</w:t>
      </w:r>
      <w:r w:rsidRPr="2AA0B561">
        <w:rPr>
          <w:rFonts w:asciiTheme="minorHAnsi" w:eastAsia="Times New Roman" w:hAnsiTheme="minorHAnsi"/>
          <w:b/>
          <w:bCs/>
          <w:color w:val="000000" w:themeColor="text1"/>
          <w:lang w:eastAsia="ar-SA"/>
        </w:rPr>
        <w:t>Licencja niewyłączna na korzystanie z Wyników Prac B+R w zakresie Komponentu Technologicznego</w:t>
      </w:r>
      <w:r w:rsidRPr="2AA0B561">
        <w:rPr>
          <w:rFonts w:asciiTheme="minorHAnsi" w:eastAsia="Times New Roman" w:hAnsiTheme="minorHAnsi"/>
          <w:color w:val="000000" w:themeColor="text1"/>
          <w:lang w:eastAsia="ar-SA"/>
        </w:rPr>
        <w:t xml:space="preserve">] </w:t>
      </w:r>
      <w:r w:rsidR="00C668C6" w:rsidRPr="2AA0B561">
        <w:rPr>
          <w:rFonts w:asciiTheme="minorHAnsi" w:eastAsia="Times New Roman" w:hAnsiTheme="minorHAnsi"/>
          <w:color w:val="000000" w:themeColor="text1"/>
          <w:lang w:eastAsia="ar-SA"/>
        </w:rPr>
        <w:t xml:space="preserve">Z zastrzeżeniem </w:t>
      </w:r>
      <w:r w:rsidRPr="2AA0B561">
        <w:rPr>
          <w:rFonts w:asciiTheme="minorHAnsi" w:eastAsia="Times New Roman" w:hAnsiTheme="minorHAnsi"/>
          <w:color w:val="000000" w:themeColor="text1"/>
          <w:shd w:val="clear" w:color="auto" w:fill="E6E6E6"/>
          <w:lang w:eastAsia="ar-SA"/>
        </w:rPr>
        <w:fldChar w:fldCharType="begin"/>
      </w:r>
      <w:r w:rsidRPr="2AA0B561">
        <w:rPr>
          <w:rFonts w:asciiTheme="minorHAnsi" w:eastAsia="Times New Roman" w:hAnsiTheme="minorHAnsi"/>
          <w:color w:val="000000" w:themeColor="text1"/>
          <w:lang w:eastAsia="ar-SA"/>
        </w:rPr>
        <w:instrText xml:space="preserve"> REF _Ref69108994 \n \h </w:instrText>
      </w:r>
      <w:r w:rsidR="00DF45F7" w:rsidRPr="2AA0B561">
        <w:rPr>
          <w:rFonts w:asciiTheme="minorHAnsi" w:eastAsia="Times New Roman" w:hAnsiTheme="minorHAnsi"/>
          <w:color w:val="000000" w:themeColor="text1"/>
          <w:shd w:val="clear" w:color="auto" w:fill="E6E6E6"/>
          <w:lang w:eastAsia="ar-SA"/>
        </w:rPr>
        <w:instrText xml:space="preserve"> \* MERGEFORMAT </w:instrText>
      </w:r>
      <w:r w:rsidRPr="2AA0B561">
        <w:rPr>
          <w:rFonts w:asciiTheme="minorHAnsi" w:eastAsia="Times New Roman" w:hAnsiTheme="minorHAnsi"/>
          <w:color w:val="000000" w:themeColor="text1"/>
          <w:shd w:val="clear" w:color="auto" w:fill="E6E6E6"/>
          <w:lang w:eastAsia="ar-SA"/>
        </w:rPr>
      </w:r>
      <w:r w:rsidRPr="2AA0B561">
        <w:rPr>
          <w:rFonts w:asciiTheme="minorHAnsi" w:eastAsia="Times New Roman" w:hAnsiTheme="minorHAnsi"/>
          <w:color w:val="000000" w:themeColor="text1"/>
          <w:shd w:val="clear" w:color="auto" w:fill="E6E6E6"/>
          <w:lang w:eastAsia="ar-SA"/>
        </w:rPr>
        <w:fldChar w:fldCharType="separate"/>
      </w:r>
      <w:r w:rsidR="004921E9" w:rsidRPr="2AA0B561">
        <w:rPr>
          <w:rFonts w:asciiTheme="minorHAnsi" w:eastAsia="Times New Roman" w:hAnsiTheme="minorHAnsi"/>
          <w:color w:val="000000" w:themeColor="text1"/>
          <w:lang w:eastAsia="ar-SA"/>
        </w:rPr>
        <w:t>§22</w:t>
      </w:r>
      <w:r w:rsidRPr="2AA0B561">
        <w:rPr>
          <w:rFonts w:asciiTheme="minorHAnsi" w:eastAsia="Times New Roman" w:hAnsiTheme="minorHAnsi"/>
          <w:color w:val="000000" w:themeColor="text1"/>
          <w:shd w:val="clear" w:color="auto" w:fill="E6E6E6"/>
          <w:lang w:eastAsia="ar-SA"/>
        </w:rPr>
        <w:fldChar w:fldCharType="end"/>
      </w:r>
      <w:r w:rsidRPr="2AA0B561">
        <w:rPr>
          <w:rFonts w:asciiTheme="minorHAnsi" w:eastAsia="Times New Roman" w:hAnsiTheme="minorHAnsi"/>
          <w:color w:val="000000" w:themeColor="text1"/>
          <w:lang w:eastAsia="ar-SA"/>
        </w:rPr>
        <w:t xml:space="preserve"> Wy</w:t>
      </w:r>
      <w:r w:rsidR="00C668C6" w:rsidRPr="2AA0B561">
        <w:rPr>
          <w:rFonts w:asciiTheme="minorHAnsi" w:eastAsia="Times New Roman" w:hAnsiTheme="minorHAnsi"/>
          <w:color w:val="000000" w:themeColor="text1"/>
          <w:lang w:eastAsia="ar-SA"/>
        </w:rPr>
        <w:t xml:space="preserve">ykonawca z chwilą udostępnienia NCBR jakiegokolwiek Wyniku Prac B+R </w:t>
      </w:r>
      <w:r w:rsidRPr="2AA0B561">
        <w:rPr>
          <w:rFonts w:asciiTheme="minorHAnsi" w:eastAsia="Times New Roman" w:hAnsiTheme="minorHAnsi"/>
          <w:color w:val="000000" w:themeColor="text1"/>
          <w:lang w:eastAsia="ar-SA"/>
        </w:rPr>
        <w:t xml:space="preserve">w zakresie Komponentu Technologicznego </w:t>
      </w:r>
      <w:r w:rsidR="00C668C6" w:rsidRPr="2AA0B561">
        <w:rPr>
          <w:rFonts w:asciiTheme="minorHAnsi" w:eastAsia="Times New Roman" w:hAnsiTheme="minorHAnsi"/>
          <w:color w:val="000000" w:themeColor="text1"/>
          <w:lang w:eastAsia="ar-SA"/>
        </w:rPr>
        <w:t>w jakimkolwiek zakresie i w jakikolwiek sposób, w każdym przypadku jednak nie później niż w dniu zakończenia danego Etapu (odpowiednio Etapu I</w:t>
      </w:r>
      <w:r w:rsidRPr="2AA0B561">
        <w:rPr>
          <w:rFonts w:asciiTheme="minorHAnsi" w:eastAsia="Times New Roman" w:hAnsiTheme="minorHAnsi"/>
          <w:color w:val="000000" w:themeColor="text1"/>
          <w:lang w:eastAsia="ar-SA"/>
        </w:rPr>
        <w:t xml:space="preserve"> lub</w:t>
      </w:r>
      <w:r w:rsidR="00C668C6" w:rsidRPr="2AA0B561">
        <w:rPr>
          <w:rFonts w:asciiTheme="minorHAnsi" w:eastAsia="Times New Roman" w:hAnsiTheme="minorHAnsi"/>
          <w:color w:val="000000" w:themeColor="text1"/>
          <w:lang w:eastAsia="ar-SA"/>
        </w:rPr>
        <w:t xml:space="preserve"> Etapu II) w stosunku do Wyników Prac B+R </w:t>
      </w:r>
      <w:r w:rsidRPr="2AA0B561">
        <w:rPr>
          <w:rFonts w:asciiTheme="minorHAnsi" w:eastAsia="Times New Roman" w:hAnsiTheme="minorHAnsi"/>
          <w:color w:val="000000" w:themeColor="text1"/>
          <w:lang w:eastAsia="ar-SA"/>
        </w:rPr>
        <w:t xml:space="preserve">w zakresie Komponentu Technologicznego </w:t>
      </w:r>
      <w:r w:rsidR="00C668C6" w:rsidRPr="2AA0B561">
        <w:rPr>
          <w:rFonts w:asciiTheme="minorHAnsi" w:eastAsia="Times New Roman" w:hAnsiTheme="minorHAnsi"/>
          <w:color w:val="000000" w:themeColor="text1"/>
          <w:lang w:eastAsia="ar-SA"/>
        </w:rPr>
        <w:t xml:space="preserve">powstałych w danym Etapie, udziela NCBR, </w:t>
      </w:r>
      <w:r w:rsidR="00C668C6" w:rsidRPr="2AA0B561">
        <w:rPr>
          <w:rFonts w:asciiTheme="minorHAnsi" w:hAnsiTheme="minorHAnsi"/>
          <w:color w:val="000000" w:themeColor="text1"/>
        </w:rPr>
        <w:t xml:space="preserve">w ramach Wynagrodzenia Podstawowego za realizację danego Etapu, o którym mowa w </w:t>
      </w:r>
      <w:r w:rsidR="00C668C6" w:rsidRPr="2AA0B561">
        <w:rPr>
          <w:rFonts w:asciiTheme="minorHAnsi" w:hAnsiTheme="minorHAnsi"/>
          <w:color w:val="000000" w:themeColor="text1"/>
          <w:shd w:val="clear" w:color="auto" w:fill="E6E6E6"/>
        </w:rPr>
        <w:fldChar w:fldCharType="begin"/>
      </w:r>
      <w:r w:rsidR="00C668C6" w:rsidRPr="2AA0B561">
        <w:rPr>
          <w:rFonts w:asciiTheme="minorHAnsi" w:hAnsiTheme="minorHAnsi"/>
          <w:color w:val="000000" w:themeColor="text1"/>
        </w:rPr>
        <w:instrText xml:space="preserve"> REF _Ref479976521 \r \h  \* MERGEFORMAT </w:instrText>
      </w:r>
      <w:r w:rsidR="00C668C6" w:rsidRPr="2AA0B561">
        <w:rPr>
          <w:rFonts w:asciiTheme="minorHAnsi" w:hAnsiTheme="minorHAnsi"/>
          <w:color w:val="000000" w:themeColor="text1"/>
          <w:shd w:val="clear" w:color="auto" w:fill="E6E6E6"/>
        </w:rPr>
      </w:r>
      <w:r w:rsidR="00C668C6" w:rsidRPr="2AA0B561">
        <w:rPr>
          <w:rFonts w:asciiTheme="minorHAnsi" w:hAnsiTheme="minorHAnsi"/>
          <w:color w:val="000000" w:themeColor="text1"/>
          <w:shd w:val="clear" w:color="auto" w:fill="E6E6E6"/>
        </w:rPr>
        <w:fldChar w:fldCharType="separate"/>
      </w:r>
      <w:r w:rsidR="004921E9" w:rsidRPr="2AA0B561">
        <w:rPr>
          <w:rFonts w:asciiTheme="minorHAnsi" w:hAnsiTheme="minorHAnsi"/>
          <w:color w:val="000000" w:themeColor="text1"/>
        </w:rPr>
        <w:t>ART. 23</w:t>
      </w:r>
      <w:r w:rsidR="00C668C6" w:rsidRPr="2AA0B561">
        <w:rPr>
          <w:rFonts w:asciiTheme="minorHAnsi" w:hAnsiTheme="minorHAnsi"/>
          <w:color w:val="000000" w:themeColor="text1"/>
          <w:shd w:val="clear" w:color="auto" w:fill="E6E6E6"/>
        </w:rPr>
        <w:fldChar w:fldCharType="end"/>
      </w:r>
      <w:r w:rsidR="00C668C6" w:rsidRPr="2AA0B561">
        <w:rPr>
          <w:rFonts w:asciiTheme="minorHAnsi" w:eastAsia="Times New Roman" w:hAnsiTheme="minorHAnsi"/>
          <w:color w:val="000000" w:themeColor="text1"/>
          <w:lang w:eastAsia="ar-SA"/>
        </w:rPr>
        <w:t>, licencji na korzystanie z Wyników Prac B+R</w:t>
      </w:r>
      <w:r w:rsidRPr="2AA0B561">
        <w:rPr>
          <w:rFonts w:asciiTheme="minorHAnsi" w:eastAsia="Times New Roman" w:hAnsiTheme="minorHAnsi"/>
          <w:color w:val="000000" w:themeColor="text1"/>
          <w:lang w:eastAsia="ar-SA"/>
        </w:rPr>
        <w:t xml:space="preserve">, która przez wzgląd na </w:t>
      </w:r>
      <w:r w:rsidRPr="2AA0B561">
        <w:rPr>
          <w:rFonts w:asciiTheme="minorHAnsi" w:eastAsia="Times New Roman" w:hAnsiTheme="minorHAnsi"/>
          <w:color w:val="000000" w:themeColor="text1"/>
          <w:lang w:eastAsia="ar-SA"/>
        </w:rPr>
        <w:fldChar w:fldCharType="begin"/>
      </w:r>
      <w:r w:rsidRPr="2AA0B561">
        <w:rPr>
          <w:rFonts w:asciiTheme="minorHAnsi" w:eastAsia="Times New Roman" w:hAnsiTheme="minorHAnsi"/>
          <w:color w:val="000000" w:themeColor="text1"/>
          <w:lang w:eastAsia="ar-SA"/>
        </w:rPr>
        <w:instrText xml:space="preserve"> REF _Ref69109146 \n \h </w:instrText>
      </w:r>
      <w:r w:rsidR="00DF45F7" w:rsidRPr="2AA0B561">
        <w:rPr>
          <w:rFonts w:asciiTheme="minorHAnsi" w:eastAsia="Times New Roman" w:hAnsiTheme="minorHAnsi"/>
          <w:color w:val="000000" w:themeColor="text1"/>
          <w:lang w:eastAsia="ar-SA"/>
        </w:rPr>
        <w:instrText xml:space="preserve"> \* MERGEFORMAT </w:instrText>
      </w:r>
      <w:r w:rsidRPr="2AA0B561">
        <w:rPr>
          <w:rFonts w:asciiTheme="minorHAnsi" w:eastAsia="Times New Roman" w:hAnsiTheme="minorHAnsi"/>
          <w:color w:val="000000" w:themeColor="text1"/>
          <w:lang w:eastAsia="ar-SA"/>
        </w:rPr>
      </w:r>
      <w:r w:rsidRPr="2AA0B561">
        <w:rPr>
          <w:rFonts w:asciiTheme="minorHAnsi" w:eastAsia="Times New Roman" w:hAnsiTheme="minorHAnsi"/>
          <w:color w:val="000000" w:themeColor="text1"/>
          <w:lang w:eastAsia="ar-SA"/>
        </w:rPr>
        <w:fldChar w:fldCharType="separate"/>
      </w:r>
      <w:r w:rsidR="004921E9" w:rsidRPr="2AA0B561">
        <w:rPr>
          <w:rFonts w:asciiTheme="minorHAnsi" w:eastAsia="Times New Roman" w:hAnsiTheme="minorHAnsi"/>
          <w:color w:val="000000" w:themeColor="text1"/>
          <w:lang w:eastAsia="ar-SA"/>
        </w:rPr>
        <w:t>ART. 28</w:t>
      </w:r>
      <w:r w:rsidRPr="2AA0B561">
        <w:rPr>
          <w:rFonts w:asciiTheme="minorHAnsi" w:eastAsia="Times New Roman" w:hAnsiTheme="minorHAnsi"/>
          <w:color w:val="000000" w:themeColor="text1"/>
          <w:lang w:eastAsia="ar-SA"/>
        </w:rPr>
        <w:fldChar w:fldCharType="end"/>
      </w:r>
      <w:r w:rsidRPr="2AA0B561">
        <w:rPr>
          <w:rFonts w:asciiTheme="minorHAnsi" w:eastAsia="Times New Roman" w:hAnsiTheme="minorHAnsi"/>
          <w:color w:val="000000" w:themeColor="text1"/>
          <w:lang w:eastAsia="ar-SA"/>
        </w:rPr>
        <w:t xml:space="preserve"> </w:t>
      </w:r>
      <w:r w:rsidRPr="2AA0B561">
        <w:rPr>
          <w:rFonts w:asciiTheme="minorHAnsi" w:eastAsia="Times New Roman" w:hAnsiTheme="minorHAnsi"/>
          <w:color w:val="000000" w:themeColor="text1"/>
          <w:lang w:eastAsia="ar-SA"/>
        </w:rPr>
        <w:fldChar w:fldCharType="begin"/>
      </w:r>
      <w:r w:rsidRPr="2AA0B561">
        <w:rPr>
          <w:rFonts w:asciiTheme="minorHAnsi" w:eastAsia="Times New Roman" w:hAnsiTheme="minorHAnsi"/>
          <w:color w:val="000000" w:themeColor="text1"/>
          <w:lang w:eastAsia="ar-SA"/>
        </w:rPr>
        <w:instrText xml:space="preserve"> REF _Ref69077888 \n \h </w:instrText>
      </w:r>
      <w:r w:rsidR="00DF45F7" w:rsidRPr="2AA0B561">
        <w:rPr>
          <w:rFonts w:asciiTheme="minorHAnsi" w:eastAsia="Times New Roman" w:hAnsiTheme="minorHAnsi"/>
          <w:color w:val="000000" w:themeColor="text1"/>
          <w:lang w:eastAsia="ar-SA"/>
        </w:rPr>
        <w:instrText xml:space="preserve"> \* MERGEFORMAT </w:instrText>
      </w:r>
      <w:r w:rsidRPr="2AA0B561">
        <w:rPr>
          <w:rFonts w:asciiTheme="minorHAnsi" w:eastAsia="Times New Roman" w:hAnsiTheme="minorHAnsi"/>
          <w:color w:val="000000" w:themeColor="text1"/>
          <w:lang w:eastAsia="ar-SA"/>
        </w:rPr>
      </w:r>
      <w:r w:rsidRPr="2AA0B561">
        <w:rPr>
          <w:rFonts w:asciiTheme="minorHAnsi" w:eastAsia="Times New Roman" w:hAnsiTheme="minorHAnsi"/>
          <w:color w:val="000000" w:themeColor="text1"/>
          <w:lang w:eastAsia="ar-SA"/>
        </w:rPr>
        <w:fldChar w:fldCharType="separate"/>
      </w:r>
      <w:r w:rsidR="004921E9" w:rsidRPr="2AA0B561">
        <w:rPr>
          <w:rFonts w:asciiTheme="minorHAnsi" w:eastAsia="Times New Roman" w:hAnsiTheme="minorHAnsi"/>
          <w:color w:val="000000" w:themeColor="text1"/>
          <w:lang w:eastAsia="ar-SA"/>
        </w:rPr>
        <w:t>§4</w:t>
      </w:r>
      <w:r w:rsidRPr="2AA0B561">
        <w:rPr>
          <w:rFonts w:asciiTheme="minorHAnsi" w:eastAsia="Times New Roman" w:hAnsiTheme="minorHAnsi"/>
          <w:color w:val="000000" w:themeColor="text1"/>
          <w:lang w:eastAsia="ar-SA"/>
        </w:rPr>
        <w:fldChar w:fldCharType="end"/>
      </w:r>
      <w:r w:rsidRPr="2AA0B561">
        <w:rPr>
          <w:rFonts w:asciiTheme="minorHAnsi" w:eastAsia="Times New Roman" w:hAnsiTheme="minorHAnsi"/>
          <w:color w:val="000000" w:themeColor="text1"/>
          <w:lang w:eastAsia="ar-SA"/>
        </w:rPr>
        <w:t xml:space="preserve"> (tj. przeniesienia na NCBR praw do Wyników Prac B+R w zakresie Komponentu Procesowego) i </w:t>
      </w:r>
      <w:r w:rsidRPr="2AA0B561">
        <w:rPr>
          <w:rFonts w:asciiTheme="minorHAnsi" w:eastAsia="Times New Roman" w:hAnsiTheme="minorHAnsi"/>
          <w:color w:val="000000" w:themeColor="text1"/>
          <w:lang w:eastAsia="ar-SA"/>
        </w:rPr>
        <w:fldChar w:fldCharType="begin"/>
      </w:r>
      <w:r w:rsidRPr="2AA0B561">
        <w:rPr>
          <w:rFonts w:asciiTheme="minorHAnsi" w:eastAsia="Times New Roman" w:hAnsiTheme="minorHAnsi"/>
          <w:color w:val="000000" w:themeColor="text1"/>
          <w:lang w:eastAsia="ar-SA"/>
        </w:rPr>
        <w:instrText xml:space="preserve"> REF _Ref69109161 \n \h </w:instrText>
      </w:r>
      <w:r w:rsidR="00DF45F7" w:rsidRPr="2AA0B561">
        <w:rPr>
          <w:rFonts w:asciiTheme="minorHAnsi" w:eastAsia="Times New Roman" w:hAnsiTheme="minorHAnsi"/>
          <w:color w:val="000000" w:themeColor="text1"/>
          <w:lang w:eastAsia="ar-SA"/>
        </w:rPr>
        <w:instrText xml:space="preserve"> \* MERGEFORMAT </w:instrText>
      </w:r>
      <w:r w:rsidRPr="2AA0B561">
        <w:rPr>
          <w:rFonts w:asciiTheme="minorHAnsi" w:eastAsia="Times New Roman" w:hAnsiTheme="minorHAnsi"/>
          <w:color w:val="000000" w:themeColor="text1"/>
          <w:lang w:eastAsia="ar-SA"/>
        </w:rPr>
      </w:r>
      <w:r w:rsidRPr="2AA0B561">
        <w:rPr>
          <w:rFonts w:asciiTheme="minorHAnsi" w:eastAsia="Times New Roman" w:hAnsiTheme="minorHAnsi"/>
          <w:color w:val="000000" w:themeColor="text1"/>
          <w:lang w:eastAsia="ar-SA"/>
        </w:rPr>
        <w:fldChar w:fldCharType="separate"/>
      </w:r>
      <w:r w:rsidR="004921E9" w:rsidRPr="2AA0B561">
        <w:rPr>
          <w:rFonts w:asciiTheme="minorHAnsi" w:eastAsia="Times New Roman" w:hAnsiTheme="minorHAnsi"/>
          <w:color w:val="000000" w:themeColor="text1"/>
          <w:lang w:eastAsia="ar-SA"/>
        </w:rPr>
        <w:t>ART. 29</w:t>
      </w:r>
      <w:r w:rsidRPr="2AA0B561">
        <w:rPr>
          <w:rFonts w:asciiTheme="minorHAnsi" w:eastAsia="Times New Roman" w:hAnsiTheme="minorHAnsi"/>
          <w:color w:val="000000" w:themeColor="text1"/>
          <w:lang w:eastAsia="ar-SA"/>
        </w:rPr>
        <w:fldChar w:fldCharType="end"/>
      </w:r>
      <w:r w:rsidRPr="2AA0B561">
        <w:rPr>
          <w:rFonts w:asciiTheme="minorHAnsi" w:eastAsia="Times New Roman" w:hAnsiTheme="minorHAnsi"/>
          <w:color w:val="000000" w:themeColor="text1"/>
          <w:lang w:eastAsia="ar-SA"/>
        </w:rPr>
        <w:fldChar w:fldCharType="begin"/>
      </w:r>
      <w:r w:rsidRPr="2AA0B561">
        <w:rPr>
          <w:rFonts w:asciiTheme="minorHAnsi" w:eastAsia="Times New Roman" w:hAnsiTheme="minorHAnsi"/>
          <w:color w:val="000000" w:themeColor="text1"/>
          <w:lang w:eastAsia="ar-SA"/>
        </w:rPr>
        <w:instrText xml:space="preserve"> REF _Ref69108760 \n \h </w:instrText>
      </w:r>
      <w:r w:rsidR="00DF45F7" w:rsidRPr="2AA0B561">
        <w:rPr>
          <w:rFonts w:asciiTheme="minorHAnsi" w:eastAsia="Times New Roman" w:hAnsiTheme="minorHAnsi"/>
          <w:color w:val="000000" w:themeColor="text1"/>
          <w:lang w:eastAsia="ar-SA"/>
        </w:rPr>
        <w:instrText xml:space="preserve"> \* MERGEFORMAT </w:instrText>
      </w:r>
      <w:r w:rsidRPr="2AA0B561">
        <w:rPr>
          <w:rFonts w:asciiTheme="minorHAnsi" w:eastAsia="Times New Roman" w:hAnsiTheme="minorHAnsi"/>
          <w:color w:val="000000" w:themeColor="text1"/>
          <w:lang w:eastAsia="ar-SA"/>
        </w:rPr>
      </w:r>
      <w:r w:rsidRPr="2AA0B561">
        <w:rPr>
          <w:rFonts w:asciiTheme="minorHAnsi" w:eastAsia="Times New Roman" w:hAnsiTheme="minorHAnsi"/>
          <w:color w:val="000000" w:themeColor="text1"/>
          <w:lang w:eastAsia="ar-SA"/>
        </w:rPr>
        <w:fldChar w:fldCharType="separate"/>
      </w:r>
      <w:r w:rsidR="004921E9" w:rsidRPr="2AA0B561">
        <w:rPr>
          <w:rFonts w:asciiTheme="minorHAnsi" w:eastAsia="Times New Roman" w:hAnsiTheme="minorHAnsi"/>
          <w:color w:val="000000" w:themeColor="text1"/>
          <w:lang w:eastAsia="ar-SA"/>
        </w:rPr>
        <w:t>§1</w:t>
      </w:r>
      <w:r w:rsidRPr="2AA0B561">
        <w:rPr>
          <w:rFonts w:asciiTheme="minorHAnsi" w:eastAsia="Times New Roman" w:hAnsiTheme="minorHAnsi"/>
          <w:color w:val="000000" w:themeColor="text1"/>
          <w:lang w:eastAsia="ar-SA"/>
        </w:rPr>
        <w:fldChar w:fldCharType="end"/>
      </w:r>
      <w:r w:rsidRPr="2AA0B561">
        <w:rPr>
          <w:rFonts w:asciiTheme="minorHAnsi" w:eastAsia="Times New Roman" w:hAnsiTheme="minorHAnsi"/>
          <w:color w:val="000000" w:themeColor="text1"/>
          <w:lang w:eastAsia="ar-SA"/>
        </w:rPr>
        <w:t xml:space="preserve"> (tj. pozostawienie po stronie Wykonawcy praw do Wyników Prac B+R w zakresie Komponentu Technologicznego), jest ograniczona do zakres</w:t>
      </w:r>
      <w:r w:rsidR="0025003F" w:rsidRPr="2AA0B561">
        <w:rPr>
          <w:rFonts w:asciiTheme="minorHAnsi" w:eastAsia="Times New Roman" w:hAnsiTheme="minorHAnsi"/>
          <w:color w:val="000000" w:themeColor="text1"/>
          <w:lang w:eastAsia="ar-SA"/>
        </w:rPr>
        <w:t>u</w:t>
      </w:r>
      <w:r w:rsidRPr="2AA0B561">
        <w:rPr>
          <w:rFonts w:asciiTheme="minorHAnsi" w:eastAsia="Times New Roman" w:hAnsiTheme="minorHAnsi"/>
          <w:color w:val="000000" w:themeColor="text1"/>
          <w:lang w:eastAsia="ar-SA"/>
        </w:rPr>
        <w:t xml:space="preserve"> Komponentu Technologicznego Rozwiązania</w:t>
      </w:r>
      <w:r w:rsidR="0025003F" w:rsidRPr="2AA0B561">
        <w:rPr>
          <w:rFonts w:asciiTheme="minorHAnsi" w:eastAsia="Times New Roman" w:hAnsiTheme="minorHAnsi"/>
          <w:color w:val="000000" w:themeColor="text1"/>
          <w:lang w:eastAsia="ar-SA"/>
        </w:rPr>
        <w:t>,</w:t>
      </w:r>
      <w:r w:rsidRPr="2AA0B561">
        <w:rPr>
          <w:rFonts w:asciiTheme="minorHAnsi" w:eastAsia="Times New Roman" w:hAnsiTheme="minorHAnsi"/>
          <w:color w:val="000000" w:themeColor="text1"/>
          <w:lang w:eastAsia="ar-SA"/>
        </w:rPr>
        <w:t xml:space="preserve"> </w:t>
      </w:r>
      <w:r w:rsidR="00C668C6" w:rsidRPr="2AA0B561">
        <w:rPr>
          <w:rFonts w:asciiTheme="minorHAnsi" w:eastAsia="Times New Roman" w:hAnsiTheme="minorHAnsi"/>
          <w:color w:val="000000" w:themeColor="text1"/>
          <w:lang w:eastAsia="ar-SA"/>
        </w:rPr>
        <w:t>powstałych w danym Etapie:</w:t>
      </w:r>
      <w:bookmarkEnd w:id="542"/>
    </w:p>
    <w:p w14:paraId="7BB98066" w14:textId="77777777" w:rsidR="00C668C6" w:rsidRPr="00DF45F7" w:rsidRDefault="00C668C6" w:rsidP="00B11AA8">
      <w:pPr>
        <w:pStyle w:val="Akapitzlist"/>
        <w:numPr>
          <w:ilvl w:val="0"/>
          <w:numId w:val="74"/>
        </w:numPr>
        <w:spacing w:before="60" w:after="60"/>
        <w:ind w:left="1134"/>
        <w:jc w:val="both"/>
        <w:rPr>
          <w:rFonts w:asciiTheme="minorHAnsi" w:hAnsiTheme="minorHAnsi"/>
          <w:color w:val="000000" w:themeColor="text1"/>
        </w:rPr>
      </w:pPr>
      <w:r w:rsidRPr="00DF45F7">
        <w:rPr>
          <w:rFonts w:asciiTheme="minorHAnsi" w:hAnsi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p>
    <w:p w14:paraId="167FB0AF" w14:textId="77777777" w:rsidR="00C668C6" w:rsidRPr="00DF45F7" w:rsidRDefault="00C668C6" w:rsidP="00B11AA8">
      <w:pPr>
        <w:pStyle w:val="Akapitzlist"/>
        <w:numPr>
          <w:ilvl w:val="0"/>
          <w:numId w:val="75"/>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3BA9E525" w14:textId="77777777" w:rsidR="00C668C6" w:rsidRPr="00DF45F7" w:rsidRDefault="00C668C6" w:rsidP="00B11AA8">
      <w:pPr>
        <w:pStyle w:val="Akapitzlist"/>
        <w:numPr>
          <w:ilvl w:val="0"/>
          <w:numId w:val="75"/>
        </w:numPr>
        <w:suppressAutoHyphens/>
        <w:spacing w:before="60" w:after="60"/>
        <w:jc w:val="both"/>
        <w:rPr>
          <w:rFonts w:asciiTheme="minorHAnsi" w:eastAsia="Times New Roman" w:hAnsiTheme="minorHAnsi"/>
          <w:color w:val="000000" w:themeColor="text1"/>
          <w:lang w:eastAsia="ar-SA"/>
        </w:rPr>
      </w:pPr>
      <w:bookmarkStart w:id="543" w:name="_Ref69109083"/>
      <w:r w:rsidRPr="00DF45F7">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543"/>
    </w:p>
    <w:p w14:paraId="7FC87F6C" w14:textId="06026F9F" w:rsidR="00C668C6" w:rsidRPr="00DF45F7" w:rsidRDefault="00C668C6" w:rsidP="00B11AA8">
      <w:pPr>
        <w:pStyle w:val="Akapitzlist"/>
        <w:numPr>
          <w:ilvl w:val="0"/>
          <w:numId w:val="75"/>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rozpowszechniania utworów w sposób inny niż określony w lit.</w:t>
      </w:r>
      <w:r w:rsidR="00EE66D6" w:rsidRPr="00DF45F7">
        <w:rPr>
          <w:rFonts w:asciiTheme="minorHAnsi" w:eastAsia="Times New Roman" w:hAnsiTheme="minorHAnsi"/>
          <w:color w:val="000000" w:themeColor="text1"/>
          <w:lang w:eastAsia="ar-SA"/>
        </w:rPr>
        <w:t xml:space="preserve"> </w:t>
      </w:r>
      <w:r w:rsidR="00EE66D6" w:rsidRPr="00DF45F7">
        <w:rPr>
          <w:rFonts w:asciiTheme="minorHAnsi" w:eastAsia="Times New Roman" w:hAnsiTheme="minorHAnsi"/>
          <w:color w:val="000000" w:themeColor="text1"/>
          <w:lang w:eastAsia="ar-SA"/>
        </w:rPr>
        <w:fldChar w:fldCharType="begin"/>
      </w:r>
      <w:r w:rsidR="00EE66D6" w:rsidRPr="00DF45F7">
        <w:rPr>
          <w:rFonts w:asciiTheme="minorHAnsi" w:eastAsia="Times New Roman" w:hAnsiTheme="minorHAnsi"/>
          <w:color w:val="000000" w:themeColor="text1"/>
          <w:lang w:eastAsia="ar-SA"/>
        </w:rPr>
        <w:instrText xml:space="preserve"> REF _Ref69109083 \n \h </w:instrText>
      </w:r>
      <w:r w:rsidR="00DF45F7">
        <w:rPr>
          <w:rFonts w:asciiTheme="minorHAnsi" w:eastAsia="Times New Roman" w:hAnsiTheme="minorHAnsi"/>
          <w:color w:val="000000" w:themeColor="text1"/>
          <w:lang w:eastAsia="ar-SA"/>
        </w:rPr>
        <w:instrText xml:space="preserve"> \* MERGEFORMAT </w:instrText>
      </w:r>
      <w:r w:rsidR="00EE66D6" w:rsidRPr="00DF45F7">
        <w:rPr>
          <w:rFonts w:asciiTheme="minorHAnsi" w:eastAsia="Times New Roman" w:hAnsiTheme="minorHAnsi"/>
          <w:color w:val="000000" w:themeColor="text1"/>
          <w:lang w:eastAsia="ar-SA"/>
        </w:rPr>
      </w:r>
      <w:r w:rsidR="00EE66D6"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b)</w:t>
      </w:r>
      <w:r w:rsidR="00EE66D6" w:rsidRPr="00DF45F7">
        <w:rPr>
          <w:rFonts w:asciiTheme="minorHAnsi" w:eastAsia="Times New Roman" w:hAnsiTheme="minorHAnsi"/>
          <w:color w:val="000000" w:themeColor="text1"/>
          <w:lang w:eastAsia="ar-SA"/>
        </w:rPr>
        <w:fldChar w:fldCharType="end"/>
      </w:r>
      <w:r w:rsidR="00EE66D6" w:rsidRPr="00DF45F7">
        <w:rPr>
          <w:rFonts w:asciiTheme="minorHAnsi" w:eastAsia="Times New Roman" w:hAnsiTheme="minorHAnsi"/>
          <w:color w:val="000000" w:themeColor="text1"/>
          <w:lang w:eastAsia="ar-SA"/>
        </w:rPr>
        <w:t xml:space="preserve"> wyżej </w:t>
      </w:r>
      <w:r w:rsidRPr="00DF45F7">
        <w:rPr>
          <w:rFonts w:asciiTheme="minorHAnsi" w:eastAsia="Times New Roman" w:hAnsiTheme="minorHAnsi"/>
          <w:color w:val="000000" w:themeColor="text1"/>
          <w:lang w:eastAsia="ar-SA"/>
        </w:rPr>
        <w:t xml:space="preserve">- publiczne wykonanie, wystawienie, wyświetlenie, odtworzenie oraz nadawanie </w:t>
      </w:r>
      <w:r w:rsidRPr="00DF45F7">
        <w:rPr>
          <w:rFonts w:asciiTheme="minorHAnsi" w:eastAsia="Times New Roman" w:hAnsiTheme="minorHAnsi"/>
          <w:color w:val="000000" w:themeColor="text1"/>
          <w:lang w:eastAsia="ar-SA"/>
        </w:rPr>
        <w:lastRenderedPageBreak/>
        <w:t>i reemitowanie, a także publiczne udostępnianie utworów w taki sposób, aby każdy mógł mieć do nich dostęp w miejscu i w czasie przez siebie wybranym;</w:t>
      </w:r>
    </w:p>
    <w:p w14:paraId="49CD6146" w14:textId="77777777" w:rsidR="00C668C6" w:rsidRPr="00DF45F7" w:rsidRDefault="00C668C6" w:rsidP="00B11AA8">
      <w:pPr>
        <w:pStyle w:val="Akapitzlist"/>
        <w:suppressAutoHyphens/>
        <w:spacing w:before="60" w:after="60"/>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p>
    <w:p w14:paraId="67198AD3" w14:textId="77777777" w:rsidR="00C668C6" w:rsidRPr="00DF45F7" w:rsidRDefault="00C668C6" w:rsidP="00B11AA8">
      <w:pPr>
        <w:pStyle w:val="Akapitzlist"/>
        <w:numPr>
          <w:ilvl w:val="0"/>
          <w:numId w:val="74"/>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p>
    <w:p w14:paraId="59EFBD08" w14:textId="77777777" w:rsidR="00C668C6" w:rsidRPr="00DF45F7" w:rsidRDefault="00C668C6" w:rsidP="00B11AA8">
      <w:pPr>
        <w:pStyle w:val="Akapitzlist"/>
        <w:numPr>
          <w:ilvl w:val="0"/>
          <w:numId w:val="76"/>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5D33C9D3" w14:textId="77777777" w:rsidR="00C668C6" w:rsidRPr="00DF45F7" w:rsidRDefault="00C668C6" w:rsidP="00B11AA8">
      <w:pPr>
        <w:pStyle w:val="Akapitzlist"/>
        <w:numPr>
          <w:ilvl w:val="0"/>
          <w:numId w:val="76"/>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26D28F67" w14:textId="77777777" w:rsidR="00C668C6" w:rsidRPr="00DF45F7" w:rsidRDefault="00C668C6" w:rsidP="00B11AA8">
      <w:pPr>
        <w:pStyle w:val="Akapitzlist"/>
        <w:numPr>
          <w:ilvl w:val="0"/>
          <w:numId w:val="76"/>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76D41D89" w14:textId="77777777" w:rsidR="00C668C6" w:rsidRPr="00DF45F7" w:rsidRDefault="00C668C6" w:rsidP="00B11AA8">
      <w:pPr>
        <w:suppressAutoHyphens/>
        <w:spacing w:before="60" w:after="60"/>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427DF6AC" w14:textId="77777777" w:rsidR="00C668C6" w:rsidRPr="00DF45F7" w:rsidRDefault="00C668C6" w:rsidP="00B11AA8">
      <w:pPr>
        <w:pStyle w:val="Akapitzlist"/>
        <w:numPr>
          <w:ilvl w:val="0"/>
          <w:numId w:val="74"/>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 xml:space="preserve">będących przedmiotami praw pokrewnych – niewyłącznej, nieograniczonej terytorialnie i czasowo licencji na korzystanie z przedmiotów praw pokrewnych, w tym w szczególności fonogramów i wideogramów w rozumieniu art. 94 ust. 1 i 2 Ustawy o Prawie Autorskim, na wszelkich znanych w chwili zawarcia Umowy polach eksploatacji, a w szczególności na następujących polach eksploatacji: </w:t>
      </w:r>
    </w:p>
    <w:p w14:paraId="756CFF85" w14:textId="77777777" w:rsidR="00C668C6" w:rsidRPr="00DF45F7" w:rsidRDefault="00C668C6" w:rsidP="00B11AA8">
      <w:pPr>
        <w:pStyle w:val="Akapitzlist"/>
        <w:numPr>
          <w:ilvl w:val="0"/>
          <w:numId w:val="77"/>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zwielokrotnianie dowolną techniką;</w:t>
      </w:r>
    </w:p>
    <w:p w14:paraId="719385C1" w14:textId="77777777" w:rsidR="00C668C6" w:rsidRPr="00DF45F7" w:rsidRDefault="00C668C6" w:rsidP="00B11AA8">
      <w:pPr>
        <w:pStyle w:val="Akapitzlist"/>
        <w:numPr>
          <w:ilvl w:val="0"/>
          <w:numId w:val="77"/>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wprowadzenie do obrotu;</w:t>
      </w:r>
    </w:p>
    <w:p w14:paraId="437F2171" w14:textId="77777777" w:rsidR="00C668C6" w:rsidRPr="00DF45F7" w:rsidRDefault="00C668C6" w:rsidP="00B11AA8">
      <w:pPr>
        <w:pStyle w:val="Akapitzlist"/>
        <w:numPr>
          <w:ilvl w:val="0"/>
          <w:numId w:val="77"/>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najem oraz użyczanie egzemplarzy;</w:t>
      </w:r>
    </w:p>
    <w:p w14:paraId="7F32CE47" w14:textId="77777777" w:rsidR="00C668C6" w:rsidRPr="00DF45F7" w:rsidRDefault="00C668C6" w:rsidP="00B11AA8">
      <w:pPr>
        <w:pStyle w:val="Akapitzlist"/>
        <w:numPr>
          <w:ilvl w:val="0"/>
          <w:numId w:val="77"/>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5B207F04" w14:textId="77777777" w:rsidR="00C668C6" w:rsidRPr="00DF45F7" w:rsidRDefault="00C668C6" w:rsidP="00B11AA8">
      <w:pPr>
        <w:pStyle w:val="Akapitzlist"/>
        <w:suppressAutoHyphens/>
        <w:spacing w:before="60" w:after="60"/>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8B594CC" w14:textId="77777777" w:rsidR="00C668C6" w:rsidRPr="00DF45F7" w:rsidRDefault="00C668C6" w:rsidP="00B11AA8">
      <w:pPr>
        <w:pStyle w:val="Akapitzlist"/>
        <w:numPr>
          <w:ilvl w:val="0"/>
          <w:numId w:val="74"/>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 xml:space="preserve">w odniesieniu do baz danych – licencji niewyłącznej, bez ograniczeń terytorialnych i czasowych, na korzystanie z baz danych w zakresie prawa do pobierania danych i wtórnego ich wykorzystania w całości lub w istotnej części, co do jakości lub ilości; </w:t>
      </w:r>
    </w:p>
    <w:p w14:paraId="391A0F81" w14:textId="77777777" w:rsidR="00C668C6" w:rsidRPr="00DF45F7" w:rsidRDefault="00C668C6" w:rsidP="00B11AA8">
      <w:pPr>
        <w:suppressAutoHyphens/>
        <w:spacing w:before="60" w:after="60"/>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37D1A6F3" w14:textId="77777777" w:rsidR="00C668C6" w:rsidRPr="00DF45F7" w:rsidRDefault="00C668C6" w:rsidP="00B11AA8">
      <w:pPr>
        <w:pStyle w:val="Akapitzlist"/>
        <w:numPr>
          <w:ilvl w:val="0"/>
          <w:numId w:val="74"/>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 xml:space="preserve">będących przedmiotami praw własności przemysłowej, w tym w szczególności wynalazkami, wzorami użytkowymi, wzorami przemysłowymi, topografiami układów </w:t>
      </w:r>
      <w:r w:rsidRPr="00DF45F7">
        <w:rPr>
          <w:rFonts w:asciiTheme="minorHAnsi" w:hAnsiTheme="minorHAnsi"/>
          <w:color w:val="000000" w:themeColor="text1"/>
        </w:rPr>
        <w:lastRenderedPageBreak/>
        <w:t>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00FE7F04" w14:textId="77777777" w:rsidR="00C668C6" w:rsidRPr="00DF45F7" w:rsidRDefault="00C668C6" w:rsidP="00B11AA8">
      <w:pPr>
        <w:pStyle w:val="Akapitzlist"/>
        <w:numPr>
          <w:ilvl w:val="0"/>
          <w:numId w:val="78"/>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korzystania z tych przedmiotów praw własności przemysłowej w sposób zarobkowy lub zawodowy;</w:t>
      </w:r>
    </w:p>
    <w:p w14:paraId="3E5B5B8C" w14:textId="77777777" w:rsidR="00C668C6" w:rsidRPr="00DF45F7" w:rsidRDefault="00C668C6" w:rsidP="00B11AA8">
      <w:pPr>
        <w:pStyle w:val="Akapitzlist"/>
        <w:numPr>
          <w:ilvl w:val="0"/>
          <w:numId w:val="78"/>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modyfikowania, rozszerzania, ulepszania tych przedmiotów praw własności przemysłowej;</w:t>
      </w:r>
    </w:p>
    <w:p w14:paraId="51D3F24F" w14:textId="77777777" w:rsidR="00C668C6" w:rsidRPr="00DF45F7" w:rsidRDefault="00C668C6" w:rsidP="00B11AA8">
      <w:pPr>
        <w:pStyle w:val="Akapitzlist"/>
        <w:numPr>
          <w:ilvl w:val="0"/>
          <w:numId w:val="78"/>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4B03ADF2" w14:textId="0172DCF1" w:rsidR="00C668C6" w:rsidRPr="00DF45F7" w:rsidRDefault="00C668C6" w:rsidP="00B11AA8">
      <w:pPr>
        <w:pStyle w:val="Akapitzlist"/>
        <w:numPr>
          <w:ilvl w:val="0"/>
          <w:numId w:val="78"/>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tworzenia innych praw własności przemysłowej (np. nowych wynalazków) zawierających w sobie przedmioty praw własności przemysłowej stanowiące Wynik Prac B+R </w:t>
      </w:r>
      <w:r w:rsidR="0025003F">
        <w:rPr>
          <w:rFonts w:asciiTheme="minorHAnsi" w:eastAsia="Times New Roman" w:hAnsiTheme="minorHAnsi"/>
          <w:color w:val="000000" w:themeColor="text1"/>
          <w:lang w:eastAsia="ar-SA"/>
        </w:rPr>
        <w:t>w zakresie Komponentu Technologicznego</w:t>
      </w:r>
      <w:r w:rsidRPr="00DF45F7">
        <w:rPr>
          <w:rFonts w:asciiTheme="minorHAnsi" w:eastAsia="Times New Roman" w:hAnsiTheme="minorHAnsi"/>
          <w:color w:val="000000" w:themeColor="text1"/>
          <w:lang w:eastAsia="ar-SA"/>
        </w:rPr>
        <w:t>;</w:t>
      </w:r>
    </w:p>
    <w:p w14:paraId="6734F04F" w14:textId="77777777" w:rsidR="00C668C6" w:rsidRPr="00DF45F7" w:rsidRDefault="00C668C6" w:rsidP="00B11AA8">
      <w:pPr>
        <w:suppressAutoHyphens/>
        <w:spacing w:before="60" w:after="60"/>
        <w:ind w:left="709"/>
        <w:contextualSpacing/>
        <w:jc w:val="both"/>
        <w:rPr>
          <w:rFonts w:asciiTheme="minorHAnsi" w:hAnsiTheme="minorHAnsi"/>
          <w:color w:val="000000" w:themeColor="text1"/>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DF45F7">
        <w:rPr>
          <w:rFonts w:asciiTheme="minorHAnsi" w:hAnsiTheme="minorHAnsi"/>
          <w:color w:val="000000" w:themeColor="text1"/>
        </w:rPr>
        <w:t>;</w:t>
      </w:r>
    </w:p>
    <w:p w14:paraId="74F3E6E7" w14:textId="77777777" w:rsidR="00C668C6" w:rsidRPr="00DF45F7" w:rsidRDefault="00C668C6" w:rsidP="00B11AA8">
      <w:pPr>
        <w:pStyle w:val="Akapitzlist"/>
        <w:numPr>
          <w:ilvl w:val="0"/>
          <w:numId w:val="74"/>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w odniesieniu do Know-how – pełnej, niewyłącznej, nieograniczonej terytorialnie i czasowo licencji na dowolne korzystanie z Know-how, a w szczególności w następującym zakresie:</w:t>
      </w:r>
    </w:p>
    <w:p w14:paraId="4BEE34D0" w14:textId="123CA913" w:rsidR="00C668C6" w:rsidRPr="00DF45F7" w:rsidRDefault="00C668C6" w:rsidP="00B11AA8">
      <w:pPr>
        <w:pStyle w:val="Akapitzlist"/>
        <w:numPr>
          <w:ilvl w:val="0"/>
          <w:numId w:val="62"/>
        </w:numPr>
        <w:suppressAutoHyphens/>
        <w:spacing w:before="60" w:after="60"/>
        <w:jc w:val="both"/>
        <w:rPr>
          <w:rFonts w:asciiTheme="minorHAnsi" w:hAnsiTheme="minorHAnsi"/>
          <w:color w:val="000000" w:themeColor="text1"/>
        </w:rPr>
      </w:pPr>
      <w:r w:rsidRPr="00DF45F7">
        <w:rPr>
          <w:rFonts w:asciiTheme="minorHAnsi" w:hAnsiTheme="minorHAnsi"/>
          <w:color w:val="000000" w:themeColor="text1"/>
        </w:rPr>
        <w:t>korzystania z wiedzy technicznej, organizacyjnej i innej, zawartych w Wynikach Prac B+R</w:t>
      </w:r>
      <w:r w:rsidR="0025003F" w:rsidRPr="0025003F">
        <w:rPr>
          <w:rFonts w:asciiTheme="minorHAnsi" w:eastAsia="Times New Roman" w:hAnsiTheme="minorHAnsi"/>
          <w:color w:val="000000" w:themeColor="text1"/>
          <w:lang w:eastAsia="ar-SA"/>
        </w:rPr>
        <w:t xml:space="preserve"> </w:t>
      </w:r>
      <w:r w:rsidR="0025003F">
        <w:rPr>
          <w:rFonts w:asciiTheme="minorHAnsi" w:eastAsia="Times New Roman" w:hAnsiTheme="minorHAnsi"/>
          <w:color w:val="000000" w:themeColor="text1"/>
          <w:lang w:eastAsia="ar-SA"/>
        </w:rPr>
        <w:t>w zakresie Komponentu Technologicznego</w:t>
      </w:r>
      <w:r w:rsidRPr="00DF45F7">
        <w:rPr>
          <w:rFonts w:asciiTheme="minorHAnsi" w:hAnsiTheme="minorHAnsi"/>
          <w:color w:val="000000" w:themeColor="text1"/>
        </w:rPr>
        <w:t>;</w:t>
      </w:r>
    </w:p>
    <w:p w14:paraId="0C6CE403" w14:textId="70452407" w:rsidR="00C668C6" w:rsidRPr="00DF45F7" w:rsidRDefault="00C668C6" w:rsidP="00B11AA8">
      <w:pPr>
        <w:pStyle w:val="Akapitzlist"/>
        <w:numPr>
          <w:ilvl w:val="0"/>
          <w:numId w:val="62"/>
        </w:numPr>
        <w:suppressAutoHyphens/>
        <w:spacing w:before="60" w:after="60"/>
        <w:jc w:val="both"/>
        <w:rPr>
          <w:rFonts w:asciiTheme="minorHAnsi" w:hAnsiTheme="minorHAnsi"/>
          <w:color w:val="000000" w:themeColor="text1"/>
        </w:rPr>
      </w:pPr>
      <w:r w:rsidRPr="00DF45F7">
        <w:rPr>
          <w:rFonts w:asciiTheme="minorHAnsi" w:hAnsiTheme="minorHAnsi"/>
          <w:color w:val="000000" w:themeColor="text1"/>
        </w:rPr>
        <w:t>prowadzenia wszelkich prac związanych z rozwojem, modyfikacją oraz ulepszeniem Know-how, w tym Wyników Prac B+R</w:t>
      </w:r>
      <w:r w:rsidR="001B77DB">
        <w:rPr>
          <w:rFonts w:asciiTheme="minorHAnsi" w:hAnsiTheme="minorHAnsi"/>
          <w:color w:val="000000" w:themeColor="text1"/>
        </w:rPr>
        <w:t xml:space="preserve"> </w:t>
      </w:r>
      <w:r w:rsidR="0025003F">
        <w:rPr>
          <w:rFonts w:asciiTheme="minorHAnsi" w:eastAsia="Times New Roman" w:hAnsiTheme="minorHAnsi"/>
          <w:color w:val="000000" w:themeColor="text1"/>
          <w:lang w:eastAsia="ar-SA"/>
        </w:rPr>
        <w:t>w zakresie Komponentu Technologicznego</w:t>
      </w:r>
      <w:r w:rsidR="0025003F" w:rsidRPr="00DF45F7">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4873EF67" w14:textId="3C4E15A3" w:rsidR="00C668C6" w:rsidRPr="00DF45F7" w:rsidRDefault="00C668C6" w:rsidP="00B11AA8">
      <w:pPr>
        <w:pStyle w:val="Akapitzlist"/>
        <w:numPr>
          <w:ilvl w:val="0"/>
          <w:numId w:val="62"/>
        </w:numPr>
        <w:suppressAutoHyphens/>
        <w:spacing w:before="60" w:after="60"/>
        <w:jc w:val="both"/>
        <w:rPr>
          <w:rFonts w:asciiTheme="minorHAnsi" w:hAnsiTheme="minorHAnsi"/>
          <w:color w:val="000000" w:themeColor="text1"/>
        </w:rPr>
      </w:pPr>
      <w:r w:rsidRPr="00DF45F7">
        <w:rPr>
          <w:rFonts w:asciiTheme="minorHAnsi" w:hAnsiTheme="minorHAnsi"/>
          <w:color w:val="000000" w:themeColor="text1"/>
        </w:rPr>
        <w:t>udostępniania lub umożliwiania osobom trzecim korzystania z Know-how, w tym Wyników Prac B+R</w:t>
      </w:r>
      <w:r w:rsidR="001B77DB">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22B4119F" w14:textId="77777777" w:rsidR="00C668C6" w:rsidRPr="00DF45F7" w:rsidRDefault="00C668C6" w:rsidP="00B11AA8">
      <w:pPr>
        <w:suppressAutoHyphens/>
        <w:spacing w:before="60" w:after="60"/>
        <w:ind w:left="709"/>
        <w:contextualSpacing/>
        <w:jc w:val="both"/>
        <w:rPr>
          <w:rFonts w:asciiTheme="minorHAnsi" w:hAnsiTheme="minorHAnsi"/>
          <w:color w:val="000000" w:themeColor="text1"/>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DF45F7">
        <w:rPr>
          <w:rFonts w:asciiTheme="minorHAnsi" w:hAnsiTheme="minorHAnsi"/>
          <w:color w:val="000000" w:themeColor="text1"/>
        </w:rPr>
        <w:t>.</w:t>
      </w:r>
    </w:p>
    <w:p w14:paraId="39B47921" w14:textId="455852BB" w:rsidR="00326B3E" w:rsidRPr="00DF45F7" w:rsidRDefault="00326B3E"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544" w:name="_Ref58605295"/>
      <w:bookmarkStart w:id="545" w:name="_Ref69108994"/>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Ograniczenie czasowe udzielania sublicencji dla przedsiębiorców</w:t>
      </w:r>
      <w:r w:rsidRPr="00DF45F7">
        <w:rPr>
          <w:rFonts w:asciiTheme="minorHAnsi" w:eastAsia="Times New Roman" w:hAnsiTheme="minorHAnsi"/>
          <w:color w:val="000000" w:themeColor="text1"/>
          <w:lang w:eastAsia="ar-SA"/>
        </w:rPr>
        <w:t xml:space="preserve">] Z zastrzeżeniem zdania ostatniego niniejszego paragrafu, biorąc pod uwagę, że celem Stron jest umożliwienie Wykonawcy dokonywania swobodnej i pełnej Komercjalizacji Wyników Prac B+R w zakresie Komponentu Technologicznego Rozwiązania, NCBR zobowiązuje się przez okres 24 miesięcy od dnia </w:t>
      </w:r>
      <w:r w:rsidRPr="00DF45F7">
        <w:rPr>
          <w:rFonts w:asciiTheme="minorHAnsi" w:hAnsiTheme="minorHAnsi"/>
          <w:color w:val="000000" w:themeColor="text1"/>
        </w:rPr>
        <w:t xml:space="preserve">(i) Odbioru Etapu I albo Odbioru Etapu I z Uwagami, a jeśli Wykonawcę dopuszczono do Etapu II: (ii) dnia Odbioru Etapu II albo Odbioru Etapu II z Uwagami </w:t>
      </w:r>
      <w:r w:rsidRPr="00DF45F7">
        <w:rPr>
          <w:rFonts w:asciiTheme="minorHAnsi" w:eastAsia="Times New Roman" w:hAnsiTheme="minorHAnsi"/>
          <w:color w:val="000000" w:themeColor="text1"/>
          <w:lang w:eastAsia="ar-SA"/>
        </w:rPr>
        <w:t xml:space="preserve">nie udzielać sublicencji na korzystanie z Wyników Prac B+R w zakresie Komponentu Technologicznego Rozwiązania, o których mowa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przedsiębiorcom działającym w sektorze prywatnym i publicznym. Po upływie okresu, o którym mowa w zadaniu poprzedzającym, NCBR będzie uprawniony do udzielania sublicencji na korzystanie z Wyników Prac B+R</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w zakresie Komponentu Technologicznego Rozwiązania,</w:t>
      </w:r>
      <w:r w:rsidRPr="00DF45F7">
        <w:rPr>
          <w:rFonts w:asciiTheme="minorHAnsi" w:hAnsiTheme="minorHAnsi"/>
          <w:color w:val="000000" w:themeColor="text1"/>
        </w:rPr>
        <w:t xml:space="preserve"> z zastrzeżeniem paragrafu kolejnego. </w:t>
      </w:r>
      <w:r w:rsidRPr="00DF45F7">
        <w:rPr>
          <w:rFonts w:asciiTheme="minorHAnsi" w:eastAsia="Times New Roman" w:hAnsiTheme="minorHAnsi"/>
          <w:color w:val="000000" w:themeColor="text1"/>
          <w:lang w:eastAsia="ar-SA"/>
        </w:rPr>
        <w:t xml:space="preserve">Zobowiązanie NCBR objęte zdaniem pierwszym wygasa w przypadku pięciokrotnej odmowy udzielenia podmiotom trzecim przez Wykonawcę licencji na korzystanie z Wyników Prac B+R </w:t>
      </w:r>
      <w:bookmarkStart w:id="546" w:name="_Hlk57782059"/>
      <w:r w:rsidRPr="00DF45F7">
        <w:rPr>
          <w:rFonts w:asciiTheme="minorHAnsi" w:eastAsia="Times New Roman" w:hAnsiTheme="minorHAnsi"/>
          <w:color w:val="000000" w:themeColor="text1"/>
          <w:lang w:eastAsia="ar-SA"/>
        </w:rPr>
        <w:t>na warunkach określonych w Umowie</w:t>
      </w:r>
      <w:bookmarkEnd w:id="546"/>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 xml:space="preserve">(z wyłączeniem przypadków, gdy </w:t>
      </w:r>
      <w:r w:rsidRPr="00DF45F7">
        <w:rPr>
          <w:rFonts w:asciiTheme="minorHAnsi" w:hAnsiTheme="minorHAnsi"/>
          <w:color w:val="000000" w:themeColor="text1"/>
        </w:rPr>
        <w:t xml:space="preserve">Wykonawca odmówił udzielenia licencji podmiotowi trzeciemu w ramach uprawnienia Wykonawcy wskazanego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_Ref69109988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Pr="00DF45F7">
        <w:rPr>
          <w:rFonts w:asciiTheme="minorHAnsi" w:hAnsiTheme="minorHAnsi"/>
          <w:color w:val="000000" w:themeColor="text1"/>
        </w:rPr>
        <w:fldChar w:fldCharType="end"/>
      </w:r>
      <w:r w:rsidRPr="00DF45F7">
        <w:rPr>
          <w:rFonts w:asciiTheme="minorHAnsi" w:hAnsiTheme="minorHAnsi"/>
          <w:color w:val="000000" w:themeColor="text1"/>
        </w:rPr>
        <w:t>)</w:t>
      </w:r>
      <w:bookmarkStart w:id="547" w:name="_Hlk63435128"/>
      <w:r w:rsidRPr="00DF45F7">
        <w:rPr>
          <w:rFonts w:asciiTheme="minorHAnsi" w:eastAsia="Times New Roman" w:hAnsiTheme="minorHAnsi"/>
          <w:color w:val="000000" w:themeColor="text1"/>
          <w:lang w:eastAsia="ar-SA"/>
        </w:rPr>
        <w:t>.</w:t>
      </w:r>
      <w:bookmarkEnd w:id="544"/>
      <w:bookmarkEnd w:id="547"/>
      <w:r w:rsidRPr="00DF45F7">
        <w:rPr>
          <w:rFonts w:asciiTheme="minorHAnsi" w:hAnsiTheme="minorHAnsi"/>
          <w:color w:val="000000" w:themeColor="text1"/>
        </w:rPr>
        <w:t xml:space="preserve"> W celu uniknięcia wszelkich wątpliwości, Strony potwierdzają, że NCBR od chwili udzielenia licencji wskazanej określonej </w:t>
      </w:r>
      <w:r w:rsidRPr="00DF45F7">
        <w:rPr>
          <w:rFonts w:asciiTheme="minorHAnsi" w:eastAsia="Times New Roman" w:hAnsiTheme="minorHAnsi"/>
          <w:color w:val="000000" w:themeColor="text1"/>
          <w:lang w:eastAsia="ar-SA"/>
        </w:rPr>
        <w:t xml:space="preserve">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będzie uprawniony do samodzielnego korzystania z Wyników Prac B+R w zakresie Komponentu Technologicznego w ramach własnej działalności dla celów niekomercyjnych, tj. w celach związanych z przygotowaniem kolejnych działań służących realizacji zadań ustawowych NCBR. </w:t>
      </w:r>
    </w:p>
    <w:p w14:paraId="7114B403" w14:textId="61476859" w:rsidR="00C668C6" w:rsidRPr="00DF45F7" w:rsidRDefault="00326B3E"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w:t>
      </w:r>
      <w:r w:rsidRPr="00DF45F7">
        <w:rPr>
          <w:rFonts w:asciiTheme="minorHAnsi" w:eastAsia="Times New Roman" w:hAnsiTheme="minorHAnsi"/>
          <w:b/>
          <w:bCs/>
          <w:color w:val="000000" w:themeColor="text1"/>
          <w:lang w:eastAsia="ar-SA"/>
        </w:rPr>
        <w:t xml:space="preserve">Ograniczenie prawa do udzielania sublicencji przez NCBR] </w:t>
      </w:r>
      <w:r w:rsidR="00C668C6" w:rsidRPr="00DF45F7">
        <w:rPr>
          <w:rFonts w:asciiTheme="minorHAnsi" w:eastAsia="Times New Roman" w:hAnsiTheme="minorHAnsi"/>
          <w:color w:val="000000" w:themeColor="text1"/>
          <w:lang w:eastAsia="ar-SA"/>
        </w:rPr>
        <w:t xml:space="preserve">Każdorazowo prawo do udzielania sublicencji przez NCBR na korzystanie z Wyników Prac B+R </w:t>
      </w:r>
      <w:r w:rsidRPr="00DF45F7">
        <w:rPr>
          <w:rFonts w:asciiTheme="minorHAnsi" w:eastAsia="Times New Roman" w:hAnsiTheme="minorHAnsi"/>
          <w:color w:val="000000" w:themeColor="text1"/>
          <w:lang w:eastAsia="ar-SA"/>
        </w:rPr>
        <w:t xml:space="preserve">w zakresie Komponentu Technologicznego, o którym mowa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oraz udostępnianie przez NCBR Materiałów w niezbędnym dla korzystania z sublicencji zakresie jest ograniczone w ten sposób, że NCBR będzie mogło udzielać sublicencji wyłącznie odpłatnie i na zasadach rynkowych, stosując</w:t>
      </w:r>
      <w:r w:rsidR="00C668C6" w:rsidRPr="00DF45F7">
        <w:rPr>
          <w:rFonts w:asciiTheme="minorHAnsi" w:hAnsiTheme="minorHAnsi"/>
          <w:color w:val="000000" w:themeColor="text1"/>
        </w:rPr>
        <w:t xml:space="preserve"> zasady FRAND (tj. uczciwie, należycie i w sposób niedyskryminujący jakichkolwiek podmiotów) a Materiały będą udostępniane sublicencjobiorcom w zakresie wyznaczonym treścią sublicencji, przy czym za przyjęcie, że wskazane warunki są spełnione jest wystarczające ogłoszenie otwartego naboru ofert na udzielenie sublicencji na danym rynku geograficznym, z uwzględnieniem minimalnej opłaty licencyjnej:</w:t>
      </w:r>
      <w:bookmarkEnd w:id="545"/>
    </w:p>
    <w:p w14:paraId="424ABA38" w14:textId="0A34685D" w:rsidR="00C668C6" w:rsidRPr="00DF45F7" w:rsidRDefault="00C668C6" w:rsidP="00B11AA8">
      <w:pPr>
        <w:pStyle w:val="Akapitzlist"/>
        <w:numPr>
          <w:ilvl w:val="1"/>
          <w:numId w:val="50"/>
        </w:numPr>
        <w:suppressAutoHyphens/>
        <w:spacing w:before="60" w:after="60"/>
        <w:ind w:left="993"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 xml:space="preserve">w wysokości odpowiadającej – z uwzględnieniem różnic wynikających z szczegółowych warunków udzielanej sublicencji - wartości opłaty licencyjnej za korzystanie z Wyników Prac B+R oferowanej zgodnie z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do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_Ref69109689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w:t>
      </w:r>
      <w:r w:rsidRPr="00DF45F7">
        <w:rPr>
          <w:rFonts w:asciiTheme="minorHAnsi" w:hAnsiTheme="minorHAnsi"/>
          <w:color w:val="000000" w:themeColor="text1"/>
        </w:rPr>
        <w:t xml:space="preserve">przez Wykonawcę, lub </w:t>
      </w:r>
    </w:p>
    <w:p w14:paraId="47D6DC2C" w14:textId="77777777" w:rsidR="00C668C6" w:rsidRPr="00DF45F7" w:rsidRDefault="00C668C6" w:rsidP="00B11AA8">
      <w:pPr>
        <w:pStyle w:val="Akapitzlist"/>
        <w:numPr>
          <w:ilvl w:val="1"/>
          <w:numId w:val="50"/>
        </w:numPr>
        <w:suppressAutoHyphens/>
        <w:spacing w:before="60" w:after="60"/>
        <w:ind w:left="993"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wyliczonej przez rzeczoznawcę wybranego według uznania NCBR, przy czym rzeczoznawca określając wartość minimalnej opłaty licencyjnej uwzględni co najmniej uwarunkowania rynku związanego z zastosowaniem Wyników Prac B+R i potencjał Wyników Prac B+R w ramach tego rynku, uwarunkowania konkurencyjne danego rynku, w tym stopień jego penetracji przez Wykonawcę i jego konkurentów, nakłady poczynione przez Wykonawcę i NCBR na powstanie Wyników Prac B+R, zakres terytorialny i czasowy oraz liczbę zastosowań Wyników Prac B+R w ramach udzielanej sublicencji.</w:t>
      </w:r>
    </w:p>
    <w:p w14:paraId="18C9580E" w14:textId="04553806" w:rsidR="00C668C6" w:rsidRPr="00DF45F7" w:rsidRDefault="00C668C6" w:rsidP="00B11AA8">
      <w:pPr>
        <w:suppressAutoHyphens/>
        <w:spacing w:before="60" w:after="60"/>
        <w:ind w:left="567"/>
        <w:jc w:val="both"/>
        <w:rPr>
          <w:rFonts w:asciiTheme="minorHAnsi" w:hAnsiTheme="minorHAnsi"/>
          <w:color w:val="000000" w:themeColor="text1"/>
        </w:rPr>
      </w:pPr>
      <w:bookmarkStart w:id="548" w:name="_Hlk62470657"/>
      <w:r w:rsidRPr="00DF45F7">
        <w:rPr>
          <w:rFonts w:ascii="Calibri" w:eastAsia="Calibri" w:hAnsi="Calibri" w:cs="Calibri"/>
          <w:color w:val="000000" w:themeColor="text1"/>
        </w:rPr>
        <w:t xml:space="preserve">Dodatkowo prawo NCBR do udzielania sublicencji jest ograniczone w ten sposób, że NCBR może udzielić danemu podmiotowi trzeciemu sublicencji na korzystanie z Wyników Prac B+R </w:t>
      </w:r>
      <w:r w:rsidR="00326B3E" w:rsidRPr="00DF45F7">
        <w:rPr>
          <w:rFonts w:ascii="Calibri" w:eastAsia="Calibri" w:hAnsi="Calibri" w:cs="Calibri"/>
          <w:color w:val="000000" w:themeColor="text1"/>
        </w:rPr>
        <w:t xml:space="preserve">w zakresie Komponentu Technologicznego </w:t>
      </w:r>
      <w:r w:rsidRPr="00DF45F7">
        <w:rPr>
          <w:rFonts w:ascii="Calibri" w:eastAsia="Calibri" w:hAnsi="Calibri" w:cs="Calibri"/>
          <w:color w:val="000000" w:themeColor="text1"/>
        </w:rPr>
        <w:t>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w:t>
      </w:r>
      <w:r w:rsidRPr="00DF45F7">
        <w:rPr>
          <w:rFonts w:asciiTheme="minorHAnsi" w:hAnsiTheme="minorHAnsi"/>
          <w:color w:val="000000" w:themeColor="text1"/>
        </w:rPr>
        <w:t xml:space="preserve">, przy czym zastrzeżenie to nie dotyczy </w:t>
      </w:r>
      <w:r w:rsidR="00326B3E" w:rsidRPr="00DF45F7">
        <w:rPr>
          <w:rFonts w:asciiTheme="minorHAnsi" w:hAnsiTheme="minorHAnsi"/>
          <w:color w:val="000000" w:themeColor="text1"/>
        </w:rPr>
        <w:t>odmowy</w:t>
      </w:r>
      <w:r w:rsidRPr="00DF45F7">
        <w:rPr>
          <w:rFonts w:asciiTheme="minorHAnsi" w:hAnsiTheme="minorHAnsi"/>
          <w:color w:val="000000" w:themeColor="text1"/>
        </w:rPr>
        <w:t xml:space="preserve"> udzielenia licencji podmiotowi trzeciemu w ramach uprawnienia Wykonawcy wskazanego w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_Ref69109988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w:t>
      </w:r>
      <w:r w:rsidRPr="00DF45F7">
        <w:rPr>
          <w:rFonts w:ascii="Calibri" w:eastAsia="Calibri" w:hAnsi="Calibri" w:cs="Calibri"/>
          <w:color w:val="000000" w:themeColor="text1"/>
        </w:rPr>
        <w:t xml:space="preserve">. Jeśli NCBR poweźmie informację, że podmiot trzeci naruszył warunki wskazane w zdaniach poprzedzających, </w:t>
      </w:r>
      <w:r w:rsidR="00326B3E" w:rsidRPr="00DF45F7">
        <w:rPr>
          <w:rFonts w:ascii="Calibri" w:eastAsia="Calibri" w:hAnsi="Calibri" w:cs="Calibri"/>
          <w:color w:val="000000" w:themeColor="text1"/>
        </w:rPr>
        <w:t xml:space="preserve">nie udzieli mu sublicencji, a udzieloną sulicencję </w:t>
      </w:r>
      <w:r w:rsidRPr="00DF45F7">
        <w:rPr>
          <w:rFonts w:ascii="Calibri" w:eastAsia="Calibri" w:hAnsi="Calibri" w:cs="Calibri"/>
          <w:color w:val="000000" w:themeColor="text1"/>
        </w:rPr>
        <w:t>niezwłocznie wypowie. Jeśli podmiot trzeci nie wystąpił do Wykonawcy o udzielenie licencji na korzystanie z Wyników Prac B+R</w:t>
      </w:r>
      <w:r w:rsidR="00326B3E" w:rsidRPr="00DF45F7">
        <w:rPr>
          <w:rFonts w:ascii="Calibri" w:eastAsia="Calibri" w:hAnsi="Calibri" w:cs="Calibri"/>
          <w:color w:val="000000" w:themeColor="text1"/>
        </w:rPr>
        <w:t xml:space="preserve"> w zakresie Komponentu Technologicznego</w:t>
      </w:r>
      <w:r w:rsidRPr="00DF45F7">
        <w:rPr>
          <w:rFonts w:ascii="Calibri" w:eastAsia="Calibri" w:hAnsi="Calibri" w:cs="Calibri"/>
          <w:color w:val="000000" w:themeColor="text1"/>
        </w:rPr>
        <w:t>, NCBR w pierwszej kolejności kieruje go do Wykonawcy</w:t>
      </w:r>
      <w:r w:rsidRPr="00DF45F7">
        <w:rPr>
          <w:rFonts w:asciiTheme="minorHAnsi" w:hAnsiTheme="minorHAnsi"/>
          <w:color w:val="000000" w:themeColor="text1"/>
        </w:rPr>
        <w:t>.</w:t>
      </w:r>
    </w:p>
    <w:p w14:paraId="7F43E347" w14:textId="3BAD5D80" w:rsidR="00C668C6" w:rsidRPr="00DF45F7" w:rsidRDefault="00C668C6" w:rsidP="00B11AA8">
      <w:pPr>
        <w:suppressAutoHyphens/>
        <w:spacing w:before="60" w:after="60"/>
        <w:ind w:left="567"/>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NCBR deklaruje że, z zastrzeżeniem wiążących je bezwzględnie przepisów prawa, w zakresie warunków udzielanych sublicencji podejmie uzasadnione starania, jakich można oczekiwać po agencji wykonawczej, aby w trakcie przygotowania warunków sublicencji udzielanej przez NCBR, w szczególności w przedmiocie ceny, sprawić aby były one zgodne z prawem i z zasadami konkurencji, w tym pod</w:t>
      </w:r>
      <w:r w:rsidR="00326B3E" w:rsidRPr="00DF45F7">
        <w:rPr>
          <w:rFonts w:asciiTheme="minorHAnsi" w:hAnsiTheme="minorHAnsi"/>
          <w:color w:val="000000" w:themeColor="text1"/>
        </w:rPr>
        <w:t>e</w:t>
      </w:r>
      <w:r w:rsidRPr="00DF45F7">
        <w:rPr>
          <w:rFonts w:asciiTheme="minorHAnsi" w:hAnsiTheme="minorHAnsi"/>
          <w:color w:val="000000" w:themeColor="text1"/>
        </w:rPr>
        <w:t>jmie starania, aby udzielane sublicencje nie eliminowały, ograniczały lub naruszały konkurencji na danym rynku, w szczególności poprzez podział rynków, ograniczanie postępu technicznego, ograniczaniu dostępu do rynku lub eliminowanie z rynku przedsiębiorców nieobjętych umową sublicencji, w tym również Wykonawcy.</w:t>
      </w:r>
      <w:r w:rsidRPr="00DF45F7">
        <w:rPr>
          <w:rFonts w:asciiTheme="minorHAnsi" w:eastAsia="Times New Roman" w:hAnsiTheme="minorHAnsi"/>
          <w:color w:val="000000" w:themeColor="text1"/>
          <w:lang w:eastAsia="ar-SA"/>
        </w:rPr>
        <w:t xml:space="preserve"> </w:t>
      </w:r>
    </w:p>
    <w:bookmarkEnd w:id="548"/>
    <w:p w14:paraId="5E5DC91B" w14:textId="0CE01784" w:rsidR="00C668C6" w:rsidRPr="00DF45F7" w:rsidRDefault="00326B3E"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eastAsia="Times New Roman" w:hAnsiTheme="minorHAnsi"/>
          <w:b/>
          <w:bCs/>
          <w:color w:val="000000" w:themeColor="text1"/>
          <w:lang w:eastAsia="ar-SA"/>
        </w:rPr>
        <w:t xml:space="preserve">[Wyłączne prawo NCBR do przychodów z komercjalizacji za pośrednictwem NCBR] </w:t>
      </w:r>
      <w:r w:rsidRPr="00DF45F7">
        <w:rPr>
          <w:rFonts w:asciiTheme="minorHAnsi" w:hAnsiTheme="minorHAnsi"/>
          <w:color w:val="000000" w:themeColor="text1"/>
        </w:rPr>
        <w:t>Strony</w:t>
      </w:r>
      <w:r w:rsidR="00C668C6" w:rsidRPr="00DF45F7">
        <w:rPr>
          <w:rFonts w:asciiTheme="minorHAnsi" w:hAnsiTheme="minorHAnsi"/>
          <w:color w:val="000000" w:themeColor="text1"/>
        </w:rPr>
        <w:t xml:space="preserve"> potwierdzają, że NCBR, w ramach licencji, o której mowa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hAnsiTheme="minorHAnsi"/>
          <w:color w:val="000000" w:themeColor="text1"/>
        </w:rPr>
        <w:t>, uprawniony jest także do Komercjalizacji Wyników Prac B+R</w:t>
      </w:r>
      <w:r w:rsidRPr="00DF45F7">
        <w:rPr>
          <w:rFonts w:asciiTheme="minorHAnsi" w:hAnsiTheme="minorHAnsi"/>
          <w:color w:val="000000" w:themeColor="text1"/>
        </w:rPr>
        <w:t xml:space="preserve"> w zakresie Komponentu Technologicznego Rozwiązania</w:t>
      </w:r>
      <w:r w:rsidR="00C668C6" w:rsidRPr="00DF45F7">
        <w:rPr>
          <w:rFonts w:asciiTheme="minorHAnsi" w:hAnsiTheme="minorHAnsi"/>
          <w:color w:val="000000" w:themeColor="text1"/>
        </w:rPr>
        <w:t xml:space="preserve">, niezależnie od Komercjalizacji Wyników Prac B+R </w:t>
      </w:r>
      <w:r w:rsidRPr="00DF45F7">
        <w:rPr>
          <w:rFonts w:asciiTheme="minorHAnsi" w:hAnsiTheme="minorHAnsi"/>
          <w:color w:val="000000" w:themeColor="text1"/>
        </w:rPr>
        <w:t xml:space="preserve">w zakresie Komponentu Technologicznego Rozwiązania </w:t>
      </w:r>
      <w:r w:rsidR="00C668C6" w:rsidRPr="00DF45F7">
        <w:rPr>
          <w:rFonts w:asciiTheme="minorHAnsi" w:hAnsiTheme="minorHAnsi"/>
          <w:color w:val="000000" w:themeColor="text1"/>
        </w:rPr>
        <w:t xml:space="preserve">dokonywanej przez Wykonawcę zgodnie z Umową. Wszelkie przychody uzyskane w ramach Komercjalizacji Wyników Prac B+R </w:t>
      </w:r>
      <w:r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lastRenderedPageBreak/>
        <w:t xml:space="preserve">Rozwiązania </w:t>
      </w:r>
      <w:r w:rsidR="00C668C6" w:rsidRPr="00DF45F7">
        <w:rPr>
          <w:rFonts w:asciiTheme="minorHAnsi" w:hAnsiTheme="minorHAnsi"/>
          <w:color w:val="000000" w:themeColor="text1"/>
        </w:rPr>
        <w:t>przez NCBR, przysługują wyłącznie NCBR.</w:t>
      </w:r>
      <w:r w:rsidRPr="00DF45F7">
        <w:rPr>
          <w:rFonts w:asciiTheme="minorHAnsi" w:hAnsiTheme="minorHAnsi"/>
          <w:color w:val="000000" w:themeColor="text1"/>
        </w:rPr>
        <w:t xml:space="preserve"> Przychody z tego tytułu nie są zaliczane na poczet Kapitału Zwrotu Docelowego,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§11</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4EF9058C" w14:textId="7F6F1C3D" w:rsidR="00C668C6" w:rsidRPr="00DF45F7" w:rsidRDefault="00326B3E"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549" w:name="_Ref69114606"/>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Prawo licencji i pierwokupu do nowych pól eksploatacji</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 </w:t>
      </w:r>
      <w:r w:rsidRPr="00DF45F7">
        <w:rPr>
          <w:rFonts w:asciiTheme="minorHAnsi" w:hAnsiTheme="minorHAnsi"/>
          <w:color w:val="000000" w:themeColor="text1"/>
        </w:rPr>
        <w:t>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eastAsia="Times New Roman" w:hAnsiTheme="minorHAnsi"/>
          <w:color w:val="000000" w:themeColor="text1"/>
          <w:lang w:eastAsia="ar-SA"/>
        </w:rPr>
        <w:t>, na rzecz NCBR na nowym polu eksploatacji. NCBR przysługuje prawo pierwokupu w stosunku w/w utworów oraz przedmiotów praw pokrewnych na nowym polu eksploatacji. NCBR może wykonać prawo pierwokupu w terminie 3 miesięcy od dnia otrzymania pisemnego (forma pisemna pod rygorem nieważności) zawiadomienia od Wykonawcy o zamiarze przeniesienia praw. Wykonawca zobowiązuje się również do złożenia NCBR jako pierwszemu pisemnej oferty nabycia autorskich praw majątkowych do w/w utworów lub praw pokrewnych do w/w przedmiotów praw pokrewnych na nowym polu eksploatacji (prawo pierwszeństwa).</w:t>
      </w:r>
      <w:bookmarkEnd w:id="549"/>
    </w:p>
    <w:p w14:paraId="4256A58C" w14:textId="3694A3E1" w:rsidR="00C668C6" w:rsidRPr="00DF45F7" w:rsidRDefault="00326B3E"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Prawa zależne</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Z chwilą udzielenia NCBR licencji wskazanej </w:t>
      </w:r>
      <w:r w:rsidRPr="00DF45F7">
        <w:rPr>
          <w:rFonts w:asciiTheme="minorHAnsi" w:hAnsiTheme="minorHAnsi"/>
          <w:color w:val="000000" w:themeColor="text1"/>
        </w:rPr>
        <w:t>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hAnsiTheme="minorHAnsi"/>
          <w:color w:val="000000" w:themeColor="text1"/>
        </w:rPr>
        <w:t xml:space="preserve">, z uwzględnieniem pozostałych postanowień tego Rozdziału, </w:t>
      </w:r>
      <w:r w:rsidR="00C668C6" w:rsidRPr="00DF45F7">
        <w:rPr>
          <w:rFonts w:asciiTheme="minorHAnsi" w:eastAsia="Times New Roman" w:hAnsiTheme="minorHAnsi"/>
          <w:color w:val="000000" w:themeColor="text1"/>
          <w:lang w:eastAsia="ar-SA"/>
        </w:rPr>
        <w:t>Strony wyłączają zastosowanie przepisu art. 2 ust. 3 Ustawy o Prawie Autorskim</w:t>
      </w:r>
      <w:r w:rsidRPr="00DF45F7">
        <w:rPr>
          <w:rFonts w:asciiTheme="minorHAnsi" w:eastAsia="Times New Roman" w:hAnsiTheme="minorHAnsi"/>
          <w:color w:val="000000" w:themeColor="text1"/>
          <w:lang w:eastAsia="ar-SA"/>
        </w:rPr>
        <w:t xml:space="preserve"> wobec Wyników Prac B+R w zakresie Komponentu Technologicznego Rozwiązania</w:t>
      </w:r>
      <w:r w:rsidR="00C668C6" w:rsidRPr="00DF45F7">
        <w:rPr>
          <w:rFonts w:asciiTheme="minorHAnsi" w:eastAsia="Times New Roman" w:hAnsiTheme="minorHAnsi"/>
          <w:color w:val="000000" w:themeColor="text1"/>
          <w:lang w:eastAsia="ar-SA"/>
        </w:rPr>
        <w:t xml:space="preserve">. Jeżeli Wykonawca nie będzie wyłącznym twórcą wszystkich utworów stanowiących Wyniki Prac B+R </w:t>
      </w:r>
      <w:r w:rsidRPr="00DF45F7">
        <w:rPr>
          <w:rFonts w:asciiTheme="minorHAnsi" w:eastAsia="Times New Roman" w:hAnsiTheme="minorHAnsi"/>
          <w:color w:val="000000" w:themeColor="text1"/>
          <w:lang w:eastAsia="ar-SA"/>
        </w:rPr>
        <w:t>w zakresie Komponentu Technologicznego Rozwiązania</w:t>
      </w:r>
      <w:r w:rsidR="00C668C6" w:rsidRPr="00DF45F7">
        <w:rPr>
          <w:rFonts w:asciiTheme="minorHAnsi" w:eastAsia="Times New Roman" w:hAnsiTheme="minorHAnsi"/>
          <w:color w:val="000000" w:themeColor="text1"/>
          <w:lang w:eastAsia="ar-SA"/>
        </w:rPr>
        <w:t xml:space="preserve"> zobowiązuje się uzyskać od wszystkich twórców takich Wyników Prac B+R</w:t>
      </w:r>
      <w:r w:rsidR="001B77DB">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zobowiązanie do niekorzystania z uprawnień przysługujących twórcom na podstawie przepisu art. 2 ust. 3 Ustawy o Prawie Autorskim i gwarantuje NCBR, że uprawnienia te nie będą wykonywane wobec NCBR. W przypadku, gdyby postanowienie, o którym mowa w zdaniu pierwszym niniejszego paragrafu było sprzeczne z bezwzględnie obowiązującymi przepisami prawa, a Wykonawca będzie wyłącznym twórcą wszystkich utworów stanowiących Wyniki Prac B+R </w:t>
      </w:r>
      <w:r w:rsidRPr="00DF45F7">
        <w:rPr>
          <w:rFonts w:asciiTheme="minorHAnsi" w:eastAsia="Times New Roman" w:hAnsiTheme="minorHAnsi"/>
          <w:color w:val="000000" w:themeColor="text1"/>
          <w:lang w:eastAsia="ar-SA"/>
        </w:rPr>
        <w:t xml:space="preserve">w zakresie Komponentu Technologicznego Rozwiązania </w:t>
      </w:r>
      <w:r w:rsidR="00C668C6" w:rsidRPr="00DF45F7">
        <w:rPr>
          <w:rFonts w:asciiTheme="minorHAnsi" w:eastAsia="Times New Roman" w:hAnsiTheme="minorHAnsi"/>
          <w:color w:val="000000" w:themeColor="text1"/>
          <w:lang w:eastAsia="ar-SA"/>
        </w:rPr>
        <w:t>oraz</w:t>
      </w:r>
      <w:r w:rsidR="001B77DB">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zobowiązuje się on do niekorzystania z tych uprawnień.</w:t>
      </w:r>
    </w:p>
    <w:p w14:paraId="1119D5F6" w14:textId="78E74F32" w:rsidR="00C668C6" w:rsidRPr="00DF45F7" w:rsidRDefault="00326B3E"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550" w:name="_Ref6807764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Nośniki</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W przypadku, gdy W</w:t>
      </w:r>
      <w:r w:rsidR="00C668C6" w:rsidRPr="00DF45F7">
        <w:rPr>
          <w:rFonts w:asciiTheme="minorHAnsi" w:hAnsiTheme="minorHAnsi"/>
          <w:color w:val="000000" w:themeColor="text1"/>
        </w:rPr>
        <w:t>ynik Prac B+R</w:t>
      </w:r>
      <w:r w:rsidR="001B77DB">
        <w:rPr>
          <w:rFonts w:asciiTheme="minorHAnsi" w:hAnsiTheme="minorHAnsi"/>
          <w:color w:val="000000" w:themeColor="text1"/>
        </w:rPr>
        <w:t xml:space="preserve"> </w:t>
      </w:r>
      <w:r w:rsidR="00C668C6" w:rsidRPr="00DF45F7">
        <w:rPr>
          <w:rFonts w:asciiTheme="minorHAnsi" w:eastAsia="Times New Roman" w:hAnsiTheme="minorHAnsi"/>
          <w:color w:val="000000" w:themeColor="text1"/>
          <w:lang w:eastAsia="ar-SA"/>
        </w:rPr>
        <w:t>zostaną przekazane NCBR na nośniku, na którym je utrwalono, w szczególności na nośniku elektronicznym (płyta CD, DVD, tzw. pendrive itp.) wraz z przekazaniem NCBR danego nośnika, przechodzi nieodpłatnie na NCBR prawo własności tego nośnika.</w:t>
      </w:r>
      <w:bookmarkEnd w:id="550"/>
    </w:p>
    <w:p w14:paraId="4342AFB1" w14:textId="6E98EAC4" w:rsidR="00C668C6" w:rsidRPr="00DF45F7" w:rsidRDefault="00326B3E"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w:t>
      </w:r>
      <w:r w:rsidRPr="00DF45F7">
        <w:rPr>
          <w:rFonts w:asciiTheme="minorHAnsi" w:hAnsiTheme="minorHAnsi"/>
          <w:b/>
          <w:bCs/>
          <w:color w:val="000000" w:themeColor="text1"/>
        </w:rPr>
        <w:t>Pisemne potwierdzenie praw NCBR</w:t>
      </w:r>
      <w:r w:rsidRPr="00DF45F7">
        <w:rPr>
          <w:rFonts w:asciiTheme="minorHAnsi" w:hAnsiTheme="minorHAnsi"/>
          <w:color w:val="000000" w:themeColor="text1"/>
        </w:rPr>
        <w:t xml:space="preserve">] </w:t>
      </w:r>
      <w:r w:rsidR="00C668C6" w:rsidRPr="00DF45F7">
        <w:rPr>
          <w:rFonts w:asciiTheme="minorHAnsi" w:eastAsia="Times New Roman" w:hAnsiTheme="minorHAnsi"/>
          <w:color w:val="000000" w:themeColor="text1"/>
          <w:lang w:eastAsia="ar-SA"/>
        </w:rPr>
        <w:t xml:space="preserve">Na żądanie NCBR, Wykonawca zobowiązuje się, w terminie 30 dni, zawrzeć umowę lub złożyć oświadczenie (w formie pisemnej </w:t>
      </w:r>
      <w:r w:rsidRPr="00DF45F7">
        <w:rPr>
          <w:rFonts w:asciiTheme="minorHAnsi" w:eastAsia="Times New Roman" w:hAnsiTheme="minorHAnsi"/>
          <w:color w:val="000000" w:themeColor="text1"/>
          <w:lang w:eastAsia="ar-SA"/>
        </w:rPr>
        <w:t xml:space="preserve">lub elektronicznej opatrzonej kwalifikowanym podpisem elektronicznym </w:t>
      </w:r>
      <w:r w:rsidR="00C668C6" w:rsidRPr="00DF45F7">
        <w:rPr>
          <w:rFonts w:asciiTheme="minorHAnsi" w:eastAsia="Times New Roman" w:hAnsiTheme="minorHAnsi"/>
          <w:color w:val="000000" w:themeColor="text1"/>
          <w:lang w:eastAsia="ar-SA"/>
        </w:rPr>
        <w:t>pod rygorem nieważności) potwierdzające przeniesienie praw, udzielenie licencji, zezwoleń, gwarancji, upoważnień w zakresie, o którym mowa w Umowie.</w:t>
      </w:r>
    </w:p>
    <w:p w14:paraId="5D398F67" w14:textId="324EAA42" w:rsidR="00EE66D6" w:rsidRPr="003A6968" w:rsidRDefault="00C44396" w:rsidP="00B11AA8">
      <w:pPr>
        <w:pStyle w:val="Akapitzlist"/>
        <w:numPr>
          <w:ilvl w:val="1"/>
          <w:numId w:val="14"/>
        </w:numPr>
        <w:spacing w:before="60" w:after="60"/>
        <w:ind w:left="426" w:hanging="426"/>
        <w:jc w:val="both"/>
        <w:rPr>
          <w:rFonts w:asciiTheme="minorHAnsi" w:hAnsiTheme="minorHAnsi"/>
          <w:color w:val="000000" w:themeColor="text1"/>
        </w:rPr>
      </w:pPr>
      <w:bookmarkStart w:id="551" w:name="_Ref69116328"/>
      <w:r w:rsidRPr="00DF45F7">
        <w:rPr>
          <w:rFonts w:asciiTheme="minorHAnsi" w:hAnsiTheme="minorHAnsi"/>
          <w:color w:val="000000" w:themeColor="text1"/>
        </w:rPr>
        <w:t xml:space="preserve">Z zastrzeżeniem </w:t>
      </w:r>
      <w:r w:rsidR="00B83D0C" w:rsidRPr="00DF45F7">
        <w:rPr>
          <w:rFonts w:asciiTheme="minorHAnsi" w:hAnsiTheme="minorHAnsi"/>
          <w:color w:val="000000" w:themeColor="text1"/>
        </w:rPr>
        <w:fldChar w:fldCharType="begin"/>
      </w:r>
      <w:r w:rsidR="00B83D0C" w:rsidRPr="00DF45F7">
        <w:rPr>
          <w:rFonts w:asciiTheme="minorHAnsi" w:hAnsiTheme="minorHAnsi"/>
          <w:color w:val="000000" w:themeColor="text1"/>
        </w:rPr>
        <w:instrText xml:space="preserve"> REF _Ref69116354 \n \h  \* MERGEFORMAT </w:instrText>
      </w:r>
      <w:r w:rsidR="00B83D0C" w:rsidRPr="00DF45F7">
        <w:rPr>
          <w:rFonts w:asciiTheme="minorHAnsi" w:hAnsiTheme="minorHAnsi"/>
          <w:color w:val="000000" w:themeColor="text1"/>
        </w:rPr>
      </w:r>
      <w:r w:rsidR="00B83D0C" w:rsidRPr="00DF45F7">
        <w:rPr>
          <w:rFonts w:asciiTheme="minorHAnsi" w:hAnsiTheme="minorHAnsi"/>
          <w:color w:val="000000" w:themeColor="text1"/>
        </w:rPr>
        <w:fldChar w:fldCharType="separate"/>
      </w:r>
      <w:r w:rsidR="004921E9">
        <w:rPr>
          <w:rFonts w:asciiTheme="minorHAnsi" w:hAnsiTheme="minorHAnsi"/>
          <w:color w:val="000000" w:themeColor="text1"/>
        </w:rPr>
        <w:t>ART. 30</w:t>
      </w:r>
      <w:r w:rsidR="00B83D0C" w:rsidRPr="00DF45F7">
        <w:rPr>
          <w:rFonts w:asciiTheme="minorHAnsi" w:hAnsiTheme="minorHAnsi"/>
          <w:color w:val="000000" w:themeColor="text1"/>
        </w:rPr>
        <w:fldChar w:fldCharType="end"/>
      </w:r>
      <w:r w:rsidR="00B83D0C" w:rsidRPr="00DF45F7">
        <w:rPr>
          <w:rFonts w:asciiTheme="minorHAnsi" w:hAnsiTheme="minorHAnsi"/>
          <w:color w:val="000000" w:themeColor="text1"/>
        </w:rPr>
        <w:t xml:space="preserve"> </w:t>
      </w:r>
      <w:r w:rsidR="00B83D0C" w:rsidRPr="00DF45F7">
        <w:rPr>
          <w:rFonts w:asciiTheme="minorHAnsi" w:hAnsiTheme="minorHAnsi"/>
          <w:color w:val="000000" w:themeColor="text1"/>
        </w:rPr>
        <w:fldChar w:fldCharType="begin"/>
      </w:r>
      <w:r w:rsidR="00B83D0C" w:rsidRPr="00DF45F7">
        <w:rPr>
          <w:rFonts w:asciiTheme="minorHAnsi" w:hAnsiTheme="minorHAnsi"/>
          <w:color w:val="000000" w:themeColor="text1"/>
        </w:rPr>
        <w:instrText xml:space="preserve"> REF _Ref69115580 \n \h  \* MERGEFORMAT </w:instrText>
      </w:r>
      <w:r w:rsidR="00B83D0C" w:rsidRPr="00DF45F7">
        <w:rPr>
          <w:rFonts w:asciiTheme="minorHAnsi" w:hAnsiTheme="minorHAnsi"/>
          <w:color w:val="000000" w:themeColor="text1"/>
        </w:rPr>
      </w:r>
      <w:r w:rsidR="00B83D0C"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B83D0C" w:rsidRPr="00DF45F7">
        <w:rPr>
          <w:rFonts w:asciiTheme="minorHAnsi" w:hAnsiTheme="minorHAnsi"/>
          <w:color w:val="000000" w:themeColor="text1"/>
        </w:rPr>
        <w:fldChar w:fldCharType="end"/>
      </w:r>
      <w:r w:rsidR="00E915E9">
        <w:rPr>
          <w:rFonts w:asciiTheme="minorHAnsi" w:hAnsiTheme="minorHAnsi"/>
          <w:color w:val="000000" w:themeColor="text1"/>
        </w:rPr>
        <w:t xml:space="preserve"> oraz  </w:t>
      </w:r>
      <w:r w:rsidR="00E915E9">
        <w:rPr>
          <w:rFonts w:asciiTheme="minorHAnsi" w:hAnsiTheme="minorHAnsi"/>
          <w:color w:val="000000" w:themeColor="text1"/>
        </w:rPr>
        <w:fldChar w:fldCharType="begin"/>
      </w:r>
      <w:r w:rsidR="00E915E9">
        <w:rPr>
          <w:rFonts w:asciiTheme="minorHAnsi" w:hAnsiTheme="minorHAnsi"/>
          <w:color w:val="000000" w:themeColor="text1"/>
        </w:rPr>
        <w:instrText xml:space="preserve"> REF _Ref69109161 \n \h </w:instrText>
      </w:r>
      <w:r w:rsidR="00E915E9">
        <w:rPr>
          <w:rFonts w:asciiTheme="minorHAnsi" w:hAnsiTheme="minorHAnsi"/>
          <w:color w:val="000000" w:themeColor="text1"/>
        </w:rPr>
      </w:r>
      <w:r w:rsidR="00E915E9">
        <w:rPr>
          <w:rFonts w:asciiTheme="minorHAnsi" w:hAnsiTheme="minorHAnsi"/>
          <w:color w:val="000000" w:themeColor="text1"/>
        </w:rPr>
        <w:fldChar w:fldCharType="separate"/>
      </w:r>
      <w:r w:rsidR="00E915E9">
        <w:rPr>
          <w:rFonts w:asciiTheme="minorHAnsi" w:hAnsiTheme="minorHAnsi"/>
          <w:color w:val="000000" w:themeColor="text1"/>
        </w:rPr>
        <w:t>ART. 29</w:t>
      </w:r>
      <w:r w:rsidR="00E915E9">
        <w:rPr>
          <w:rFonts w:asciiTheme="minorHAnsi" w:hAnsiTheme="minorHAnsi"/>
          <w:color w:val="000000" w:themeColor="text1"/>
        </w:rPr>
        <w:fldChar w:fldCharType="end"/>
      </w:r>
      <w:r w:rsidR="00E915E9">
        <w:rPr>
          <w:rFonts w:asciiTheme="minorHAnsi" w:hAnsiTheme="minorHAnsi"/>
          <w:color w:val="000000" w:themeColor="text1"/>
        </w:rPr>
        <w:t xml:space="preserve"> </w:t>
      </w:r>
      <w:r w:rsidR="00E915E9">
        <w:rPr>
          <w:rFonts w:asciiTheme="minorHAnsi" w:hAnsiTheme="minorHAnsi"/>
          <w:color w:val="000000" w:themeColor="text1"/>
        </w:rPr>
        <w:fldChar w:fldCharType="begin"/>
      </w:r>
      <w:r w:rsidR="00E915E9">
        <w:rPr>
          <w:rFonts w:asciiTheme="minorHAnsi" w:hAnsiTheme="minorHAnsi"/>
          <w:color w:val="000000" w:themeColor="text1"/>
        </w:rPr>
        <w:instrText xml:space="preserve"> REF _Ref62657837 \n \h </w:instrText>
      </w:r>
      <w:r w:rsidR="00E915E9">
        <w:rPr>
          <w:rFonts w:asciiTheme="minorHAnsi" w:hAnsiTheme="minorHAnsi"/>
          <w:color w:val="000000" w:themeColor="text1"/>
        </w:rPr>
      </w:r>
      <w:r w:rsidR="00E915E9">
        <w:rPr>
          <w:rFonts w:asciiTheme="minorHAnsi" w:hAnsiTheme="minorHAnsi"/>
          <w:color w:val="000000" w:themeColor="text1"/>
        </w:rPr>
        <w:fldChar w:fldCharType="separate"/>
      </w:r>
      <w:r w:rsidR="00E915E9">
        <w:rPr>
          <w:rFonts w:asciiTheme="minorHAnsi" w:hAnsiTheme="minorHAnsi"/>
          <w:color w:val="000000" w:themeColor="text1"/>
        </w:rPr>
        <w:t>§30</w:t>
      </w:r>
      <w:r w:rsidR="00E915E9">
        <w:rPr>
          <w:rFonts w:asciiTheme="minorHAnsi" w:hAnsiTheme="minorHAnsi"/>
          <w:color w:val="000000" w:themeColor="text1"/>
        </w:rPr>
        <w:fldChar w:fldCharType="end"/>
      </w:r>
      <w:r w:rsidR="00E915E9">
        <w:rPr>
          <w:rFonts w:asciiTheme="minorHAnsi" w:hAnsiTheme="minorHAnsi"/>
          <w:color w:val="000000" w:themeColor="text1"/>
        </w:rPr>
        <w:t xml:space="preserve"> - </w:t>
      </w:r>
      <w:r w:rsidR="00E915E9">
        <w:rPr>
          <w:rFonts w:asciiTheme="minorHAnsi" w:hAnsiTheme="minorHAnsi"/>
          <w:color w:val="000000" w:themeColor="text1"/>
        </w:rPr>
        <w:fldChar w:fldCharType="begin"/>
      </w:r>
      <w:r w:rsidR="00E915E9">
        <w:rPr>
          <w:rFonts w:asciiTheme="minorHAnsi" w:hAnsiTheme="minorHAnsi"/>
          <w:color w:val="000000" w:themeColor="text1"/>
        </w:rPr>
        <w:instrText xml:space="preserve"> REF _Ref72613792 \n \h </w:instrText>
      </w:r>
      <w:r w:rsidR="00E915E9">
        <w:rPr>
          <w:rFonts w:asciiTheme="minorHAnsi" w:hAnsiTheme="minorHAnsi"/>
          <w:color w:val="000000" w:themeColor="text1"/>
        </w:rPr>
      </w:r>
      <w:r w:rsidR="00E915E9">
        <w:rPr>
          <w:rFonts w:asciiTheme="minorHAnsi" w:hAnsiTheme="minorHAnsi"/>
          <w:color w:val="000000" w:themeColor="text1"/>
        </w:rPr>
        <w:fldChar w:fldCharType="separate"/>
      </w:r>
      <w:r w:rsidR="00E915E9">
        <w:rPr>
          <w:rFonts w:asciiTheme="minorHAnsi" w:hAnsiTheme="minorHAnsi"/>
          <w:color w:val="000000" w:themeColor="text1"/>
        </w:rPr>
        <w:t>§32</w:t>
      </w:r>
      <w:r w:rsidR="00E915E9">
        <w:rPr>
          <w:rFonts w:asciiTheme="minorHAnsi" w:hAnsiTheme="minorHAnsi"/>
          <w:color w:val="000000" w:themeColor="text1"/>
        </w:rPr>
        <w:fldChar w:fldCharType="end"/>
      </w:r>
      <w:r w:rsidRPr="00DF45F7">
        <w:rPr>
          <w:rFonts w:asciiTheme="minorHAnsi" w:hAnsiTheme="minorHAnsi"/>
          <w:color w:val="000000" w:themeColor="text1"/>
        </w:rPr>
        <w:t>, p</w:t>
      </w:r>
      <w:r w:rsidR="00EE66D6" w:rsidRPr="00DF45F7">
        <w:rPr>
          <w:rFonts w:asciiTheme="minorHAnsi" w:hAnsiTheme="minorHAnsi"/>
          <w:color w:val="000000" w:themeColor="text1"/>
        </w:rPr>
        <w:t xml:space="preserve">ostanowienia niniejszego artykułu wygasają w każdym przypadku w razie i z dniem odmowy przez NCBR Odbioru Etapu I albo </w:t>
      </w:r>
      <w:r w:rsidR="00326B3E" w:rsidRPr="00DF45F7">
        <w:rPr>
          <w:rFonts w:asciiTheme="minorHAnsi" w:hAnsiTheme="minorHAnsi"/>
          <w:color w:val="000000" w:themeColor="text1"/>
        </w:rPr>
        <w:t>z upływem</w:t>
      </w:r>
      <w:r w:rsidR="00EE66D6" w:rsidRPr="00DF45F7">
        <w:rPr>
          <w:rFonts w:asciiTheme="minorHAnsi" w:hAnsiTheme="minorHAnsi"/>
          <w:color w:val="000000" w:themeColor="text1"/>
        </w:rPr>
        <w:t xml:space="preserve"> </w:t>
      </w:r>
      <w:r w:rsidR="00326B3E" w:rsidRPr="00DF45F7">
        <w:rPr>
          <w:rFonts w:asciiTheme="minorHAnsi" w:hAnsiTheme="minorHAnsi"/>
          <w:color w:val="000000" w:themeColor="text1"/>
        </w:rPr>
        <w:t>10 lat od dnia zakończenia Etapu I (publikacji Listy Rankingowej w ramach Selekcji Etapu I)</w:t>
      </w:r>
      <w:r w:rsidR="00B51A2D" w:rsidRPr="00DF45F7">
        <w:rPr>
          <w:rFonts w:asciiTheme="minorHAnsi" w:hAnsiTheme="minorHAnsi"/>
          <w:color w:val="000000" w:themeColor="text1"/>
        </w:rPr>
        <w:t xml:space="preserve">, a w razie uzyskania jakiegokolwiek wynagrodzenia za realizację Etapu I Wykonawca nie jest uprawniony do jego wypowiedzenia. </w:t>
      </w:r>
      <w:r w:rsidR="00B51A2D" w:rsidRPr="00DF45F7">
        <w:rPr>
          <w:rFonts w:asciiTheme="minorHAnsi" w:eastAsia="Times New Roman" w:hAnsiTheme="minorHAnsi"/>
          <w:color w:val="000000" w:themeColor="text1"/>
          <w:lang w:eastAsia="ar-SA"/>
        </w:rPr>
        <w:t>W przypadku, gdyby ww. postanowienie zostało uznane za sprzeczne z powszechnie obowiązującymi przepisami prawa, Wykonawca zobowiązuje się do nie wypowiadania postanowień tego artykułu, a gdyby z kolei powyższe zobowiązanie zostało uznane za sprzeczne z powszechnie obowiązującymi przepisami prawa lub gdyby pomimo powyższego zastrzeżenia Wykonawca wypowiedziałby to postanowienie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551"/>
    </w:p>
    <w:p w14:paraId="24FF5E6C" w14:textId="77777777" w:rsidR="003A6968" w:rsidRPr="00DF45F7" w:rsidRDefault="003A6968"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552" w:name="_Ref62657837"/>
      <w:r w:rsidRPr="00DF45F7">
        <w:rPr>
          <w:rFonts w:asciiTheme="minorHAnsi" w:eastAsia="Times New Roman" w:hAnsiTheme="minorHAnsi"/>
          <w:color w:val="000000" w:themeColor="text1"/>
          <w:lang w:eastAsia="ar-SA"/>
        </w:rPr>
        <w:lastRenderedPageBreak/>
        <w:t>[</w:t>
      </w:r>
      <w:r w:rsidRPr="00DF45F7">
        <w:rPr>
          <w:rFonts w:asciiTheme="minorHAnsi" w:eastAsia="Times New Roman" w:hAnsiTheme="minorHAnsi"/>
          <w:b/>
          <w:bCs/>
          <w:color w:val="000000" w:themeColor="text1"/>
          <w:lang w:eastAsia="ar-SA"/>
        </w:rPr>
        <w:t>Licencja na potrzeby oceny Wyników Prac Etapu</w:t>
      </w:r>
      <w:r w:rsidRPr="00DF45F7">
        <w:rPr>
          <w:rFonts w:asciiTheme="minorHAnsi" w:eastAsia="Times New Roman" w:hAnsiTheme="minorHAnsi"/>
          <w:color w:val="000000" w:themeColor="text1"/>
          <w:lang w:eastAsia="ar-SA"/>
        </w:rPr>
        <w:t xml:space="preserve">] Niezależnie od licencji wskazanej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_Ref69115914 \n \h </w:instrText>
      </w:r>
      <w:r>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Wykonawca z chwilą udostępnienia NCBR jakiegokolwiek Wyniku Prac B+R w zakresie Komponentu Technologicznego 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Pr="00DF45F7">
        <w:rPr>
          <w:rFonts w:asciiTheme="minorHAnsi" w:hAnsiTheme="minorHAnsi"/>
          <w:color w:val="000000" w:themeColor="text1"/>
        </w:rPr>
        <w:t xml:space="preserve">w ramach Wynagrodzenia Podstawowego za realizację danego Etapu, o którym mowa w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_Ref479976521 \n \h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Pr>
          <w:rFonts w:asciiTheme="minorHAnsi" w:hAnsiTheme="minorHAnsi"/>
          <w:color w:val="000000" w:themeColor="text1"/>
        </w:rPr>
        <w:t>ART. 23</w:t>
      </w:r>
      <w:r w:rsidRPr="00DF45F7">
        <w:rPr>
          <w:rFonts w:asciiTheme="minorHAnsi" w:hAnsiTheme="minorHAnsi"/>
          <w:color w:val="000000" w:themeColor="text1"/>
          <w:shd w:val="clear" w:color="auto" w:fill="E6E6E6"/>
        </w:rPr>
        <w:fldChar w:fldCharType="end"/>
      </w:r>
      <w:r w:rsidRPr="00DF45F7">
        <w:rPr>
          <w:rFonts w:asciiTheme="minorHAnsi" w:eastAsia="Times New Roman" w:hAnsiTheme="minorHAnsi"/>
          <w:color w:val="000000" w:themeColor="text1"/>
          <w:lang w:eastAsia="ar-SA"/>
        </w:rPr>
        <w:t xml:space="preserve">, licencji na korzystanie z Wyników Prac B+R w zakresie Komponentu Technologicznego powstałych w danym Etapie oraz przedmiotów Background IP wykorzystanych w danym Etapie, </w:t>
      </w:r>
      <w:r w:rsidRPr="00DF45F7">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Pr="00DF45F7">
        <w:rPr>
          <w:rFonts w:asciiTheme="minorHAnsi" w:eastAsia="Times New Roman" w:hAnsiTheme="minorHAnsi"/>
          <w:color w:val="000000" w:themeColor="text1"/>
          <w:lang w:eastAsia="ar-SA"/>
        </w:rPr>
        <w:t xml:space="preserve"> (w szczególności w zakresie umożliwiającym NCBR dokonanie Odbiorów Etapów i </w:t>
      </w:r>
      <w:r w:rsidRPr="00DF45F7">
        <w:rPr>
          <w:rFonts w:asciiTheme="minorHAnsi" w:hAnsiTheme="minorHAnsi"/>
          <w:color w:val="000000" w:themeColor="text1"/>
        </w:rPr>
        <w:t xml:space="preserve">przeprowadzenie testów oraz Demonstratora). NCBR jest uprawnione do upoważniania podmiotów trzecich, którymi się posługuje w tych czynnościach, do korzystania z Wyników Prac B+R </w:t>
      </w:r>
      <w:r w:rsidRPr="00DF45F7">
        <w:rPr>
          <w:rFonts w:asciiTheme="minorHAnsi" w:eastAsia="Times New Roman" w:hAnsiTheme="minorHAnsi"/>
          <w:color w:val="000000" w:themeColor="text1"/>
          <w:lang w:eastAsia="ar-SA"/>
        </w:rPr>
        <w:t xml:space="preserve">w zakresie Komponentu Technologicznego </w:t>
      </w:r>
      <w:r w:rsidRPr="00DF45F7">
        <w:rPr>
          <w:rFonts w:asciiTheme="minorHAnsi" w:hAnsiTheme="minorHAnsi"/>
          <w:color w:val="000000" w:themeColor="text1"/>
        </w:rPr>
        <w:t xml:space="preserve">i Background IP, w celach wskazanych w zdaniu poprzedzającym. </w:t>
      </w:r>
      <w:r w:rsidRPr="00DF45F7">
        <w:rPr>
          <w:rFonts w:asciiTheme="minorHAnsi" w:eastAsia="Times New Roman" w:hAnsiTheme="minorHAnsi"/>
          <w:color w:val="000000" w:themeColor="text1"/>
          <w:lang w:eastAsia="ar-SA"/>
        </w:rPr>
        <w:t>W celu usunięcia wątpliwości Strony wskazują, że NCBR poza zakresem wskazanym w dwóch zdaniach poprzedzających, nie jest uprawnione do korzystania z Background IP ani do udzielania sublicencji na korzystanie z niego.</w:t>
      </w:r>
      <w:bookmarkEnd w:id="552"/>
    </w:p>
    <w:p w14:paraId="73D6258E" w14:textId="77777777" w:rsidR="003A6968" w:rsidRPr="00DF45F7" w:rsidRDefault="003A6968"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Nośniki</w:t>
      </w:r>
      <w:r w:rsidRPr="00DF45F7">
        <w:rPr>
          <w:rFonts w:asciiTheme="minorHAnsi" w:eastAsia="Times New Roman" w:hAnsiTheme="minorHAnsi"/>
          <w:color w:val="000000" w:themeColor="text1"/>
          <w:lang w:eastAsia="ar-SA"/>
        </w:rPr>
        <w:t>] W przypadku, gdy W</w:t>
      </w:r>
      <w:r w:rsidRPr="00DF45F7">
        <w:rPr>
          <w:rFonts w:asciiTheme="minorHAnsi" w:hAnsiTheme="minorHAnsi"/>
          <w:color w:val="000000" w:themeColor="text1"/>
        </w:rPr>
        <w:t>ynik Prac B+R lub przedmiot Background IP</w:t>
      </w:r>
      <w:r w:rsidRPr="00DF45F7">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p>
    <w:p w14:paraId="3E8F92CB" w14:textId="70310551" w:rsidR="003A6968" w:rsidRPr="003A6968" w:rsidRDefault="68BCEB3D"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553" w:name="_Ref72613792"/>
      <w:r w:rsidRPr="23571A04">
        <w:rPr>
          <w:rFonts w:asciiTheme="minorHAnsi" w:eastAsia="Times New Roman" w:hAnsiTheme="minorHAnsi"/>
          <w:color w:val="000000" w:themeColor="text1"/>
          <w:lang w:eastAsia="ar-SA"/>
        </w:rPr>
        <w:t>[</w:t>
      </w:r>
      <w:r w:rsidRPr="23571A04">
        <w:rPr>
          <w:rFonts w:asciiTheme="minorHAnsi" w:eastAsia="Times New Roman" w:hAnsiTheme="minorHAnsi"/>
          <w:b/>
          <w:bCs/>
          <w:color w:val="000000" w:themeColor="text1"/>
          <w:lang w:eastAsia="ar-SA"/>
        </w:rPr>
        <w:t>Czas trwania szczególnej licencji</w:t>
      </w:r>
      <w:r w:rsidRPr="23571A04">
        <w:rPr>
          <w:rFonts w:asciiTheme="minorHAnsi" w:eastAsia="Times New Roman" w:hAnsiTheme="minorHAnsi"/>
          <w:color w:val="000000" w:themeColor="text1"/>
          <w:lang w:eastAsia="ar-SA"/>
        </w:rPr>
        <w:t xml:space="preserve">] Licencja wskazana w </w:t>
      </w:r>
      <w:r w:rsidR="003A6968" w:rsidRPr="23571A04">
        <w:rPr>
          <w:rFonts w:asciiTheme="minorHAnsi" w:eastAsia="Times New Roman" w:hAnsiTheme="minorHAnsi"/>
          <w:color w:val="000000" w:themeColor="text1"/>
          <w:lang w:eastAsia="ar-SA"/>
        </w:rPr>
        <w:fldChar w:fldCharType="begin"/>
      </w:r>
      <w:r w:rsidR="003A6968" w:rsidRPr="23571A04">
        <w:rPr>
          <w:rFonts w:asciiTheme="minorHAnsi" w:eastAsia="Times New Roman" w:hAnsiTheme="minorHAnsi"/>
          <w:color w:val="000000" w:themeColor="text1"/>
          <w:lang w:eastAsia="ar-SA"/>
        </w:rPr>
        <w:instrText xml:space="preserve"> REF _Ref62657837 \n \h  \* MERGEFORMAT </w:instrText>
      </w:r>
      <w:r w:rsidR="003A6968" w:rsidRPr="23571A04">
        <w:rPr>
          <w:rFonts w:asciiTheme="minorHAnsi" w:eastAsia="Times New Roman" w:hAnsiTheme="minorHAnsi"/>
          <w:color w:val="000000" w:themeColor="text1"/>
          <w:lang w:eastAsia="ar-SA"/>
        </w:rPr>
      </w:r>
      <w:r w:rsidR="003A6968" w:rsidRPr="23571A04">
        <w:rPr>
          <w:rFonts w:asciiTheme="minorHAnsi" w:eastAsia="Times New Roman" w:hAnsiTheme="minorHAnsi"/>
          <w:color w:val="000000" w:themeColor="text1"/>
          <w:lang w:eastAsia="ar-SA"/>
        </w:rPr>
        <w:fldChar w:fldCharType="separate"/>
      </w:r>
      <w:r w:rsidRPr="23571A04">
        <w:rPr>
          <w:rFonts w:asciiTheme="minorHAnsi" w:eastAsia="Times New Roman" w:hAnsiTheme="minorHAnsi"/>
          <w:color w:val="000000" w:themeColor="text1"/>
          <w:lang w:eastAsia="ar-SA"/>
        </w:rPr>
        <w:t>§8</w:t>
      </w:r>
      <w:r w:rsidR="003A6968" w:rsidRPr="23571A04">
        <w:rPr>
          <w:rFonts w:asciiTheme="minorHAnsi" w:eastAsia="Times New Roman" w:hAnsiTheme="minorHAnsi"/>
          <w:color w:val="000000" w:themeColor="text1"/>
          <w:lang w:eastAsia="ar-SA"/>
        </w:rPr>
        <w:fldChar w:fldCharType="end"/>
      </w:r>
      <w:r w:rsidRPr="23571A04">
        <w:rPr>
          <w:rFonts w:asciiTheme="minorHAnsi" w:eastAsia="Times New Roman" w:hAnsiTheme="minorHAnsi"/>
          <w:color w:val="000000" w:themeColor="text1"/>
          <w:lang w:eastAsia="ar-SA"/>
        </w:rPr>
        <w:t xml:space="preserve"> jest udzielona NCBR na czas określony, do czasu uzyskania przez Wykonawcę Wyniku Negatywnego lub Wyniku Pozytywnego Końcowego zgodnie z Harmonogramem Przedsięwzięcia, z zastrzeżeniem postanowień dotyczących jego zmiany.</w:t>
      </w:r>
      <w:r w:rsidR="131CE286" w:rsidRPr="23571A04">
        <w:rPr>
          <w:rFonts w:asciiTheme="minorHAnsi" w:eastAsia="Times New Roman" w:hAnsiTheme="minorHAnsi"/>
          <w:color w:val="000000" w:themeColor="text1"/>
          <w:lang w:eastAsia="ar-SA"/>
        </w:rPr>
        <w:t xml:space="preserve"> </w:t>
      </w:r>
      <w:r w:rsidRPr="23571A04">
        <w:rPr>
          <w:rFonts w:asciiTheme="minorHAnsi" w:eastAsia="Times New Roman" w:hAnsiTheme="minorHAnsi"/>
          <w:color w:val="000000" w:themeColor="text1"/>
          <w:lang w:eastAsia="ar-SA"/>
        </w:rPr>
        <w:t xml:space="preserve">Wykonawca nie jest uprawniony do wypowiedzenia licencji. W przypadku, gdyby ww. </w:t>
      </w:r>
      <w:r w:rsidRPr="23571A04">
        <w:rPr>
          <w:rFonts w:asciiTheme="minorHAnsi" w:hAnsiTheme="minorHAnsi"/>
          <w:color w:val="000000" w:themeColor="text1"/>
        </w:rPr>
        <w:t>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w:t>
      </w:r>
      <w:r w:rsidRPr="23571A04">
        <w:rPr>
          <w:rFonts w:asciiTheme="minorHAnsi" w:eastAsia="Times New Roman" w:hAnsiTheme="minorHAnsi"/>
          <w:color w:val="000000" w:themeColor="text1"/>
          <w:lang w:eastAsia="ar-SA"/>
        </w:rPr>
        <w:t xml:space="preserve"> Gdyby z kolei powyższy termin 3-letni okazał się sprzeczny z przepisami prawa, Strony ustalają, iż termin wypowiedzenia będzie wynosił 2 lata ze skutkiem na koniec roku kalendarzowego.</w:t>
      </w:r>
      <w:bookmarkEnd w:id="553"/>
    </w:p>
    <w:p w14:paraId="7869F9F5" w14:textId="36DCBE36" w:rsidR="00793677" w:rsidRPr="00DF45F7" w:rsidRDefault="00793677" w:rsidP="00B11AA8">
      <w:pPr>
        <w:pStyle w:val="Nagwek2"/>
      </w:pPr>
      <w:bookmarkStart w:id="554" w:name="_Toc52745920"/>
      <w:bookmarkStart w:id="555" w:name="_Toc63438005"/>
      <w:bookmarkStart w:id="556" w:name="_Ref68076503"/>
      <w:bookmarkStart w:id="557" w:name="_Ref68077631"/>
      <w:bookmarkStart w:id="558" w:name="_Ref69116245"/>
      <w:bookmarkStart w:id="559" w:name="_Ref69116354"/>
      <w:bookmarkStart w:id="560" w:name="_Toc72595053"/>
      <w:r w:rsidRPr="00DF45F7">
        <w:t>[</w:t>
      </w:r>
      <w:r w:rsidR="00C668C6" w:rsidRPr="00DF45F7">
        <w:t>KOMPONENT TECHNOLOGICZNY: WARIANT B</w:t>
      </w:r>
      <w:r w:rsidRPr="00DF45F7">
        <w:t>]</w:t>
      </w:r>
      <w:bookmarkEnd w:id="554"/>
      <w:bookmarkEnd w:id="555"/>
      <w:bookmarkEnd w:id="556"/>
      <w:bookmarkEnd w:id="557"/>
      <w:r w:rsidR="00EE66D6" w:rsidRPr="00DF45F7">
        <w:t>*</w:t>
      </w:r>
      <w:bookmarkEnd w:id="558"/>
      <w:bookmarkEnd w:id="559"/>
      <w:bookmarkEnd w:id="560"/>
    </w:p>
    <w:p w14:paraId="59269210" w14:textId="5CA52EA6" w:rsidR="00EE66D6" w:rsidRPr="00DF45F7" w:rsidRDefault="26810DFF" w:rsidP="00B11AA8">
      <w:pPr>
        <w:spacing w:before="60" w:after="60"/>
        <w:jc w:val="both"/>
        <w:rPr>
          <w:rFonts w:asciiTheme="minorHAnsi" w:hAnsiTheme="minorHAnsi"/>
          <w:i/>
          <w:iCs/>
          <w:color w:val="000000" w:themeColor="text1"/>
        </w:rPr>
      </w:pPr>
      <w:r w:rsidRPr="23571A04">
        <w:rPr>
          <w:rFonts w:asciiTheme="minorHAnsi" w:hAnsiTheme="minorHAnsi"/>
          <w:i/>
          <w:iCs/>
          <w:color w:val="000000" w:themeColor="text1"/>
        </w:rPr>
        <w:t>[Postanowienia niniejszego artykułu mają zastosow</w:t>
      </w:r>
      <w:r w:rsidR="145362AD" w:rsidRPr="23571A04">
        <w:rPr>
          <w:rFonts w:asciiTheme="minorHAnsi" w:hAnsiTheme="minorHAnsi"/>
          <w:i/>
          <w:iCs/>
          <w:color w:val="000000" w:themeColor="text1"/>
        </w:rPr>
        <w:t>a</w:t>
      </w:r>
      <w:r w:rsidRPr="23571A04">
        <w:rPr>
          <w:rFonts w:asciiTheme="minorHAnsi" w:hAnsiTheme="minorHAnsi"/>
          <w:i/>
          <w:iCs/>
          <w:color w:val="000000" w:themeColor="text1"/>
        </w:rPr>
        <w:t xml:space="preserve">nie wyłączenie, jeśli w ramach Wniosku Wykonawca wyróżnił Komponent Technologiczny Rozwiązania oraz Wykonawca przedstawił Plan Komercjalizacji, który w ramach Postępowania został zaakceptowany przez NCBR – w przypadku odmiennym </w:t>
      </w:r>
      <w:r w:rsidR="413ECAEE" w:rsidRPr="23571A04">
        <w:rPr>
          <w:rFonts w:asciiTheme="minorHAnsi" w:hAnsiTheme="minorHAnsi"/>
          <w:i/>
          <w:iCs/>
          <w:color w:val="000000" w:themeColor="text1"/>
        </w:rPr>
        <w:t xml:space="preserve">treść tego </w:t>
      </w:r>
      <w:r w:rsidRPr="23571A04">
        <w:rPr>
          <w:rFonts w:asciiTheme="minorHAnsi" w:hAnsiTheme="minorHAnsi"/>
          <w:i/>
          <w:iCs/>
          <w:color w:val="000000" w:themeColor="text1"/>
        </w:rPr>
        <w:t>artykuł</w:t>
      </w:r>
      <w:r w:rsidR="413ECAEE" w:rsidRPr="23571A04">
        <w:rPr>
          <w:rFonts w:asciiTheme="minorHAnsi" w:hAnsiTheme="minorHAnsi"/>
          <w:i/>
          <w:iCs/>
          <w:color w:val="000000" w:themeColor="text1"/>
        </w:rPr>
        <w:t>u</w:t>
      </w:r>
      <w:r w:rsidRPr="23571A04">
        <w:rPr>
          <w:rFonts w:asciiTheme="minorHAnsi" w:hAnsiTheme="minorHAnsi"/>
          <w:i/>
          <w:iCs/>
          <w:color w:val="000000" w:themeColor="text1"/>
        </w:rPr>
        <w:t xml:space="preserve"> zosta</w:t>
      </w:r>
      <w:r w:rsidR="413ECAEE" w:rsidRPr="23571A04">
        <w:rPr>
          <w:rFonts w:asciiTheme="minorHAnsi" w:hAnsiTheme="minorHAnsi"/>
          <w:i/>
          <w:iCs/>
          <w:color w:val="000000" w:themeColor="text1"/>
        </w:rPr>
        <w:t>je zastąpiona oznaczeniem „celowo pusty”</w:t>
      </w:r>
      <w:r w:rsidRPr="23571A04">
        <w:rPr>
          <w:rFonts w:asciiTheme="minorHAnsi" w:hAnsiTheme="minorHAnsi"/>
          <w:i/>
          <w:iCs/>
          <w:color w:val="000000" w:themeColor="text1"/>
        </w:rPr>
        <w:t xml:space="preserve">] </w:t>
      </w:r>
    </w:p>
    <w:p w14:paraId="7204BB44" w14:textId="604134AC" w:rsidR="00B51A2D" w:rsidRPr="00DF45F7" w:rsidRDefault="00B51A2D" w:rsidP="00B11AA8">
      <w:pPr>
        <w:pStyle w:val="Akapitzlist"/>
        <w:numPr>
          <w:ilvl w:val="0"/>
          <w:numId w:val="79"/>
        </w:numPr>
        <w:suppressAutoHyphens/>
        <w:spacing w:before="60" w:after="60"/>
        <w:ind w:left="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Wariant B</w:t>
      </w:r>
      <w:r w:rsidRPr="00DF45F7">
        <w:rPr>
          <w:rFonts w:asciiTheme="minorHAnsi" w:eastAsia="Times New Roman" w:hAnsiTheme="minorHAnsi"/>
          <w:color w:val="000000" w:themeColor="text1"/>
          <w:lang w:eastAsia="ar-SA"/>
        </w:rPr>
        <w:t xml:space="preserve">] Ze względu na przedstawiony przez Wykonawcę wniosek o realizację Umowy w ramach Wariantu B oraz akceptację </w:t>
      </w:r>
      <w:r w:rsidR="00DD3B1B">
        <w:rPr>
          <w:rFonts w:asciiTheme="minorHAnsi" w:eastAsia="Times New Roman" w:hAnsiTheme="minorHAnsi"/>
          <w:color w:val="000000" w:themeColor="text1"/>
          <w:lang w:eastAsia="ar-SA"/>
        </w:rPr>
        <w:t xml:space="preserve">przez NCBR </w:t>
      </w:r>
      <w:r w:rsidRPr="00DF45F7">
        <w:rPr>
          <w:rFonts w:asciiTheme="minorHAnsi" w:eastAsia="Times New Roman" w:hAnsiTheme="minorHAnsi"/>
          <w:color w:val="000000" w:themeColor="text1"/>
          <w:lang w:eastAsia="ar-SA"/>
        </w:rPr>
        <w:t xml:space="preserve">przedstawionego przez </w:t>
      </w:r>
      <w:r w:rsidR="00DD3B1B">
        <w:rPr>
          <w:rFonts w:asciiTheme="minorHAnsi" w:eastAsia="Times New Roman" w:hAnsiTheme="minorHAnsi"/>
          <w:color w:val="000000" w:themeColor="text1"/>
          <w:lang w:eastAsia="ar-SA"/>
        </w:rPr>
        <w:t xml:space="preserve">Wykonawcę </w:t>
      </w:r>
      <w:r w:rsidRPr="00DF45F7">
        <w:rPr>
          <w:rFonts w:asciiTheme="minorHAnsi" w:eastAsia="Times New Roman" w:hAnsiTheme="minorHAnsi"/>
          <w:color w:val="000000" w:themeColor="text1"/>
          <w:lang w:eastAsia="ar-SA"/>
        </w:rPr>
        <w:t xml:space="preserve">Planu Komercjalizacji, postanowienia dotyczące praw własności intelektualnej do Wyników Prac B+R w zakresie Komponentu Technologicznego oraz ich komercjalizacji określone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_Ref69113996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podlegają modyfikacji zgodnie z tym artykułem.</w:t>
      </w:r>
    </w:p>
    <w:p w14:paraId="243BE597" w14:textId="36979BA6" w:rsidR="00B51A2D" w:rsidRPr="00DF45F7" w:rsidRDefault="00793677" w:rsidP="00B11AA8">
      <w:pPr>
        <w:pStyle w:val="Akapitzlist"/>
        <w:numPr>
          <w:ilvl w:val="0"/>
          <w:numId w:val="79"/>
        </w:numPr>
        <w:suppressAutoHyphens/>
        <w:spacing w:before="60" w:after="60"/>
        <w:ind w:left="426"/>
        <w:jc w:val="both"/>
        <w:rPr>
          <w:rFonts w:asciiTheme="minorHAnsi" w:eastAsia="Times New Roman" w:hAnsiTheme="minorHAnsi"/>
          <w:color w:val="000000" w:themeColor="text1"/>
          <w:lang w:eastAsia="ar-SA"/>
        </w:rPr>
      </w:pPr>
      <w:bookmarkStart w:id="561" w:name="_Ref6911558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Wariant B</w:t>
      </w:r>
      <w:r w:rsidR="00B51A2D" w:rsidRPr="00DF45F7">
        <w:rPr>
          <w:rFonts w:asciiTheme="minorHAnsi" w:eastAsia="Times New Roman" w:hAnsiTheme="minorHAnsi"/>
          <w:b/>
          <w:bCs/>
          <w:color w:val="000000" w:themeColor="text1"/>
          <w:lang w:eastAsia="ar-SA"/>
        </w:rPr>
        <w:t xml:space="preserve"> – ciąg dalszy</w:t>
      </w:r>
      <w:r w:rsidRPr="00DF45F7">
        <w:rPr>
          <w:rFonts w:asciiTheme="minorHAnsi" w:eastAsia="Times New Roman" w:hAnsiTheme="minorHAnsi"/>
          <w:color w:val="000000" w:themeColor="text1"/>
          <w:lang w:eastAsia="ar-SA"/>
        </w:rPr>
        <w:t xml:space="preserve">] </w:t>
      </w:r>
      <w:r w:rsidR="00B51A2D" w:rsidRPr="00DF45F7">
        <w:rPr>
          <w:rFonts w:asciiTheme="minorHAnsi" w:eastAsia="Times New Roman" w:hAnsiTheme="minorHAnsi"/>
          <w:color w:val="000000" w:themeColor="text1"/>
          <w:lang w:eastAsia="ar-SA"/>
        </w:rPr>
        <w:t xml:space="preserve">Tak długo, jak trwają nieprzerwanie okoliczności wskazane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00A26E2B" w:rsidRPr="00DF45F7">
        <w:rPr>
          <w:rFonts w:asciiTheme="minorHAnsi" w:eastAsia="Times New Roman" w:hAnsiTheme="minorHAnsi"/>
          <w:color w:val="000000" w:themeColor="text1"/>
          <w:lang w:eastAsia="ar-SA"/>
        </w:rPr>
        <w:fldChar w:fldCharType="end"/>
      </w:r>
      <w:r w:rsidR="009522AA">
        <w:rPr>
          <w:rFonts w:asciiTheme="minorHAnsi" w:eastAsia="Times New Roman" w:hAnsiTheme="minorHAnsi"/>
          <w:color w:val="000000" w:themeColor="text1"/>
          <w:lang w:eastAsia="ar-SA"/>
        </w:rPr>
        <w:t xml:space="preserve"> (warunek zawieszający)</w:t>
      </w:r>
      <w:r w:rsidR="00B51A2D" w:rsidRPr="00DF45F7">
        <w:rPr>
          <w:rFonts w:asciiTheme="minorHAnsi" w:eastAsia="Times New Roman" w:hAnsiTheme="minorHAnsi"/>
          <w:color w:val="000000" w:themeColor="text1"/>
          <w:lang w:eastAsia="ar-SA"/>
        </w:rPr>
        <w:t>:</w:t>
      </w:r>
      <w:bookmarkEnd w:id="561"/>
    </w:p>
    <w:p w14:paraId="5E86C9C6" w14:textId="160EE297" w:rsidR="00C44396" w:rsidRPr="00DF45F7" w:rsidRDefault="00C44396"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 xml:space="preserve">postanowienia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od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_Ref69076264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§7</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_Ref69109689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[zobowiązania co do sposobu komercjalizacji],</w:t>
      </w:r>
      <w:r w:rsidR="00A26E2B" w:rsidRPr="00DF45F7">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_Ref69114349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t xml:space="preserve">do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_Ref69115338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§14</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[zobowiązania raportowe</w:t>
      </w:r>
      <w:r w:rsidR="00A26E2B" w:rsidRPr="00DF45F7">
        <w:rPr>
          <w:rFonts w:asciiTheme="minorHAnsi" w:eastAsia="Times New Roman" w:hAnsiTheme="minorHAnsi"/>
          <w:color w:val="000000" w:themeColor="text1"/>
          <w:lang w:eastAsia="ar-SA"/>
        </w:rPr>
        <w:t xml:space="preserve"> i audytowe</w:t>
      </w:r>
      <w:r w:rsidRPr="00DF45F7">
        <w:rPr>
          <w:rFonts w:asciiTheme="minorHAnsi" w:eastAsia="Times New Roman" w:hAnsiTheme="minorHAnsi"/>
          <w:color w:val="000000" w:themeColor="text1"/>
          <w:lang w:eastAsia="ar-SA"/>
        </w:rPr>
        <w:t xml:space="preserve">] oraz od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_Ref69114606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§25</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[postanowienia dot. udzielenia licencji na rzecz NCBR oraz prawa NCBR do udzielania sublicencji]</w:t>
      </w:r>
      <w:r w:rsidR="00B83D0C" w:rsidRPr="00DF45F7">
        <w:rPr>
          <w:rFonts w:asciiTheme="minorHAnsi" w:eastAsia="Times New Roman" w:hAnsiTheme="minorHAnsi"/>
          <w:color w:val="000000" w:themeColor="text1"/>
          <w:lang w:eastAsia="ar-SA"/>
        </w:rPr>
        <w:t xml:space="preserve"> i </w:t>
      </w:r>
      <w:r w:rsidR="00B83D0C" w:rsidRPr="00DF45F7">
        <w:rPr>
          <w:rFonts w:asciiTheme="minorHAnsi" w:eastAsia="Times New Roman" w:hAnsiTheme="minorHAnsi"/>
          <w:color w:val="000000" w:themeColor="text1"/>
          <w:lang w:eastAsia="ar-SA"/>
        </w:rPr>
        <w:fldChar w:fldCharType="begin"/>
      </w:r>
      <w:r w:rsidR="00B83D0C" w:rsidRPr="00DF45F7">
        <w:rPr>
          <w:rFonts w:asciiTheme="minorHAnsi" w:eastAsia="Times New Roman" w:hAnsiTheme="minorHAnsi"/>
          <w:color w:val="000000" w:themeColor="text1"/>
          <w:lang w:eastAsia="ar-SA"/>
        </w:rPr>
        <w:instrText xml:space="preserve"> REF _Ref69116328 \n \h </w:instrText>
      </w:r>
      <w:r w:rsidR="00DF45F7">
        <w:rPr>
          <w:rFonts w:asciiTheme="minorHAnsi" w:eastAsia="Times New Roman" w:hAnsiTheme="minorHAnsi"/>
          <w:color w:val="000000" w:themeColor="text1"/>
          <w:lang w:eastAsia="ar-SA"/>
        </w:rPr>
        <w:instrText xml:space="preserve"> \* MERGEFORMAT </w:instrText>
      </w:r>
      <w:r w:rsidR="00B83D0C" w:rsidRPr="00DF45F7">
        <w:rPr>
          <w:rFonts w:asciiTheme="minorHAnsi" w:eastAsia="Times New Roman" w:hAnsiTheme="minorHAnsi"/>
          <w:color w:val="000000" w:themeColor="text1"/>
          <w:lang w:eastAsia="ar-SA"/>
        </w:rPr>
      </w:r>
      <w:r w:rsidR="00B83D0C"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§29</w:t>
      </w:r>
      <w:r w:rsidR="00B83D0C"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są zawieszone, czyli skutki prawne w nich określone nie powstają z chwilą zawarcia Umowy</w:t>
      </w:r>
      <w:r w:rsidR="00DD3B1B">
        <w:rPr>
          <w:rFonts w:asciiTheme="minorHAnsi" w:eastAsia="Times New Roman" w:hAnsiTheme="minorHAnsi"/>
          <w:color w:val="000000" w:themeColor="text1"/>
          <w:lang w:eastAsia="ar-SA"/>
        </w:rPr>
        <w:t>, lecz na zasadach opisanych poniżej</w:t>
      </w:r>
      <w:r w:rsidRPr="00DF45F7">
        <w:rPr>
          <w:rFonts w:asciiTheme="minorHAnsi" w:eastAsia="Times New Roman" w:hAnsiTheme="minorHAnsi"/>
          <w:color w:val="000000" w:themeColor="text1"/>
          <w:lang w:eastAsia="ar-SA"/>
        </w:rPr>
        <w:t>,</w:t>
      </w:r>
    </w:p>
    <w:p w14:paraId="6C2CF1A0" w14:textId="6548CBAF" w:rsidR="00B02BB6" w:rsidRPr="00DF45F7" w:rsidRDefault="00C44396"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postanowienia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_Ref68077751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§16</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_Ref69114545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§18</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stosuje się z uwzględnieniem tego paragrafu</w:t>
      </w:r>
      <w:r w:rsidR="00B02BB6" w:rsidRPr="00DF45F7">
        <w:rPr>
          <w:rFonts w:asciiTheme="minorHAnsi" w:eastAsia="Times New Roman" w:hAnsiTheme="minorHAnsi"/>
          <w:color w:val="000000" w:themeColor="text1"/>
          <w:lang w:eastAsia="ar-SA"/>
        </w:rPr>
        <w:t>,</w:t>
      </w:r>
    </w:p>
    <w:p w14:paraId="2CD79655" w14:textId="7E62AD1D" w:rsidR="00C44396" w:rsidRPr="00DF45F7" w:rsidRDefault="00B02BB6"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r w:rsidRPr="2AA0B561">
        <w:rPr>
          <w:rFonts w:asciiTheme="minorHAnsi" w:eastAsia="Times New Roman" w:hAnsiTheme="minorHAnsi"/>
          <w:color w:val="000000" w:themeColor="text1"/>
          <w:lang w:eastAsia="ar-SA"/>
        </w:rPr>
        <w:t xml:space="preserve">pozostałę postanowienia </w:t>
      </w:r>
      <w:r w:rsidRPr="2AA0B561">
        <w:rPr>
          <w:rFonts w:asciiTheme="minorHAnsi" w:eastAsia="Times New Roman" w:hAnsiTheme="minorHAnsi"/>
          <w:color w:val="000000" w:themeColor="text1"/>
          <w:lang w:eastAsia="ar-SA"/>
        </w:rPr>
        <w:fldChar w:fldCharType="begin"/>
      </w:r>
      <w:r w:rsidRPr="2AA0B561">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2AA0B561">
        <w:rPr>
          <w:rFonts w:asciiTheme="minorHAnsi" w:eastAsia="Times New Roman" w:hAnsiTheme="minorHAnsi"/>
          <w:color w:val="000000" w:themeColor="text1"/>
          <w:lang w:eastAsia="ar-SA"/>
        </w:rPr>
      </w:r>
      <w:r w:rsidRPr="2AA0B561">
        <w:rPr>
          <w:rFonts w:asciiTheme="minorHAnsi" w:eastAsia="Times New Roman" w:hAnsiTheme="minorHAnsi"/>
          <w:color w:val="000000" w:themeColor="text1"/>
          <w:lang w:eastAsia="ar-SA"/>
        </w:rPr>
        <w:fldChar w:fldCharType="separate"/>
      </w:r>
      <w:r w:rsidR="004921E9" w:rsidRPr="2AA0B561">
        <w:rPr>
          <w:rFonts w:asciiTheme="minorHAnsi" w:eastAsia="Times New Roman" w:hAnsiTheme="minorHAnsi"/>
          <w:color w:val="000000" w:themeColor="text1"/>
          <w:lang w:eastAsia="ar-SA"/>
        </w:rPr>
        <w:t>ART. 29</w:t>
      </w:r>
      <w:r w:rsidRPr="2AA0B561">
        <w:rPr>
          <w:rFonts w:asciiTheme="minorHAnsi" w:eastAsia="Times New Roman" w:hAnsiTheme="minorHAnsi"/>
          <w:color w:val="000000" w:themeColor="text1"/>
          <w:lang w:eastAsia="ar-SA"/>
        </w:rPr>
        <w:fldChar w:fldCharType="end"/>
      </w:r>
      <w:r w:rsidRPr="2AA0B561">
        <w:rPr>
          <w:rFonts w:asciiTheme="minorHAnsi" w:eastAsia="Times New Roman" w:hAnsiTheme="minorHAnsi"/>
          <w:color w:val="000000" w:themeColor="text1"/>
          <w:lang w:eastAsia="ar-SA"/>
        </w:rPr>
        <w:t xml:space="preserve"> stosuje się wprost</w:t>
      </w:r>
      <w:r w:rsidR="00C44396" w:rsidRPr="2AA0B561">
        <w:rPr>
          <w:rFonts w:asciiTheme="minorHAnsi" w:eastAsia="Times New Roman" w:hAnsiTheme="minorHAnsi"/>
          <w:color w:val="000000" w:themeColor="text1"/>
          <w:lang w:eastAsia="ar-SA"/>
        </w:rPr>
        <w:t>.</w:t>
      </w:r>
    </w:p>
    <w:p w14:paraId="33341A6D" w14:textId="211E2E3C" w:rsidR="00793677" w:rsidRPr="00DF45F7" w:rsidRDefault="00C44396" w:rsidP="00B11AA8">
      <w:pPr>
        <w:pStyle w:val="Akapitzlist"/>
        <w:numPr>
          <w:ilvl w:val="0"/>
          <w:numId w:val="79"/>
        </w:numPr>
        <w:suppressAutoHyphens/>
        <w:spacing w:before="60" w:after="60"/>
        <w:ind w:left="426"/>
        <w:jc w:val="both"/>
        <w:rPr>
          <w:rFonts w:asciiTheme="minorHAnsi" w:eastAsia="Times New Roman" w:hAnsiTheme="minorHAnsi"/>
          <w:color w:val="000000" w:themeColor="text1"/>
          <w:lang w:eastAsia="ar-SA"/>
        </w:rPr>
      </w:pPr>
      <w:bookmarkStart w:id="562" w:name="_Ref69115505"/>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Warunki zawieszające</w:t>
      </w:r>
      <w:r w:rsidRPr="00DF45F7">
        <w:rPr>
          <w:rFonts w:asciiTheme="minorHAnsi" w:eastAsia="Times New Roman" w:hAnsiTheme="minorHAnsi"/>
          <w:color w:val="000000" w:themeColor="text1"/>
          <w:lang w:eastAsia="ar-SA"/>
        </w:rPr>
        <w:t xml:space="preserve">] Warunek zawieszający, o którym mowa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polega na łącznym i nieprzerwanym trwaniu poniższych okoliczności</w:t>
      </w:r>
      <w:r w:rsidR="00793677" w:rsidRPr="00DF45F7">
        <w:rPr>
          <w:rFonts w:asciiTheme="minorHAnsi" w:eastAsia="Times New Roman" w:hAnsiTheme="minorHAnsi"/>
          <w:color w:val="000000" w:themeColor="text1"/>
          <w:lang w:eastAsia="ar-SA"/>
        </w:rPr>
        <w:t>:</w:t>
      </w:r>
      <w:bookmarkEnd w:id="562"/>
    </w:p>
    <w:p w14:paraId="70E697FE" w14:textId="21C322CB" w:rsidR="00793677" w:rsidRPr="00DF45F7" w:rsidRDefault="00793677"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bookmarkStart w:id="563" w:name="_Ref69115506"/>
      <w:r w:rsidRPr="00DF45F7">
        <w:rPr>
          <w:rFonts w:asciiTheme="minorHAnsi" w:eastAsia="Times New Roman" w:hAnsiTheme="minorHAnsi"/>
          <w:color w:val="000000" w:themeColor="text1"/>
          <w:lang w:eastAsia="ar-SA"/>
        </w:rPr>
        <w:t xml:space="preserve">Wykonawca terminowo (z dopuszczalnością każdorazowego opóźnienia wynoszącego nie więcej niż 14 dni) realizuje szczegółowe zobowiązania wskazane w Planie Komercjalizacji stanowiącym Załącznik nr 5 do Umowy i </w:t>
      </w:r>
      <w:r w:rsidR="00C44396" w:rsidRPr="00DF45F7">
        <w:rPr>
          <w:rFonts w:asciiTheme="minorHAnsi" w:eastAsia="Times New Roman" w:hAnsiTheme="minorHAnsi"/>
          <w:color w:val="000000" w:themeColor="text1"/>
          <w:lang w:eastAsia="ar-SA"/>
        </w:rPr>
        <w:t xml:space="preserve">dodatkowe zobowiązania </w:t>
      </w:r>
      <w:r w:rsidRPr="00DF45F7">
        <w:rPr>
          <w:rFonts w:asciiTheme="minorHAnsi" w:eastAsia="Times New Roman" w:hAnsiTheme="minorHAnsi"/>
          <w:color w:val="000000" w:themeColor="text1"/>
          <w:lang w:eastAsia="ar-SA"/>
        </w:rPr>
        <w:t xml:space="preserve">samodzielnie zaproponowane </w:t>
      </w:r>
      <w:r w:rsidR="00C44396" w:rsidRPr="00DF45F7">
        <w:rPr>
          <w:rFonts w:asciiTheme="minorHAnsi" w:eastAsia="Times New Roman" w:hAnsiTheme="minorHAnsi"/>
          <w:color w:val="000000" w:themeColor="text1"/>
          <w:lang w:eastAsia="ar-SA"/>
        </w:rPr>
        <w:t xml:space="preserve">przez Wykonawcę </w:t>
      </w:r>
      <w:r w:rsidRPr="00DF45F7">
        <w:rPr>
          <w:rFonts w:asciiTheme="minorHAnsi" w:eastAsia="Times New Roman" w:hAnsiTheme="minorHAnsi"/>
          <w:color w:val="000000" w:themeColor="text1"/>
          <w:lang w:eastAsia="ar-SA"/>
        </w:rPr>
        <w:t>w ramach Planu Komercjalizacji przez Wykonawcę oraz</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 xml:space="preserve">zgodnie z harmonogramem wskazanym w tym Planie Komercjalizacji, </w:t>
      </w:r>
      <w:bookmarkStart w:id="564" w:name="_Hlk62591261"/>
      <w:r w:rsidRPr="00DF45F7">
        <w:rPr>
          <w:rFonts w:asciiTheme="minorHAnsi" w:eastAsia="Times New Roman" w:hAnsiTheme="minorHAnsi"/>
          <w:color w:val="000000" w:themeColor="text1"/>
          <w:lang w:eastAsia="ar-SA"/>
        </w:rPr>
        <w:t>z zastrzeżeniem, że Wykonawca zobowiązuje się, że:</w:t>
      </w:r>
      <w:bookmarkEnd w:id="563"/>
    </w:p>
    <w:p w14:paraId="5961E7A7" w14:textId="2B084FBF" w:rsidR="00793677" w:rsidRPr="00DF45F7" w:rsidRDefault="00793677" w:rsidP="00B11AA8">
      <w:pPr>
        <w:pStyle w:val="Akapitzlist"/>
        <w:numPr>
          <w:ilvl w:val="2"/>
          <w:numId w:val="79"/>
        </w:numPr>
        <w:suppressAutoHyphens/>
        <w:spacing w:before="60" w:after="60"/>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terminie 5 lat od dnia zakończenia Etapu I łączna wartość środków przekazanych NCBR tytułem </w:t>
      </w:r>
      <w:r w:rsidRPr="00DF45F7">
        <w:rPr>
          <w:rFonts w:asciiTheme="minorHAnsi" w:hAnsiTheme="minorHAnsi"/>
          <w:color w:val="000000" w:themeColor="text1"/>
        </w:rPr>
        <w:t xml:space="preserve">udziału w Przychodach z Komercjalizacji Wyników Prac B+R i Przychodach z Komercjalizacji Technologii Zależnych </w:t>
      </w:r>
      <w:r w:rsidR="00C44396"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 xml:space="preserve">wyniesie łącznie co najmniej 20%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1C00DF97" w14:textId="550F26E3" w:rsidR="00793677" w:rsidRPr="00DF45F7" w:rsidRDefault="00793677" w:rsidP="00B11AA8">
      <w:pPr>
        <w:pStyle w:val="Akapitzlist"/>
        <w:numPr>
          <w:ilvl w:val="2"/>
          <w:numId w:val="79"/>
        </w:numPr>
        <w:suppressAutoHyphens/>
        <w:spacing w:before="60" w:after="60"/>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terminie 10 lat od dnia zakończenia Etapu I łączna wartość środków przekazanych NCBR tytułem </w:t>
      </w:r>
      <w:r w:rsidRPr="00DF45F7">
        <w:rPr>
          <w:rFonts w:asciiTheme="minorHAnsi" w:hAnsiTheme="minorHAnsi"/>
          <w:color w:val="000000" w:themeColor="text1"/>
        </w:rPr>
        <w:t xml:space="preserve">udziału w Przychodach z Komercjalizacji Wyników Prac B+R i Przychodach z Komercjalizacji Technologii Zależnych </w:t>
      </w:r>
      <w:r w:rsidR="00A26E2B"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 xml:space="preserve">wyniesie łącznie co najmniej 50%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688E693D" w14:textId="171A5ED8" w:rsidR="00793677" w:rsidRPr="00DF45F7" w:rsidRDefault="00793677" w:rsidP="00B11AA8">
      <w:pPr>
        <w:pStyle w:val="Akapitzlist"/>
        <w:numPr>
          <w:ilvl w:val="2"/>
          <w:numId w:val="79"/>
        </w:numPr>
        <w:suppressAutoHyphens/>
        <w:spacing w:before="60" w:after="60"/>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terminie 15 lat od dnia zakończenia Etapu I łączna wartość środków przekazanych NCBR tytułem </w:t>
      </w:r>
      <w:r w:rsidRPr="00DF45F7">
        <w:rPr>
          <w:rFonts w:asciiTheme="minorHAnsi" w:hAnsiTheme="minorHAnsi"/>
          <w:color w:val="000000" w:themeColor="text1"/>
        </w:rPr>
        <w:t>udziału w Przychodach z Komercjalizacji Wyników Prac B+R i Przychodach z Komercjalizacji Technologii Zależnych</w:t>
      </w:r>
      <w:r w:rsidR="00A26E2B"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wyniesie łącznie 100%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3A682AA4" w14:textId="1EA9CE14" w:rsidR="00793677" w:rsidRPr="00DF45F7" w:rsidRDefault="00793677" w:rsidP="00B11AA8">
      <w:pPr>
        <w:pStyle w:val="Akapitzlist"/>
        <w:numPr>
          <w:ilvl w:val="2"/>
          <w:numId w:val="79"/>
        </w:numPr>
        <w:suppressAutoHyphens/>
        <w:spacing w:before="60" w:after="60"/>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dla przykładu: jeśli Wykonawca w ramach Umowy uzyskał </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000 000 złotych brutto</w:t>
      </w:r>
      <w:r w:rsidR="00A26E2B" w:rsidRPr="00DF45F7">
        <w:rPr>
          <w:rFonts w:asciiTheme="minorHAnsi" w:eastAsia="Times New Roman" w:hAnsiTheme="minorHAnsi"/>
          <w:color w:val="000000" w:themeColor="text1"/>
          <w:lang w:eastAsia="ar-SA"/>
        </w:rPr>
        <w:t xml:space="preserve"> tytułem wynagrodzenia za wykonanie usług badawczo-rozwojowych </w:t>
      </w:r>
      <w:r w:rsidR="00A26E2B" w:rsidRPr="00DF45F7">
        <w:rPr>
          <w:rFonts w:asciiTheme="minorHAnsi" w:hAnsiTheme="minorHAnsi"/>
          <w:color w:val="000000" w:themeColor="text1"/>
        </w:rPr>
        <w:t xml:space="preserve">w zakresie </w:t>
      </w:r>
      <w:r w:rsidR="00A26E2B" w:rsidRPr="00DF45F7">
        <w:rPr>
          <w:rFonts w:asciiTheme="minorHAnsi" w:hAnsiTheme="minorHAnsi"/>
          <w:color w:val="000000" w:themeColor="text1"/>
        </w:rPr>
        <w:lastRenderedPageBreak/>
        <w:t>Komponentu Technologicznego Rozwiązania</w:t>
      </w:r>
      <w:r w:rsidRPr="00DF45F7">
        <w:rPr>
          <w:rFonts w:asciiTheme="minorHAnsi" w:eastAsia="Times New Roman" w:hAnsiTheme="minorHAnsi"/>
          <w:color w:val="000000" w:themeColor="text1"/>
          <w:lang w:eastAsia="ar-SA"/>
        </w:rPr>
        <w:t>, zakończył realizację Prac B+R z Wynikiem Końcowym Pozytywnym oraz przekazuje środki NCBR w trzech transzach, to jest zobowiązany przekazać NCBR:</w:t>
      </w:r>
      <w:r w:rsidRPr="00DF45F7">
        <w:rPr>
          <w:rFonts w:asciiTheme="minorHAnsi" w:eastAsia="Times New Roman" w:hAnsiTheme="minorHAnsi"/>
          <w:color w:val="000000" w:themeColor="text1"/>
          <w:lang w:eastAsia="ar-SA"/>
        </w:rPr>
        <w:tab/>
      </w:r>
    </w:p>
    <w:p w14:paraId="4938BB7B" w14:textId="5D55A3F0" w:rsidR="00793677" w:rsidRPr="00DF45F7" w:rsidRDefault="00793677" w:rsidP="00B11AA8">
      <w:pPr>
        <w:pStyle w:val="Akapitzlist"/>
        <w:numPr>
          <w:ilvl w:val="3"/>
          <w:numId w:val="79"/>
        </w:numPr>
        <w:suppressAutoHyphens/>
        <w:spacing w:before="60" w:after="60"/>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5 lat: </w:t>
      </w:r>
      <w:r w:rsidR="00A26E2B" w:rsidRPr="00DF45F7">
        <w:rPr>
          <w:rFonts w:asciiTheme="minorHAnsi" w:eastAsia="Times New Roman" w:hAnsiTheme="minorHAnsi"/>
          <w:color w:val="000000" w:themeColor="text1"/>
          <w:lang w:eastAsia="ar-SA"/>
        </w:rPr>
        <w:t>210</w:t>
      </w:r>
      <w:r w:rsidRPr="00DF45F7">
        <w:rPr>
          <w:rFonts w:asciiTheme="minorHAnsi" w:eastAsia="Times New Roman" w:hAnsiTheme="minorHAnsi"/>
          <w:color w:val="000000" w:themeColor="text1"/>
          <w:lang w:eastAsia="ar-SA"/>
        </w:rPr>
        <w:t> 000 złotych (20%*105%*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[20% Kapitału Zwrotu Docelowego] powiększone o odsetki ustawowe od kwoty </w:t>
      </w:r>
      <w:r w:rsidR="00A26E2B" w:rsidRPr="00DF45F7">
        <w:rPr>
          <w:rFonts w:asciiTheme="minorHAnsi" w:eastAsia="Times New Roman" w:hAnsiTheme="minorHAnsi"/>
          <w:color w:val="000000" w:themeColor="text1"/>
          <w:lang w:eastAsia="ar-SA"/>
        </w:rPr>
        <w:t>210</w:t>
      </w:r>
      <w:r w:rsidRPr="00DF45F7">
        <w:rPr>
          <w:rFonts w:asciiTheme="minorHAnsi" w:eastAsia="Times New Roman" w:hAnsiTheme="minorHAnsi"/>
          <w:color w:val="000000" w:themeColor="text1"/>
          <w:lang w:eastAsia="ar-SA"/>
        </w:rPr>
        <w:t> 000 złotych naliczane od dnia otrzymania Wyniku Końcowego Pozytywnego do dnia zapłaty [tj. za 5 lat],</w:t>
      </w:r>
    </w:p>
    <w:p w14:paraId="207D38B9" w14:textId="3AC3D3D2" w:rsidR="00793677" w:rsidRPr="00DF45F7" w:rsidRDefault="00793677" w:rsidP="00B11AA8">
      <w:pPr>
        <w:pStyle w:val="Akapitzlist"/>
        <w:numPr>
          <w:ilvl w:val="3"/>
          <w:numId w:val="79"/>
        </w:numPr>
        <w:suppressAutoHyphens/>
        <w:spacing w:before="60" w:after="60"/>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10 lat: dalsze względem ppkt i. </w:t>
      </w:r>
      <w:r w:rsidR="00A26E2B" w:rsidRPr="00DF45F7">
        <w:rPr>
          <w:rFonts w:asciiTheme="minorHAnsi" w:eastAsia="Times New Roman" w:hAnsiTheme="minorHAnsi"/>
          <w:color w:val="000000" w:themeColor="text1"/>
          <w:lang w:eastAsia="ar-SA"/>
        </w:rPr>
        <w:t>315</w:t>
      </w:r>
      <w:r w:rsidRPr="00DF45F7">
        <w:rPr>
          <w:rFonts w:asciiTheme="minorHAnsi" w:eastAsia="Times New Roman" w:hAnsiTheme="minorHAnsi"/>
          <w:color w:val="000000" w:themeColor="text1"/>
          <w:lang w:eastAsia="ar-SA"/>
        </w:rPr>
        <w:t xml:space="preserve"> 000 złotych ((50%-20%)*105%*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[kwota potrzebna do osiągniecia łącznego progu 50% Kapitału Zwrotu Docelowego] powiększone o odsetki ustawowe od kwoty </w:t>
      </w:r>
      <w:r w:rsidR="00A26E2B" w:rsidRPr="00DF45F7">
        <w:rPr>
          <w:rFonts w:asciiTheme="minorHAnsi" w:eastAsia="Times New Roman" w:hAnsiTheme="minorHAnsi"/>
          <w:color w:val="000000" w:themeColor="text1"/>
          <w:lang w:eastAsia="ar-SA"/>
        </w:rPr>
        <w:t>315</w:t>
      </w:r>
      <w:r w:rsidRPr="00DF45F7">
        <w:rPr>
          <w:rFonts w:asciiTheme="minorHAnsi" w:eastAsia="Times New Roman" w:hAnsiTheme="minorHAnsi"/>
          <w:color w:val="000000" w:themeColor="text1"/>
          <w:lang w:eastAsia="ar-SA"/>
        </w:rPr>
        <w:t xml:space="preserve"> 000 złotych naliczane od dnia otrzymania Wyniku Końcowego Pozytywnego do dnia zapłaty [tj. za 10 lat],</w:t>
      </w:r>
    </w:p>
    <w:p w14:paraId="7EF5DF47" w14:textId="2A800C1C" w:rsidR="00793677" w:rsidRPr="00DF45F7" w:rsidRDefault="00793677" w:rsidP="00B11AA8">
      <w:pPr>
        <w:pStyle w:val="Akapitzlist"/>
        <w:numPr>
          <w:ilvl w:val="3"/>
          <w:numId w:val="79"/>
        </w:numPr>
        <w:suppressAutoHyphens/>
        <w:spacing w:before="60" w:after="60"/>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15 lat: dalsze względem ppkt i. oraz ii. </w:t>
      </w:r>
      <w:r w:rsidR="00A26E2B" w:rsidRPr="00DF45F7">
        <w:rPr>
          <w:rFonts w:asciiTheme="minorHAnsi" w:eastAsia="Times New Roman" w:hAnsiTheme="minorHAnsi"/>
          <w:color w:val="000000" w:themeColor="text1"/>
          <w:lang w:eastAsia="ar-SA"/>
        </w:rPr>
        <w:t>525</w:t>
      </w:r>
      <w:r w:rsidRPr="00DF45F7">
        <w:rPr>
          <w:rFonts w:asciiTheme="minorHAnsi" w:eastAsia="Times New Roman" w:hAnsiTheme="minorHAnsi"/>
          <w:color w:val="000000" w:themeColor="text1"/>
          <w:lang w:eastAsia="ar-SA"/>
        </w:rPr>
        <w:t xml:space="preserve"> 000 złotych ((100%-30%-20%)*105%*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[kwota potrzebna do osiągniecia łącznego progu 100% Kapitału Zwrotu Docelowego 100%] powiększone o odsetki ustawowe od kwoty </w:t>
      </w:r>
      <w:r w:rsidR="00A26E2B" w:rsidRPr="00DF45F7">
        <w:rPr>
          <w:rFonts w:asciiTheme="minorHAnsi" w:eastAsia="Times New Roman" w:hAnsiTheme="minorHAnsi"/>
          <w:color w:val="000000" w:themeColor="text1"/>
          <w:lang w:eastAsia="ar-SA"/>
        </w:rPr>
        <w:t>525</w:t>
      </w:r>
      <w:r w:rsidRPr="00DF45F7">
        <w:rPr>
          <w:rFonts w:asciiTheme="minorHAnsi" w:eastAsia="Times New Roman" w:hAnsiTheme="minorHAnsi"/>
          <w:color w:val="000000" w:themeColor="text1"/>
          <w:lang w:eastAsia="ar-SA"/>
        </w:rPr>
        <w:t xml:space="preserve"> 000 złotych naliczane od dnia otrzymania Wyniku Końcowego Pozytywnego do dnia zapłaty [tj. za 15 lat];</w:t>
      </w:r>
      <w:bookmarkEnd w:id="564"/>
    </w:p>
    <w:p w14:paraId="3983B156" w14:textId="79DC9E7F" w:rsidR="00793677" w:rsidRPr="00DF45F7" w:rsidRDefault="00793677" w:rsidP="00B11AA8">
      <w:pPr>
        <w:pStyle w:val="Akapitzlist"/>
        <w:numPr>
          <w:ilvl w:val="2"/>
          <w:numId w:val="79"/>
        </w:numPr>
        <w:suppressAutoHyphens/>
        <w:spacing w:before="60" w:after="60"/>
        <w:ind w:left="1134" w:hanging="32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celu usunięcia wątpliwości Strony wskazują, że zobowiązanie Wykonawcy zawarte w niniejszym punkcie 1) lit. a) – c) jest dokonane wyłącznie na potrzeby realizacji Planu Komercjalizacji, co oznacza, że w przypadku braku realizacji przez Wykonawcę dowolnego zobowiązania wskazanego w 1) lit. a) – c), ma miejsce skutek określony w </w:t>
      </w:r>
      <w:r w:rsidR="00A26E2B" w:rsidRPr="00DF45F7">
        <w:rPr>
          <w:rFonts w:asciiTheme="minorHAnsi" w:eastAsia="Times New Roman" w:hAnsiTheme="minorHAnsi" w:cs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_Ref69115780 \n \h </w:instrText>
      </w:r>
      <w:r w:rsidR="00DF45F7">
        <w:rPr>
          <w:rFonts w:asciiTheme="minorHAnsi" w:eastAsia="Times New Roman" w:hAnsiTheme="minorHAnsi" w:cstheme="minorHAnsi"/>
          <w:color w:val="000000" w:themeColor="text1"/>
          <w:lang w:eastAsia="ar-SA"/>
        </w:rPr>
        <w:instrText xml:space="preserve"> \* MERGEFORMAT </w:instrText>
      </w:r>
      <w:r w:rsidR="00A26E2B" w:rsidRPr="00DF45F7">
        <w:rPr>
          <w:rFonts w:asciiTheme="minorHAnsi" w:eastAsia="Times New Roman" w:hAnsiTheme="minorHAnsi" w:cstheme="minorHAnsi"/>
          <w:color w:val="000000" w:themeColor="text1"/>
          <w:lang w:eastAsia="ar-SA"/>
        </w:rPr>
      </w:r>
      <w:r w:rsidR="00A26E2B" w:rsidRPr="00DF45F7">
        <w:rPr>
          <w:rFonts w:asciiTheme="minorHAnsi" w:eastAsia="Times New Roman" w:hAnsiTheme="minorHAnsi" w:cstheme="minorHAnsi"/>
          <w:color w:val="000000" w:themeColor="text1"/>
          <w:lang w:eastAsia="ar-SA"/>
        </w:rPr>
        <w:fldChar w:fldCharType="separate"/>
      </w:r>
      <w:r w:rsidR="004921E9">
        <w:rPr>
          <w:rFonts w:asciiTheme="minorHAnsi" w:eastAsia="Times New Roman" w:hAnsiTheme="minorHAnsi"/>
          <w:color w:val="000000" w:themeColor="text1"/>
          <w:lang w:eastAsia="ar-SA"/>
        </w:rPr>
        <w:t>§4</w:t>
      </w:r>
      <w:r w:rsidR="00A26E2B" w:rsidRPr="00DF45F7">
        <w:rPr>
          <w:rFonts w:asciiTheme="minorHAnsi" w:eastAsia="Times New Roman" w:hAnsiTheme="minorHAnsi" w:cstheme="minorHAnsi"/>
          <w:color w:val="000000" w:themeColor="text1"/>
          <w:lang w:eastAsia="ar-SA"/>
        </w:rPr>
        <w:fldChar w:fldCharType="end"/>
      </w:r>
      <w:r w:rsidRPr="00DF45F7">
        <w:rPr>
          <w:rFonts w:asciiTheme="minorHAnsi" w:eastAsia="Times New Roman" w:hAnsiTheme="minorHAnsi"/>
          <w:color w:val="000000" w:themeColor="text1"/>
          <w:lang w:eastAsia="ar-SA"/>
        </w:rPr>
        <w:t>,</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jednak z zastrzeżeniem zobowiązania Wykonawcy do przekazywania NCBR udziału w Przychodach z Komercjalizacji Wyników Prac B+R oraz Technologii Zależnych</w:t>
      </w:r>
      <w:r w:rsidR="00A26E2B" w:rsidRPr="00DF45F7">
        <w:rPr>
          <w:rFonts w:asciiTheme="minorHAnsi" w:eastAsia="Times New Roman" w:hAnsiTheme="minorHAnsi"/>
          <w:color w:val="000000" w:themeColor="text1"/>
          <w:lang w:eastAsia="ar-SA"/>
        </w:rPr>
        <w:t xml:space="preserve"> w zakresie Komponentu Technologicznego</w:t>
      </w:r>
      <w:r w:rsidRPr="00DF45F7">
        <w:rPr>
          <w:rFonts w:asciiTheme="minorHAnsi" w:eastAsia="Times New Roman" w:hAnsiTheme="minorHAnsi"/>
          <w:color w:val="000000" w:themeColor="text1"/>
          <w:lang w:eastAsia="ar-SA"/>
        </w:rPr>
        <w:t xml:space="preserve"> zawartego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_Ref69115272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_Ref69077979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§11</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NCBR nie przysługuje względem Wykonawcy roszczenie pieniężne w zakresie różnicy pomiędzy wartością środków wskazanych w lit. a), b) lub c), a wartością rzeczywiście przekazanych NCBR środków tytułem udziału w Przychodach z Komercjalizacji Wyników Prac B+R oraz Technologii Zależnych</w:t>
      </w:r>
      <w:r w:rsidR="00A26E2B" w:rsidRPr="00DF45F7">
        <w:rPr>
          <w:rFonts w:asciiTheme="minorHAnsi" w:eastAsia="Times New Roman" w:hAnsiTheme="minorHAnsi"/>
          <w:color w:val="000000" w:themeColor="text1"/>
          <w:lang w:eastAsia="ar-SA"/>
        </w:rPr>
        <w:t xml:space="preserve"> w zakresie Komponentu Technologicznego</w:t>
      </w:r>
      <w:r w:rsidRPr="00DF45F7">
        <w:rPr>
          <w:rFonts w:asciiTheme="minorHAnsi" w:eastAsia="Times New Roman" w:hAnsiTheme="minorHAnsi"/>
          <w:color w:val="000000" w:themeColor="text1"/>
          <w:lang w:eastAsia="ar-SA"/>
        </w:rPr>
        <w:t xml:space="preserve">, </w:t>
      </w:r>
    </w:p>
    <w:p w14:paraId="0C37048A" w14:textId="265A1F4D" w:rsidR="00793677" w:rsidRPr="00DF45F7" w:rsidRDefault="00793677" w:rsidP="00B11AA8">
      <w:pPr>
        <w:pStyle w:val="Akapitzlist"/>
        <w:numPr>
          <w:ilvl w:val="1"/>
          <w:numId w:val="79"/>
        </w:numPr>
        <w:suppressAutoHyphens/>
        <w:spacing w:before="60" w:after="60"/>
        <w:ind w:left="851"/>
        <w:jc w:val="both"/>
        <w:rPr>
          <w:rFonts w:asciiTheme="minorHAnsi" w:eastAsiaTheme="minorEastAsia" w:hAnsiTheme="minorHAnsi"/>
          <w:color w:val="000000" w:themeColor="text1"/>
          <w:lang w:eastAsia="ar-SA"/>
        </w:rPr>
      </w:pPr>
      <w:r w:rsidRPr="00DF45F7">
        <w:rPr>
          <w:rFonts w:asciiTheme="minorHAnsi" w:eastAsia="Times New Roman" w:hAnsiTheme="minorHAnsi"/>
          <w:color w:val="000000" w:themeColor="text1"/>
          <w:lang w:eastAsia="ar-SA"/>
        </w:rPr>
        <w:t>trwa okres ujęty w Planie Komercjalizacji, nie dłużej jednak niż</w:t>
      </w:r>
      <w:r w:rsidR="001B77DB">
        <w:rPr>
          <w:rFonts w:asciiTheme="minorHAnsi" w:eastAsia="Times New Roman" w:hAnsiTheme="minorHAnsi"/>
          <w:color w:val="000000" w:themeColor="text1"/>
          <w:lang w:eastAsia="ar-SA"/>
        </w:rPr>
        <w:t xml:space="preserve"> </w:t>
      </w:r>
      <w:r w:rsidRPr="00DF45F7">
        <w:rPr>
          <w:rFonts w:ascii="Calibri" w:eastAsia="Calibri" w:hAnsi="Calibri" w:cs="Calibri"/>
          <w:color w:val="000000" w:themeColor="text1"/>
        </w:rPr>
        <w:t>piętnaście lat od zakończenia Etapu I</w:t>
      </w:r>
      <w:r w:rsidRPr="00DF45F7">
        <w:rPr>
          <w:rFonts w:asciiTheme="minorHAnsi" w:eastAsia="Times New Roman" w:hAnsiTheme="minorHAnsi"/>
          <w:color w:val="000000" w:themeColor="text1"/>
          <w:lang w:eastAsia="ar-SA"/>
        </w:rPr>
        <w:t>, oraz</w:t>
      </w:r>
    </w:p>
    <w:p w14:paraId="35B5E2DF" w14:textId="241BFBC6" w:rsidR="00793677" w:rsidRPr="00DF45F7" w:rsidRDefault="00793677"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Wykonawca terminowo (z dopuszczalnością każdorazowego opóźnienia wynoszącego nie więcej niż 14 dni) dostarcza NCBR raporty, o których mowa w</w:t>
      </w:r>
      <w:r w:rsidR="00A26E2B"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_Ref69115788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§5</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o</w:t>
      </w:r>
      <w:r w:rsidRPr="00DF45F7">
        <w:rPr>
          <w:rFonts w:asciiTheme="minorHAnsi" w:eastAsia="Times New Roman" w:hAnsiTheme="minorHAnsi"/>
          <w:color w:val="000000" w:themeColor="text1"/>
          <w:lang w:eastAsia="ar-SA"/>
        </w:rPr>
        <w:t>raz</w:t>
      </w:r>
    </w:p>
    <w:p w14:paraId="1DCD5C75" w14:textId="0D3502B0" w:rsidR="00793677" w:rsidRPr="00DF45F7" w:rsidRDefault="00793677"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Wykonawca realizuje zobowiązania związane z poddawaniem się audytowi wskazanemu </w:t>
      </w:r>
      <w:r w:rsidR="00A26E2B" w:rsidRPr="00DF45F7">
        <w:rPr>
          <w:rFonts w:asciiTheme="minorHAnsi" w:eastAsia="Times New Roman" w:hAnsiTheme="minorHAnsi"/>
          <w:color w:val="000000" w:themeColor="text1"/>
          <w:lang w:eastAsia="ar-SA"/>
        </w:rPr>
        <w:t xml:space="preserve">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_Ref69115799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§6</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oraz</w:t>
      </w:r>
    </w:p>
    <w:p w14:paraId="6A60A701" w14:textId="5B84E410" w:rsidR="00793677" w:rsidRPr="00DF45F7" w:rsidRDefault="00793677"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bookmarkStart w:id="565" w:name="_Ref69115509"/>
      <w:r w:rsidRPr="00DF45F7">
        <w:rPr>
          <w:rFonts w:asciiTheme="minorHAnsi" w:eastAsia="Times New Roman" w:hAnsiTheme="minorHAnsi"/>
          <w:color w:val="000000" w:themeColor="text1"/>
          <w:lang w:eastAsia="ar-SA"/>
        </w:rPr>
        <w:t>Wykonawca terminowo realizuje zobowiązania samodzielnie zaproponowane w ramach Planu Komercjalizacji przez Wykonawcę.</w:t>
      </w:r>
      <w:bookmarkEnd w:id="565"/>
    </w:p>
    <w:p w14:paraId="18F3BB8A" w14:textId="693B994A" w:rsidR="00793677" w:rsidRPr="00DF45F7" w:rsidRDefault="00793677" w:rsidP="00B11AA8">
      <w:pPr>
        <w:pStyle w:val="Akapitzlist"/>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Jeśli wskutek rzeczywistej Komercjalizacji Wyników Prac B+R i Komercjalizacji Technologii Zależnych</w:t>
      </w:r>
      <w:r w:rsidR="00A26E2B" w:rsidRPr="00DF45F7">
        <w:rPr>
          <w:rFonts w:asciiTheme="minorHAnsi" w:eastAsia="Times New Roman" w:hAnsiTheme="minorHAnsi"/>
          <w:color w:val="000000" w:themeColor="text1"/>
          <w:lang w:eastAsia="ar-SA"/>
        </w:rPr>
        <w:t xml:space="preserve"> w zakresie Komponentu Technologicznego Rozwiązania</w:t>
      </w:r>
      <w:r w:rsidRPr="00DF45F7">
        <w:rPr>
          <w:rFonts w:asciiTheme="minorHAnsi" w:eastAsia="Times New Roman" w:hAnsiTheme="minorHAnsi"/>
          <w:color w:val="000000" w:themeColor="text1"/>
          <w:lang w:eastAsia="ar-SA"/>
        </w:rPr>
        <w:t xml:space="preserve">, uzyskane przychody z tego tytułu nie pozwalają Wykonawcy na spełnienie zobowiązania wskazanego w pkt 1), Wykonawca może alternatywnie, w celu wypełnienia wskazanego zobowiązania, pokryć różnicę pomiędzy wymaganą wartością środków, które powinien przekazać NCBR a wartością rzeczywiście przekazanych udziałów w Przychodzie z Komercjalizacji Wyników Prac B+R oraz w Przychodzie z Komercjalizacji Technologii Zależnych </w:t>
      </w:r>
      <w:r w:rsidR="00A26E2B" w:rsidRPr="00DF45F7">
        <w:rPr>
          <w:rFonts w:asciiTheme="minorHAnsi" w:eastAsia="Times New Roman" w:hAnsiTheme="minorHAnsi"/>
          <w:color w:val="000000" w:themeColor="text1"/>
          <w:lang w:eastAsia="ar-SA"/>
        </w:rPr>
        <w:t xml:space="preserve">w zakresie Komponentu Technologicznego Rozwiązania </w:t>
      </w:r>
      <w:r w:rsidRPr="00DF45F7">
        <w:rPr>
          <w:rFonts w:asciiTheme="minorHAnsi" w:eastAsia="Times New Roman" w:hAnsiTheme="minorHAnsi"/>
          <w:color w:val="000000" w:themeColor="text1"/>
          <w:lang w:eastAsia="ar-SA"/>
        </w:rPr>
        <w:t xml:space="preserve">z innych źródeł według uznania Wykonawcy, przy czym przekazanie środków NCBR zgodnie z niniejszym zdaniem powinno nastąpić nie później niż w terminie 5 dni liczonych od dnia wymagalności danego zobowiązania (bez możliwości skorzystania ze wskazanego w pkt 1 opóźnienia w płatności) określonego w pkt 1) lub w Planie Komercjalizacji. Możliwość </w:t>
      </w:r>
      <w:r w:rsidRPr="00DF45F7">
        <w:rPr>
          <w:rFonts w:asciiTheme="minorHAnsi" w:eastAsia="Times New Roman" w:hAnsiTheme="minorHAnsi"/>
          <w:color w:val="000000" w:themeColor="text1"/>
          <w:lang w:eastAsia="ar-SA"/>
        </w:rPr>
        <w:lastRenderedPageBreak/>
        <w:t>wskazana w zdaniu poprzedzającym odnosi się w szczególności względem określonych przez Wykonawcę w Planie Komercjalizacji celów cząstkowych przekazywania NCBR środków.</w:t>
      </w:r>
    </w:p>
    <w:p w14:paraId="0B887FD3" w14:textId="5BAF8921" w:rsidR="00793677" w:rsidRPr="00DF45F7" w:rsidRDefault="00A26E2B" w:rsidP="00B11AA8">
      <w:pPr>
        <w:pStyle w:val="Akapitzlist"/>
        <w:numPr>
          <w:ilvl w:val="0"/>
          <w:numId w:val="79"/>
        </w:numPr>
        <w:suppressAutoHyphens/>
        <w:spacing w:before="60" w:after="60"/>
        <w:ind w:left="426" w:hanging="426"/>
        <w:jc w:val="both"/>
        <w:rPr>
          <w:rFonts w:asciiTheme="minorHAnsi" w:eastAsia="Times New Roman" w:hAnsiTheme="minorHAnsi"/>
          <w:color w:val="000000" w:themeColor="text1"/>
          <w:lang w:eastAsia="ar-SA"/>
        </w:rPr>
      </w:pPr>
      <w:bookmarkStart w:id="566" w:name="_Ref6911578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Skutki naruszenia warunków Wariantu B</w:t>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W razie naruszenia dowolnego z zobowiązań Wykonawcy wskazanych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§3</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shd w:val="clear" w:color="auto" w:fill="E6E6E6"/>
          <w:lang w:eastAsia="ar-SA"/>
        </w:rPr>
        <w:t xml:space="preserve"> </w:t>
      </w:r>
      <w:r w:rsidRPr="00DF45F7">
        <w:rPr>
          <w:rFonts w:asciiTheme="minorHAnsi" w:eastAsia="Times New Roman" w:hAnsiTheme="minorHAnsi"/>
          <w:color w:val="000000" w:themeColor="text1"/>
          <w:lang w:eastAsia="ar-SA"/>
        </w:rPr>
        <w:t xml:space="preserve">od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shd w:val="clear" w:color="auto" w:fill="E6E6E6"/>
          <w:lang w:eastAsia="ar-SA"/>
        </w:rPr>
        <w:instrText xml:space="preserve"> REF _Ref69115506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shd w:val="clear" w:color="auto" w:fill="E6E6E6"/>
          <w:lang w:eastAsia="ar-SA"/>
        </w:rPr>
        <w:t>1)</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shd w:val="clear" w:color="auto" w:fill="E6E6E6"/>
          <w:lang w:eastAsia="ar-SA"/>
        </w:rPr>
        <w:instrText xml:space="preserve"> REF _Ref69115509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shd w:val="clear" w:color="auto" w:fill="E6E6E6"/>
          <w:lang w:eastAsia="ar-SA"/>
        </w:rPr>
        <w:t>5)</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w:t>
      </w:r>
      <w:r w:rsidR="00793677" w:rsidRPr="00DF45F7">
        <w:rPr>
          <w:rFonts w:asciiTheme="minorHAnsi" w:eastAsia="Times New Roman" w:hAnsiTheme="minorHAnsi"/>
          <w:color w:val="000000" w:themeColor="text1"/>
          <w:lang w:eastAsia="ar-SA"/>
        </w:rPr>
        <w:t xml:space="preserve"> NCBR wzywa Wykonawcę do usunięcia naruszenia w wyznaczonym terminie, nie krótszym niż 7 dni. W razie bezskutecznego upływu wyznaczonego przez NCBR terminu zgodnie ze zdaniem poprzedzającym </w:t>
      </w:r>
      <w:r w:rsidRPr="00DF45F7">
        <w:rPr>
          <w:rFonts w:asciiTheme="minorHAnsi" w:eastAsia="Times New Roman" w:hAnsiTheme="minorHAnsi"/>
          <w:color w:val="000000" w:themeColor="text1"/>
          <w:lang w:eastAsia="ar-SA"/>
        </w:rPr>
        <w:t>postanowienia</w:t>
      </w:r>
      <w:r w:rsidR="00DD3B1B">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Pr="00DF45F7">
        <w:rPr>
          <w:rFonts w:asciiTheme="minorHAnsi" w:eastAsia="Times New Roman" w:hAnsiTheme="minorHAnsi"/>
          <w:color w:val="000000" w:themeColor="text1"/>
          <w:lang w:eastAsia="ar-SA"/>
        </w:rPr>
        <w:fldChar w:fldCharType="end"/>
      </w:r>
      <w:r w:rsidR="00DD3B1B">
        <w:rPr>
          <w:rFonts w:asciiTheme="minorHAnsi" w:eastAsia="Times New Roman" w:hAnsiTheme="minorHAnsi"/>
          <w:color w:val="000000" w:themeColor="text1"/>
          <w:lang w:eastAsia="ar-SA"/>
        </w:rPr>
        <w:t xml:space="preserve"> do </w:t>
      </w:r>
      <w:r w:rsidR="00DD3B1B">
        <w:rPr>
          <w:rFonts w:asciiTheme="minorHAnsi" w:eastAsia="Times New Roman" w:hAnsiTheme="minorHAnsi"/>
          <w:color w:val="000000" w:themeColor="text1"/>
          <w:lang w:eastAsia="ar-SA"/>
        </w:rPr>
        <w:fldChar w:fldCharType="begin"/>
      </w:r>
      <w:r w:rsidR="00DD3B1B">
        <w:rPr>
          <w:rFonts w:asciiTheme="minorHAnsi" w:eastAsia="Times New Roman" w:hAnsiTheme="minorHAnsi"/>
          <w:color w:val="000000" w:themeColor="text1"/>
          <w:lang w:eastAsia="ar-SA"/>
        </w:rPr>
        <w:instrText xml:space="preserve"> REF _Ref69115505 \n \h </w:instrText>
      </w:r>
      <w:r w:rsidR="00DD3B1B">
        <w:rPr>
          <w:rFonts w:asciiTheme="minorHAnsi" w:eastAsia="Times New Roman" w:hAnsiTheme="minorHAnsi"/>
          <w:color w:val="000000" w:themeColor="text1"/>
          <w:lang w:eastAsia="ar-SA"/>
        </w:rPr>
      </w:r>
      <w:r w:rsidR="00DD3B1B">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00DD3B1B">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oraz</w:t>
      </w:r>
      <w:r w:rsidR="00FD0C9E" w:rsidRPr="00DF45F7">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00FD0C9E" w:rsidRPr="00DF45F7">
        <w:rPr>
          <w:rFonts w:asciiTheme="minorHAnsi" w:eastAsia="Times New Roman" w:hAnsiTheme="minorHAnsi"/>
          <w:color w:val="000000" w:themeColor="text1"/>
          <w:lang w:eastAsia="ar-SA"/>
        </w:rPr>
        <w:fldChar w:fldCharType="begin"/>
      </w:r>
      <w:r w:rsidR="00FD0C9E" w:rsidRPr="00DF45F7">
        <w:rPr>
          <w:rFonts w:asciiTheme="minorHAnsi" w:eastAsia="Times New Roman" w:hAnsiTheme="minorHAnsi"/>
          <w:color w:val="000000" w:themeColor="text1"/>
          <w:lang w:eastAsia="ar-SA"/>
        </w:rPr>
        <w:instrText xml:space="preserve"> REF _Ref69115788 \n \h </w:instrText>
      </w:r>
      <w:r w:rsidR="00DF45F7">
        <w:rPr>
          <w:rFonts w:asciiTheme="minorHAnsi" w:eastAsia="Times New Roman" w:hAnsiTheme="minorHAnsi"/>
          <w:color w:val="000000" w:themeColor="text1"/>
          <w:lang w:eastAsia="ar-SA"/>
        </w:rPr>
        <w:instrText xml:space="preserve"> \* MERGEFORMAT </w:instrText>
      </w:r>
      <w:r w:rsidR="00FD0C9E" w:rsidRPr="00DF45F7">
        <w:rPr>
          <w:rFonts w:asciiTheme="minorHAnsi" w:eastAsia="Times New Roman" w:hAnsiTheme="minorHAnsi"/>
          <w:color w:val="000000" w:themeColor="text1"/>
          <w:lang w:eastAsia="ar-SA"/>
        </w:rPr>
      </w:r>
      <w:r w:rsidR="00FD0C9E"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§5</w:t>
      </w:r>
      <w:r w:rsidR="00FD0C9E" w:rsidRPr="00DF45F7">
        <w:rPr>
          <w:rFonts w:asciiTheme="minorHAnsi" w:eastAsia="Times New Roman" w:hAnsiTheme="minorHAnsi"/>
          <w:color w:val="000000" w:themeColor="text1"/>
          <w:lang w:eastAsia="ar-SA"/>
        </w:rPr>
        <w:fldChar w:fldCharType="end"/>
      </w:r>
      <w:r w:rsidR="00FD0C9E" w:rsidRPr="00DF45F7">
        <w:rPr>
          <w:rFonts w:asciiTheme="minorHAnsi" w:eastAsia="Times New Roman" w:hAnsiTheme="minorHAnsi"/>
          <w:color w:val="000000" w:themeColor="text1"/>
          <w:lang w:eastAsia="ar-SA"/>
        </w:rPr>
        <w:t xml:space="preserve"> do </w:t>
      </w:r>
      <w:r w:rsidR="00FD0C9E" w:rsidRPr="00DF45F7">
        <w:rPr>
          <w:rFonts w:asciiTheme="minorHAnsi" w:eastAsia="Times New Roman" w:hAnsiTheme="minorHAnsi"/>
          <w:color w:val="000000" w:themeColor="text1"/>
          <w:lang w:eastAsia="ar-SA"/>
        </w:rPr>
        <w:fldChar w:fldCharType="begin"/>
      </w:r>
      <w:r w:rsidR="00FD0C9E" w:rsidRPr="00DF45F7">
        <w:rPr>
          <w:rFonts w:asciiTheme="minorHAnsi" w:eastAsia="Times New Roman" w:hAnsiTheme="minorHAnsi"/>
          <w:color w:val="000000" w:themeColor="text1"/>
          <w:lang w:eastAsia="ar-SA"/>
        </w:rPr>
        <w:instrText xml:space="preserve"> REF _Ref69115799 \n \h </w:instrText>
      </w:r>
      <w:r w:rsidR="00DF45F7">
        <w:rPr>
          <w:rFonts w:asciiTheme="minorHAnsi" w:eastAsia="Times New Roman" w:hAnsiTheme="minorHAnsi"/>
          <w:color w:val="000000" w:themeColor="text1"/>
          <w:lang w:eastAsia="ar-SA"/>
        </w:rPr>
        <w:instrText xml:space="preserve"> \* MERGEFORMAT </w:instrText>
      </w:r>
      <w:r w:rsidR="00FD0C9E" w:rsidRPr="00DF45F7">
        <w:rPr>
          <w:rFonts w:asciiTheme="minorHAnsi" w:eastAsia="Times New Roman" w:hAnsiTheme="minorHAnsi"/>
          <w:color w:val="000000" w:themeColor="text1"/>
          <w:lang w:eastAsia="ar-SA"/>
        </w:rPr>
      </w:r>
      <w:r w:rsidR="00FD0C9E"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§6</w:t>
      </w:r>
      <w:r w:rsidR="00FD0C9E"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wygasają, przez co zastosowanie ma od tego momentu w całym zakresie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xml:space="preserve">, o czym NCBR informuje na piśmie Wykonawcę. W celu usunięcia wątpliwości Strony przyjmują, że w wypadku wskazanym w zdaniu poprzedzającym, udzielenie licencji wskazanej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następuje najpóźniej z chwilą doręczenia Wykonawcy pisma, o którym mowa w zdaniu pierwszym.</w:t>
      </w:r>
      <w:bookmarkEnd w:id="566"/>
    </w:p>
    <w:p w14:paraId="211E5D7E" w14:textId="444C27FB" w:rsidR="00793677" w:rsidRPr="00DF45F7" w:rsidRDefault="00A26E2B" w:rsidP="00B11AA8">
      <w:pPr>
        <w:pStyle w:val="Akapitzlist"/>
        <w:numPr>
          <w:ilvl w:val="0"/>
          <w:numId w:val="79"/>
        </w:numPr>
        <w:suppressAutoHyphens/>
        <w:spacing w:before="60" w:after="60"/>
        <w:ind w:left="426" w:hanging="426"/>
        <w:jc w:val="both"/>
        <w:rPr>
          <w:rFonts w:asciiTheme="minorHAnsi" w:hAnsiTheme="minorHAnsi"/>
          <w:color w:val="000000" w:themeColor="text1"/>
        </w:rPr>
      </w:pPr>
      <w:bookmarkStart w:id="567" w:name="_Ref69115788"/>
      <w:r w:rsidRPr="00DF45F7">
        <w:rPr>
          <w:rFonts w:asciiTheme="minorHAnsi" w:hAnsiTheme="minorHAnsi"/>
          <w:color w:val="000000" w:themeColor="text1"/>
        </w:rPr>
        <w:t>[</w:t>
      </w:r>
      <w:r w:rsidRPr="00DF45F7">
        <w:rPr>
          <w:rFonts w:asciiTheme="minorHAnsi" w:hAnsiTheme="minorHAnsi"/>
          <w:b/>
          <w:bCs/>
          <w:color w:val="000000" w:themeColor="text1"/>
        </w:rPr>
        <w:t>Szczególne obowiązki raportowe w Wariancie B</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do sporządzania i dostarczania NCBR okresowych raportów. Każdorazowy raport będzie zawierał szczegółowy opis działań podjętych celem realizacji Planu Komercjalizacji zgodnie z harmonogramem, odnoszący się do zdarzeń wyróżnionych w Planie Komercjalizacji, i będzie obejmował okres </w:t>
      </w:r>
      <w:r w:rsidR="00793677" w:rsidRPr="00DF45F7">
        <w:rPr>
          <w:rFonts w:asciiTheme="minorHAnsi" w:hAnsiTheme="minorHAnsi" w:cs="Calibri"/>
          <w:color w:val="000000" w:themeColor="text1"/>
        </w:rPr>
        <w:t>12 kolejnych miesięcy, począwszy od dnia zakończenia Prac B+R w ramach Umowy. Wykonawca będzie każdorazowo dostarczał NCBR raport w terminie 14 dni od dnia upływu danego dwunastomiesięcznego okresu, o którym mowa w zadaniu poprzedzającym.</w:t>
      </w:r>
      <w:bookmarkEnd w:id="567"/>
    </w:p>
    <w:p w14:paraId="24F575C7" w14:textId="2237B36E" w:rsidR="00793677" w:rsidRPr="00DF45F7" w:rsidRDefault="00A26E2B" w:rsidP="00B11AA8">
      <w:pPr>
        <w:pStyle w:val="Akapitzlist"/>
        <w:numPr>
          <w:ilvl w:val="0"/>
          <w:numId w:val="79"/>
        </w:numPr>
        <w:suppressAutoHyphens/>
        <w:spacing w:before="60" w:after="60"/>
        <w:ind w:left="426" w:hanging="426"/>
        <w:jc w:val="both"/>
        <w:rPr>
          <w:rFonts w:asciiTheme="minorHAnsi" w:hAnsiTheme="minorHAnsi"/>
          <w:color w:val="000000" w:themeColor="text1"/>
        </w:rPr>
      </w:pPr>
      <w:bookmarkStart w:id="568" w:name="_Ref69115799"/>
      <w:r w:rsidRPr="00DF45F7">
        <w:rPr>
          <w:rFonts w:asciiTheme="minorHAnsi" w:hAnsiTheme="minorHAnsi"/>
          <w:color w:val="000000" w:themeColor="text1"/>
        </w:rPr>
        <w:t>[</w:t>
      </w:r>
      <w:r w:rsidRPr="00DF45F7">
        <w:rPr>
          <w:rFonts w:asciiTheme="minorHAnsi" w:hAnsiTheme="minorHAnsi"/>
          <w:b/>
          <w:bCs/>
          <w:color w:val="000000" w:themeColor="text1"/>
        </w:rPr>
        <w:t>Szczególny obowiązek audytowy w Wariancie B</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udostępnić, na każde żądanie NCBR, w terminie </w:t>
      </w:r>
      <w:r w:rsidR="00793677" w:rsidRPr="00DF45F7">
        <w:rPr>
          <w:rFonts w:asciiTheme="minorHAnsi" w:hAnsiTheme="minorHAnsi" w:cs="Calibri"/>
          <w:color w:val="000000" w:themeColor="text1"/>
        </w:rPr>
        <w:t xml:space="preserve">7 dni </w:t>
      </w:r>
      <w:r w:rsidR="00793677" w:rsidRPr="00DF45F7">
        <w:rPr>
          <w:rFonts w:asciiTheme="minorHAnsi" w:hAnsiTheme="minorHAnsi"/>
          <w:color w:val="000000" w:themeColor="text1"/>
        </w:rPr>
        <w:t xml:space="preserve">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 Audyt będzie przebiegał następująco: NCBR na co najmniej </w:t>
      </w:r>
      <w:r w:rsidR="00793677" w:rsidRPr="00DF45F7">
        <w:rPr>
          <w:rFonts w:asciiTheme="minorHAnsi" w:hAnsiTheme="minorHAnsi" w:cs="Calibri"/>
          <w:color w:val="000000" w:themeColor="text1"/>
        </w:rPr>
        <w:t xml:space="preserve">14 </w:t>
      </w:r>
      <w:r w:rsidR="00793677" w:rsidRPr="00DF45F7">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bookmarkEnd w:id="568"/>
    </w:p>
    <w:p w14:paraId="77B4264F" w14:textId="42CC1D9B" w:rsidR="00793677" w:rsidRPr="00DF45F7" w:rsidRDefault="00A26E2B" w:rsidP="00B11AA8">
      <w:pPr>
        <w:pStyle w:val="Akapitzlist"/>
        <w:numPr>
          <w:ilvl w:val="0"/>
          <w:numId w:val="79"/>
        </w:numPr>
        <w:suppressAutoHyphens/>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Postanowienie interpretacyjne</w:t>
      </w:r>
      <w:r w:rsidRPr="00DF45F7">
        <w:rPr>
          <w:rFonts w:asciiTheme="minorHAnsi" w:eastAsia="Times New Roman" w:hAnsiTheme="minorHAnsi"/>
          <w:color w:val="000000" w:themeColor="text1"/>
          <w:lang w:eastAsia="ar-SA"/>
        </w:rPr>
        <w:t xml:space="preserve">] Zawieszenie niektórych postanowień Umowy </w:t>
      </w:r>
      <w:r w:rsidR="00793677" w:rsidRPr="00DF45F7">
        <w:rPr>
          <w:rFonts w:asciiTheme="minorHAnsi" w:eastAsia="Times New Roman" w:hAnsiTheme="minorHAnsi"/>
          <w:color w:val="000000" w:themeColor="text1"/>
          <w:lang w:eastAsia="ar-SA"/>
        </w:rPr>
        <w:t>zgodnie z</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xml:space="preserve">, nie wpływa na sposób liczenia innych terminów określonych w Umowie, które odwołują się do </w:t>
      </w:r>
      <w:r w:rsidRPr="00DF45F7">
        <w:rPr>
          <w:rFonts w:asciiTheme="minorHAnsi" w:eastAsia="Times New Roman" w:hAnsiTheme="minorHAnsi"/>
          <w:color w:val="000000" w:themeColor="text1"/>
          <w:lang w:eastAsia="ar-SA"/>
        </w:rPr>
        <w:t xml:space="preserve">zawieszonych postanowień </w:t>
      </w:r>
      <w:r w:rsidR="00793677" w:rsidRPr="00DF45F7">
        <w:rPr>
          <w:rFonts w:asciiTheme="minorHAnsi" w:eastAsia="Times New Roman" w:hAnsiTheme="minorHAnsi"/>
          <w:color w:val="000000" w:themeColor="text1"/>
          <w:lang w:eastAsia="ar-SA"/>
        </w:rPr>
        <w:t xml:space="preserve">tj. terminy te są liczone jakby do </w:t>
      </w:r>
      <w:r w:rsidRPr="00DF45F7">
        <w:rPr>
          <w:rFonts w:asciiTheme="minorHAnsi" w:eastAsia="Times New Roman" w:hAnsiTheme="minorHAnsi"/>
          <w:color w:val="000000" w:themeColor="text1"/>
          <w:lang w:eastAsia="ar-SA"/>
        </w:rPr>
        <w:t xml:space="preserve">zawieszenia tych postanowień </w:t>
      </w:r>
      <w:r w:rsidR="00793677" w:rsidRPr="00DF45F7">
        <w:rPr>
          <w:rFonts w:asciiTheme="minorHAnsi" w:eastAsia="Times New Roman" w:hAnsiTheme="minorHAnsi"/>
          <w:color w:val="000000" w:themeColor="text1"/>
          <w:lang w:eastAsia="ar-SA"/>
        </w:rPr>
        <w:t>nie doszło.</w:t>
      </w:r>
    </w:p>
    <w:p w14:paraId="5B2DC784" w14:textId="68B399A4" w:rsidR="00B51A2D" w:rsidRPr="00DF45F7" w:rsidRDefault="00FD0C9E" w:rsidP="00B11AA8">
      <w:pPr>
        <w:pStyle w:val="Akapitzlist"/>
        <w:numPr>
          <w:ilvl w:val="0"/>
          <w:numId w:val="79"/>
        </w:numPr>
        <w:suppressAutoHyphens/>
        <w:spacing w:before="60" w:after="60"/>
        <w:ind w:left="426"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w:t>
      </w:r>
      <w:r w:rsidRPr="00DF45F7">
        <w:rPr>
          <w:rFonts w:asciiTheme="minorHAnsi" w:hAnsiTheme="minorHAnsi"/>
          <w:b/>
          <w:bCs/>
          <w:color w:val="000000" w:themeColor="text1"/>
        </w:rPr>
        <w:t>Dodatkowe postanowienie interpretacyjne</w:t>
      </w:r>
      <w:r w:rsidRPr="00DF45F7">
        <w:rPr>
          <w:rFonts w:asciiTheme="minorHAnsi" w:hAnsiTheme="minorHAnsi"/>
          <w:color w:val="000000" w:themeColor="text1"/>
        </w:rPr>
        <w:t xml:space="preserve">] </w:t>
      </w:r>
      <w:r w:rsidR="00B51A2D" w:rsidRPr="00DF45F7">
        <w:rPr>
          <w:rFonts w:asciiTheme="minorHAnsi" w:hAnsiTheme="minorHAnsi"/>
          <w:color w:val="000000" w:themeColor="text1"/>
        </w:rPr>
        <w:t>Dla uniknięcia wątpliwości tak długo jak Wykonawca realizuje Wariant B zgodnie z Umową,</w:t>
      </w:r>
      <w:r w:rsidR="00B51A2D" w:rsidRPr="00DF45F7">
        <w:rPr>
          <w:rFonts w:asciiTheme="minorHAnsi" w:eastAsia="Times New Roman" w:hAnsiTheme="minorHAnsi"/>
          <w:color w:val="000000" w:themeColor="text1"/>
          <w:lang w:eastAsia="ar-SA"/>
        </w:rPr>
        <w:t xml:space="preserve"> to jest trwają nieprzerwanie okoliczności wskazane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_Ref69116245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30</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B51A2D" w:rsidRPr="00DF45F7">
        <w:rPr>
          <w:rFonts w:asciiTheme="minorHAnsi" w:eastAsia="Times New Roman" w:hAnsiTheme="minorHAnsi"/>
          <w:color w:val="000000" w:themeColor="text1"/>
          <w:lang w:eastAsia="ar-SA"/>
        </w:rPr>
        <w:t>i Wyko</w:t>
      </w:r>
      <w:r w:rsidRPr="00DF45F7">
        <w:rPr>
          <w:rFonts w:asciiTheme="minorHAnsi" w:eastAsia="Times New Roman" w:hAnsiTheme="minorHAnsi"/>
          <w:color w:val="000000" w:themeColor="text1"/>
          <w:lang w:eastAsia="ar-SA"/>
        </w:rPr>
        <w:t>na</w:t>
      </w:r>
      <w:r w:rsidR="00B51A2D" w:rsidRPr="00DF45F7">
        <w:rPr>
          <w:rFonts w:asciiTheme="minorHAnsi" w:eastAsia="Times New Roman" w:hAnsiTheme="minorHAnsi"/>
          <w:color w:val="000000" w:themeColor="text1"/>
          <w:lang w:eastAsia="ar-SA"/>
        </w:rPr>
        <w:t xml:space="preserve">wca nie dokonał zwrotu Kapitału Docelowego Spłaty, Wykonawca jest uprawniony, bez konieczności uzyskiwania zgody NCBR i informowania NCBR o tym, ustalać samodzielnie, według własnego uznania, z wyłączeniem w/w zasad </w:t>
      </w:r>
      <w:r w:rsidR="00B51A2D" w:rsidRPr="00DF45F7">
        <w:rPr>
          <w:rFonts w:asciiTheme="minorHAnsi" w:hAnsiTheme="minorHAnsi"/>
          <w:color w:val="000000" w:themeColor="text1"/>
        </w:rPr>
        <w:t>wynagrodzenia z tytułu Komercjalizacji Wyników Prac B+R</w:t>
      </w:r>
      <w:r w:rsidRPr="00DF45F7">
        <w:rPr>
          <w:rFonts w:asciiTheme="minorHAnsi" w:hAnsiTheme="minorHAnsi"/>
          <w:color w:val="000000" w:themeColor="text1"/>
        </w:rPr>
        <w:t xml:space="preserve"> i</w:t>
      </w:r>
      <w:r w:rsidR="00B51A2D" w:rsidRPr="00DF45F7">
        <w:rPr>
          <w:rFonts w:asciiTheme="minorHAnsi" w:hAnsiTheme="minorHAnsi"/>
          <w:color w:val="000000" w:themeColor="text1"/>
        </w:rPr>
        <w:t xml:space="preserve"> Technologii Zależnych </w:t>
      </w:r>
      <w:r w:rsidRPr="00DF45F7">
        <w:rPr>
          <w:rFonts w:asciiTheme="minorHAnsi" w:hAnsiTheme="minorHAnsi"/>
          <w:color w:val="000000" w:themeColor="text1"/>
        </w:rPr>
        <w:t xml:space="preserve">w zakresie Komponentu Technologicznego </w:t>
      </w:r>
      <w:r w:rsidR="00B51A2D" w:rsidRPr="00DF45F7">
        <w:rPr>
          <w:rFonts w:asciiTheme="minorHAnsi" w:hAnsiTheme="minorHAnsi"/>
          <w:color w:val="000000" w:themeColor="text1"/>
        </w:rPr>
        <w:t xml:space="preserve">lub na niezbędne do korzystania z Wyników Prac B+R </w:t>
      </w:r>
      <w:r w:rsidRPr="00DF45F7">
        <w:rPr>
          <w:rFonts w:asciiTheme="minorHAnsi" w:hAnsiTheme="minorHAnsi"/>
          <w:color w:val="000000" w:themeColor="text1"/>
        </w:rPr>
        <w:t xml:space="preserve">w zakresie Komponentu Technologicznego </w:t>
      </w:r>
      <w:r w:rsidR="00B51A2D" w:rsidRPr="00DF45F7">
        <w:rPr>
          <w:rFonts w:asciiTheme="minorHAnsi" w:hAnsiTheme="minorHAnsi"/>
          <w:color w:val="000000" w:themeColor="text1"/>
        </w:rPr>
        <w:t>Background IP (jeśli wyraźne postanowienia tego artykułu zobowiązują Wykonawcę do udzielania takich licencji).</w:t>
      </w:r>
    </w:p>
    <w:p w14:paraId="1662FCF1" w14:textId="29DBAC37" w:rsidR="00793677" w:rsidRPr="00DF45F7" w:rsidRDefault="00DD3B1B" w:rsidP="00B11AA8">
      <w:pPr>
        <w:pStyle w:val="Akapitzlist"/>
        <w:numPr>
          <w:ilvl w:val="0"/>
          <w:numId w:val="79"/>
        </w:numPr>
        <w:suppressAutoHyphens/>
        <w:spacing w:before="60" w:after="60"/>
        <w:ind w:left="426" w:hanging="426"/>
        <w:jc w:val="both"/>
        <w:rPr>
          <w:rFonts w:asciiTheme="minorHAnsi" w:eastAsia="Times New Roman" w:hAnsiTheme="minorHAnsi"/>
          <w:color w:val="000000" w:themeColor="text1"/>
          <w:lang w:eastAsia="ar-SA"/>
        </w:rPr>
      </w:pPr>
      <w:r>
        <w:rPr>
          <w:rFonts w:asciiTheme="minorHAnsi" w:hAnsiTheme="minorHAnsi"/>
          <w:color w:val="000000" w:themeColor="text1"/>
        </w:rPr>
        <w:t>Z zastrzeżeniem wyraźnie odmiennych postanowień tego artykułu, jego p</w:t>
      </w:r>
      <w:r w:rsidR="00FD0C9E" w:rsidRPr="00DF45F7">
        <w:rPr>
          <w:rFonts w:asciiTheme="minorHAnsi" w:hAnsiTheme="minorHAnsi"/>
          <w:color w:val="000000" w:themeColor="text1"/>
        </w:rPr>
        <w:t>ostanowienia wiążą Strony przez okres trwania Etapu I i 15 dalszych lat po jego zakończeniu (</w:t>
      </w:r>
      <w:r>
        <w:rPr>
          <w:rFonts w:asciiTheme="minorHAnsi" w:hAnsiTheme="minorHAnsi"/>
          <w:color w:val="000000" w:themeColor="text1"/>
        </w:rPr>
        <w:t xml:space="preserve">tj. od </w:t>
      </w:r>
      <w:r w:rsidR="00FD0C9E" w:rsidRPr="00DF45F7">
        <w:rPr>
          <w:rFonts w:asciiTheme="minorHAnsi" w:hAnsiTheme="minorHAnsi"/>
          <w:color w:val="000000" w:themeColor="text1"/>
        </w:rPr>
        <w:t>publikacji Listy Rankingowej Etapu I).</w:t>
      </w:r>
    </w:p>
    <w:p w14:paraId="0D4D2DFC" w14:textId="5201AF26" w:rsidR="001B22EC" w:rsidRPr="00DF45F7" w:rsidRDefault="00FD22C0" w:rsidP="00B11AA8">
      <w:pPr>
        <w:pStyle w:val="Nagwek1"/>
      </w:pPr>
      <w:bookmarkStart w:id="569" w:name="_Ref505921280"/>
      <w:bookmarkStart w:id="570" w:name="_Ref505921340"/>
      <w:bookmarkStart w:id="571" w:name="_Ref505921359"/>
      <w:bookmarkStart w:id="572" w:name="_Toc511371214"/>
      <w:bookmarkStart w:id="573" w:name="_Toc52897118"/>
      <w:bookmarkStart w:id="574" w:name="_Toc53793066"/>
      <w:bookmarkStart w:id="575" w:name="_Toc54830243"/>
      <w:bookmarkStart w:id="576" w:name="_Toc54798325"/>
      <w:bookmarkStart w:id="577" w:name="_Toc54835753"/>
      <w:bookmarkStart w:id="578" w:name="_Toc72595054"/>
      <w:bookmarkEnd w:id="467"/>
      <w:bookmarkEnd w:id="468"/>
      <w:bookmarkEnd w:id="469"/>
      <w:bookmarkEnd w:id="470"/>
      <w:bookmarkEnd w:id="471"/>
      <w:bookmarkEnd w:id="472"/>
      <w:bookmarkEnd w:id="473"/>
      <w:bookmarkEnd w:id="474"/>
      <w:bookmarkEnd w:id="475"/>
      <w:bookmarkEnd w:id="476"/>
      <w:bookmarkEnd w:id="477"/>
      <w:r w:rsidRPr="00DF45F7">
        <w:lastRenderedPageBreak/>
        <w:t xml:space="preserve">ZARZĄDZANIE </w:t>
      </w:r>
      <w:r w:rsidR="00023220" w:rsidRPr="00DF45F7">
        <w:t>I</w:t>
      </w:r>
      <w:r w:rsidR="00A1375C" w:rsidRPr="00DF45F7">
        <w:t xml:space="preserve"> </w:t>
      </w:r>
      <w:r w:rsidRPr="00DF45F7">
        <w:t>NADZÓR NAD WYKONANIEM UMOWY</w:t>
      </w:r>
      <w:bookmarkEnd w:id="569"/>
      <w:bookmarkEnd w:id="570"/>
      <w:bookmarkEnd w:id="571"/>
      <w:bookmarkEnd w:id="572"/>
      <w:bookmarkEnd w:id="573"/>
      <w:bookmarkEnd w:id="574"/>
      <w:bookmarkEnd w:id="575"/>
      <w:bookmarkEnd w:id="576"/>
      <w:bookmarkEnd w:id="577"/>
      <w:bookmarkEnd w:id="578"/>
    </w:p>
    <w:p w14:paraId="64E9C874" w14:textId="77777777" w:rsidR="00823082" w:rsidRPr="00DF45F7" w:rsidRDefault="00823082" w:rsidP="00B11AA8">
      <w:pPr>
        <w:pStyle w:val="Nagwek2"/>
      </w:pPr>
      <w:bookmarkStart w:id="579" w:name="_Toc511371215"/>
      <w:bookmarkStart w:id="580" w:name="_Toc52897119"/>
      <w:bookmarkStart w:id="581" w:name="_Toc53793067"/>
      <w:bookmarkStart w:id="582" w:name="_Toc54830244"/>
      <w:bookmarkStart w:id="583" w:name="_Toc54798326"/>
      <w:bookmarkStart w:id="584" w:name="_Toc54835754"/>
      <w:bookmarkStart w:id="585" w:name="_Toc72595055"/>
      <w:r w:rsidRPr="00DF45F7">
        <w:t>[MENADŻEROWIE PR</w:t>
      </w:r>
      <w:r w:rsidR="007651FF" w:rsidRPr="00DF45F7">
        <w:t>ZEDSIĘWZIĘCIA</w:t>
      </w:r>
      <w:r w:rsidRPr="00DF45F7">
        <w:t>]</w:t>
      </w:r>
      <w:bookmarkEnd w:id="579"/>
      <w:bookmarkEnd w:id="580"/>
      <w:bookmarkEnd w:id="581"/>
      <w:bookmarkEnd w:id="582"/>
      <w:bookmarkEnd w:id="583"/>
      <w:bookmarkEnd w:id="584"/>
      <w:bookmarkEnd w:id="585"/>
    </w:p>
    <w:p w14:paraId="00AF88A2" w14:textId="6EA55640" w:rsidR="003740FE" w:rsidRPr="00DF45F7" w:rsidRDefault="009615AA" w:rsidP="00B11AA8">
      <w:pPr>
        <w:pStyle w:val="Akapitzlist"/>
        <w:numPr>
          <w:ilvl w:val="0"/>
          <w:numId w:val="59"/>
        </w:numPr>
        <w:suppressAutoHyphens/>
        <w:spacing w:before="60" w:after="60"/>
        <w:ind w:left="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Wykonawca i NCBR wyznaczą menadżerów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xml:space="preserve"> odpowiedzialnych za koordynację sprawnego wykonania Umowy. </w:t>
      </w:r>
      <w:r w:rsidR="005552E3" w:rsidRPr="00DF45F7">
        <w:rPr>
          <w:rFonts w:asciiTheme="minorHAnsi" w:eastAsia="Times New Roman" w:hAnsiTheme="minorHAnsi"/>
          <w:color w:val="000000" w:themeColor="text1"/>
          <w:lang w:eastAsia="ar-SA"/>
        </w:rPr>
        <w:t>Każdorazowo,</w:t>
      </w:r>
      <w:r w:rsidRPr="00DF45F7">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DF45F7" w:rsidRDefault="009615AA" w:rsidP="00B11AA8">
      <w:pPr>
        <w:pStyle w:val="Akapitzlist"/>
        <w:numPr>
          <w:ilvl w:val="0"/>
          <w:numId w:val="59"/>
        </w:numPr>
        <w:suppressAutoHyphens/>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O ile menadżer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7AD2C96B" w:rsidR="009615AA" w:rsidRPr="00DF45F7" w:rsidRDefault="009615AA" w:rsidP="00B11AA8">
      <w:pPr>
        <w:pStyle w:val="Akapitzlist"/>
        <w:numPr>
          <w:ilvl w:val="0"/>
          <w:numId w:val="59"/>
        </w:numPr>
        <w:suppressAutoHyphens/>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O wyborze i zmianie menadżera </w:t>
      </w:r>
      <w:r w:rsidR="007651FF" w:rsidRPr="00DF45F7">
        <w:rPr>
          <w:rFonts w:asciiTheme="minorHAnsi" w:eastAsia="Times New Roman" w:hAnsiTheme="minorHAnsi"/>
          <w:color w:val="000000" w:themeColor="text1"/>
          <w:lang w:eastAsia="ar-SA"/>
        </w:rPr>
        <w:t xml:space="preserve">Przedsięwzięcia </w:t>
      </w:r>
      <w:r w:rsidRPr="00DF45F7">
        <w:rPr>
          <w:rFonts w:asciiTheme="minorHAnsi" w:eastAsia="Times New Roman" w:hAnsiTheme="minorHAnsi"/>
          <w:color w:val="000000" w:themeColor="text1"/>
          <w:lang w:eastAsia="ar-SA"/>
        </w:rPr>
        <w:t xml:space="preserve">Strony zawiadamiają się w formie elektronicznej, zgodnie z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_Ref511548958 \n \h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43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w:t>
      </w:r>
    </w:p>
    <w:p w14:paraId="58519879" w14:textId="77777777" w:rsidR="0073657D" w:rsidRPr="00DF45F7" w:rsidRDefault="0073657D" w:rsidP="00B11AA8">
      <w:pPr>
        <w:pStyle w:val="Akapitzlist"/>
        <w:numPr>
          <w:ilvl w:val="0"/>
          <w:numId w:val="59"/>
        </w:numPr>
        <w:suppressAutoHyphens/>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Niezależnie od innych postanowień Umowy, Strony ustalają, że menadżer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pracownicy i inne osoby wyznaczone przez NCBR</w:t>
      </w:r>
      <w:r w:rsidR="006F5228" w:rsidRPr="00DF45F7">
        <w:rPr>
          <w:rFonts w:asciiTheme="minorHAnsi" w:eastAsia="Times New Roman" w:hAnsiTheme="minorHAnsi"/>
          <w:color w:val="000000" w:themeColor="text1"/>
          <w:lang w:eastAsia="ar-SA"/>
        </w:rPr>
        <w:t>,</w:t>
      </w:r>
      <w:r w:rsidRPr="00DF45F7">
        <w:rPr>
          <w:rFonts w:asciiTheme="minorHAnsi" w:eastAsia="Times New Roman" w:hAnsiTheme="minorHAnsi"/>
          <w:color w:val="000000" w:themeColor="text1"/>
          <w:lang w:eastAsia="ar-SA"/>
        </w:rPr>
        <w:t xml:space="preserve"> będą mogły dokonywać wizyt w siedzibie Wykonawcy lub w miejscu w którym prowadzi Prace B+R, za zgodą i po uprzednim uzgodnieniu z Wykonawcą terminu</w:t>
      </w:r>
      <w:r w:rsidR="006F5228" w:rsidRPr="00DF45F7">
        <w:rPr>
          <w:rFonts w:asciiTheme="minorHAnsi" w:eastAsia="Times New Roman" w:hAnsiTheme="minorHAnsi"/>
          <w:color w:val="000000" w:themeColor="text1"/>
          <w:lang w:eastAsia="ar-SA"/>
        </w:rPr>
        <w:t xml:space="preserve">, </w:t>
      </w:r>
      <w:r w:rsidR="00E42AEA" w:rsidRPr="00DF45F7">
        <w:rPr>
          <w:rFonts w:asciiTheme="minorHAnsi" w:eastAsia="Times New Roman" w:hAnsiTheme="minorHAnsi"/>
          <w:color w:val="000000" w:themeColor="text1"/>
          <w:lang w:eastAsia="ar-SA"/>
        </w:rPr>
        <w:t xml:space="preserve">wskazaniu </w:t>
      </w:r>
      <w:r w:rsidR="006F5228" w:rsidRPr="00DF45F7">
        <w:rPr>
          <w:rFonts w:asciiTheme="minorHAnsi" w:eastAsia="Times New Roman" w:hAnsiTheme="minorHAnsi"/>
          <w:color w:val="000000" w:themeColor="text1"/>
          <w:lang w:eastAsia="ar-SA"/>
        </w:rPr>
        <w:t>przedstawicieli NCBR</w:t>
      </w:r>
      <w:r w:rsidRPr="00DF45F7">
        <w:rPr>
          <w:rFonts w:asciiTheme="minorHAnsi" w:eastAsia="Times New Roman" w:hAnsiTheme="minorHAnsi"/>
          <w:color w:val="000000" w:themeColor="text1"/>
          <w:lang w:eastAsia="ar-SA"/>
        </w:rPr>
        <w:t xml:space="preserve"> i zakresu wizyty.</w:t>
      </w:r>
    </w:p>
    <w:p w14:paraId="0C3627F1" w14:textId="7AB1DD29" w:rsidR="0012066D" w:rsidRPr="00DF45F7" w:rsidRDefault="0012066D" w:rsidP="00B11AA8">
      <w:pPr>
        <w:pStyle w:val="Nagwek2"/>
      </w:pPr>
      <w:bookmarkStart w:id="586" w:name="_Toc52897120"/>
      <w:bookmarkStart w:id="587" w:name="_Toc53793068"/>
      <w:bookmarkStart w:id="588" w:name="_Toc54830245"/>
      <w:bookmarkStart w:id="589" w:name="_Toc54798327"/>
      <w:bookmarkStart w:id="590" w:name="_Toc54835755"/>
      <w:bookmarkStart w:id="591" w:name="_Toc72595056"/>
      <w:r w:rsidRPr="00DF45F7">
        <w:t>[ZEBRANIE UCZESTNIKÓW PRZEDSIĘWZIĘCIA]</w:t>
      </w:r>
      <w:bookmarkEnd w:id="586"/>
      <w:bookmarkEnd w:id="587"/>
      <w:bookmarkEnd w:id="588"/>
      <w:bookmarkEnd w:id="589"/>
      <w:bookmarkEnd w:id="590"/>
      <w:bookmarkEnd w:id="591"/>
    </w:p>
    <w:p w14:paraId="14A6EDA5" w14:textId="6FF04E0E" w:rsidR="00A12025" w:rsidRPr="00DF45F7" w:rsidRDefault="00A12025" w:rsidP="00B11AA8">
      <w:pPr>
        <w:suppressAutoHyphens/>
        <w:spacing w:before="60" w:after="60"/>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NCBR może organizować posiedzenia Uczestników Przedsięwzięcia, w celu omówienia wspólnych im wyzwań technologicznych.</w:t>
      </w:r>
      <w:r w:rsidR="00D86F70" w:rsidRPr="00DF45F7">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 dniowym wyprzedzeniem</w:t>
      </w:r>
      <w:r w:rsidR="00A7114C" w:rsidRPr="00DF45F7">
        <w:rPr>
          <w:rFonts w:asciiTheme="minorHAnsi" w:eastAsia="Times New Roman" w:hAnsiTheme="minorHAnsi"/>
          <w:color w:val="000000" w:themeColor="text1"/>
          <w:lang w:eastAsia="ar-SA"/>
        </w:rPr>
        <w:t>, a Uczestnicy Przedsięwzięcia są zobowiązani do udziału w nim</w:t>
      </w:r>
      <w:r w:rsidR="00D86F70" w:rsidRPr="00DF45F7">
        <w:rPr>
          <w:rFonts w:asciiTheme="minorHAnsi" w:eastAsia="Times New Roman" w:hAnsiTheme="minorHAnsi"/>
          <w:color w:val="000000" w:themeColor="text1"/>
          <w:lang w:eastAsia="ar-SA"/>
        </w:rPr>
        <w:t>.</w:t>
      </w:r>
      <w:r w:rsidR="00A7114C" w:rsidRPr="00DF45F7">
        <w:rPr>
          <w:rFonts w:asciiTheme="minorHAnsi" w:eastAsia="Times New Roman" w:hAnsiTheme="minorHAnsi"/>
          <w:color w:val="000000" w:themeColor="text1"/>
          <w:lang w:eastAsia="ar-SA"/>
        </w:rPr>
        <w:t xml:space="preserve"> </w:t>
      </w:r>
      <w:r w:rsidR="00963F22" w:rsidRPr="00DF45F7">
        <w:rPr>
          <w:rFonts w:asciiTheme="minorHAnsi" w:eastAsia="Times New Roman" w:hAnsiTheme="minorHAnsi"/>
          <w:color w:val="000000" w:themeColor="text1"/>
          <w:lang w:eastAsia="ar-SA"/>
        </w:rPr>
        <w:t>W posiedzeniu wedle uznania NCBR mogą uczestniczyć Użytkownicy.</w:t>
      </w:r>
    </w:p>
    <w:p w14:paraId="4C6B2E5D" w14:textId="2D58BAA6" w:rsidR="0071142A" w:rsidRPr="00DF45F7" w:rsidRDefault="00285C43" w:rsidP="00B11AA8">
      <w:pPr>
        <w:pStyle w:val="Nagwek2"/>
      </w:pPr>
      <w:bookmarkStart w:id="592" w:name="_Toc504994983"/>
      <w:bookmarkStart w:id="593" w:name="_Ref505916635"/>
      <w:bookmarkStart w:id="594" w:name="_Toc511371216"/>
      <w:bookmarkStart w:id="595" w:name="_Toc52897121"/>
      <w:bookmarkStart w:id="596" w:name="_Toc53793069"/>
      <w:bookmarkStart w:id="597" w:name="_Toc54830246"/>
      <w:bookmarkStart w:id="598" w:name="_Toc54798328"/>
      <w:bookmarkStart w:id="599" w:name="_Toc54835756"/>
      <w:bookmarkStart w:id="600" w:name="_Toc72595057"/>
      <w:r w:rsidRPr="00DF45F7">
        <w:t>[</w:t>
      </w:r>
      <w:r w:rsidR="0071142A" w:rsidRPr="00DF45F7">
        <w:t>R</w:t>
      </w:r>
      <w:r w:rsidR="001F666D" w:rsidRPr="00DF45F7">
        <w:t>A</w:t>
      </w:r>
      <w:r w:rsidR="0071142A" w:rsidRPr="00DF45F7">
        <w:t>PORTOWANIE POSTĘPÓW</w:t>
      </w:r>
      <w:r w:rsidR="0012066D" w:rsidRPr="00DF45F7">
        <w:t>, HARMONOGRAM RZECZOWO-FINANSOWY</w:t>
      </w:r>
      <w:r w:rsidRPr="00DF45F7">
        <w:t>]</w:t>
      </w:r>
      <w:bookmarkEnd w:id="592"/>
      <w:bookmarkEnd w:id="593"/>
      <w:bookmarkEnd w:id="594"/>
      <w:bookmarkEnd w:id="595"/>
      <w:bookmarkEnd w:id="596"/>
      <w:bookmarkEnd w:id="597"/>
      <w:bookmarkEnd w:id="598"/>
      <w:bookmarkEnd w:id="599"/>
      <w:bookmarkEnd w:id="600"/>
    </w:p>
    <w:p w14:paraId="5FCD5A90" w14:textId="072398C6" w:rsidR="00285C43" w:rsidRPr="00DF45F7" w:rsidRDefault="007B0C87" w:rsidP="00B11AA8">
      <w:pPr>
        <w:pStyle w:val="Akapitzlist"/>
        <w:numPr>
          <w:ilvl w:val="0"/>
          <w:numId w:val="27"/>
        </w:numPr>
        <w:spacing w:before="60" w:after="60"/>
        <w:ind w:left="426" w:hanging="426"/>
        <w:jc w:val="both"/>
        <w:rPr>
          <w:rFonts w:asciiTheme="minorHAnsi" w:hAnsiTheme="minorHAnsi"/>
          <w:color w:val="000000" w:themeColor="text1"/>
        </w:rPr>
      </w:pPr>
      <w:bookmarkStart w:id="601" w:name="_Ref69155096"/>
      <w:r w:rsidRPr="00DF45F7">
        <w:rPr>
          <w:rFonts w:asciiTheme="minorHAnsi" w:hAnsiTheme="minorHAnsi"/>
          <w:color w:val="000000" w:themeColor="text1"/>
        </w:rPr>
        <w:t>Wykonawca</w:t>
      </w:r>
      <w:r w:rsidR="00B805A9" w:rsidRPr="00DF45F7">
        <w:rPr>
          <w:rFonts w:asciiTheme="minorHAnsi" w:hAnsiTheme="minorHAnsi"/>
          <w:color w:val="000000" w:themeColor="text1"/>
        </w:rPr>
        <w:t xml:space="preserve"> jest zobowiązany do przekazywania NCBR raportów</w:t>
      </w:r>
      <w:r w:rsidR="00247E90" w:rsidRPr="00DF45F7">
        <w:rPr>
          <w:rFonts w:asciiTheme="minorHAnsi" w:hAnsiTheme="minorHAnsi"/>
          <w:color w:val="000000" w:themeColor="text1"/>
        </w:rPr>
        <w:t xml:space="preserve"> z </w:t>
      </w:r>
      <w:r w:rsidR="00B805A9" w:rsidRPr="00DF45F7">
        <w:rPr>
          <w:rFonts w:asciiTheme="minorHAnsi" w:hAnsiTheme="minorHAnsi"/>
          <w:color w:val="000000" w:themeColor="text1"/>
        </w:rPr>
        <w:t>postępu</w:t>
      </w:r>
      <w:r w:rsidR="00247E90" w:rsidRPr="00DF45F7">
        <w:rPr>
          <w:rFonts w:asciiTheme="minorHAnsi" w:hAnsiTheme="minorHAnsi"/>
          <w:color w:val="000000" w:themeColor="text1"/>
        </w:rPr>
        <w:t xml:space="preserve"> w </w:t>
      </w:r>
      <w:r w:rsidR="00B805A9" w:rsidRPr="00DF45F7">
        <w:rPr>
          <w:rFonts w:asciiTheme="minorHAnsi" w:hAnsiTheme="minorHAnsi"/>
          <w:color w:val="000000" w:themeColor="text1"/>
        </w:rPr>
        <w:t>wykonaniu Umowy, obejmujących informację</w:t>
      </w:r>
      <w:r w:rsidR="00247E90" w:rsidRPr="00DF45F7">
        <w:rPr>
          <w:rFonts w:asciiTheme="minorHAnsi" w:hAnsiTheme="minorHAnsi"/>
          <w:color w:val="000000" w:themeColor="text1"/>
        </w:rPr>
        <w:t xml:space="preserve"> o </w:t>
      </w:r>
      <w:r w:rsidR="00B805A9" w:rsidRPr="00DF45F7">
        <w:rPr>
          <w:rFonts w:asciiTheme="minorHAnsi" w:hAnsiTheme="minorHAnsi"/>
          <w:color w:val="000000" w:themeColor="text1"/>
        </w:rPr>
        <w:t>stanie realizacji kluczowych Prac B+R</w:t>
      </w:r>
      <w:r w:rsidR="004A7452" w:rsidRPr="00DF45F7">
        <w:rPr>
          <w:rFonts w:asciiTheme="minorHAnsi" w:hAnsiTheme="minorHAnsi"/>
          <w:color w:val="000000" w:themeColor="text1"/>
        </w:rPr>
        <w:t xml:space="preserve"> w odniesieniu do Harmonogramu </w:t>
      </w:r>
      <w:r w:rsidR="001C760A" w:rsidRPr="00DF45F7">
        <w:rPr>
          <w:rFonts w:asciiTheme="minorHAnsi" w:hAnsiTheme="minorHAnsi"/>
          <w:color w:val="000000" w:themeColor="text1"/>
        </w:rPr>
        <w:t>Rzeczowo-</w:t>
      </w:r>
      <w:r w:rsidR="00D04930" w:rsidRPr="00DF45F7">
        <w:rPr>
          <w:rFonts w:asciiTheme="minorHAnsi" w:hAnsiTheme="minorHAnsi"/>
          <w:color w:val="000000" w:themeColor="text1"/>
        </w:rPr>
        <w:t xml:space="preserve">Finansowego </w:t>
      </w:r>
      <w:r w:rsidR="004A7452" w:rsidRPr="00DF45F7">
        <w:rPr>
          <w:rFonts w:asciiTheme="minorHAnsi" w:hAnsiTheme="minorHAnsi"/>
          <w:color w:val="000000" w:themeColor="text1"/>
        </w:rPr>
        <w:t>danego Etapu (w tym realizacji Zadań Badawczych i osiągania Kamieni Milowych)</w:t>
      </w:r>
      <w:r w:rsidRPr="00DF45F7">
        <w:rPr>
          <w:rFonts w:asciiTheme="minorHAnsi" w:hAnsiTheme="minorHAnsi"/>
          <w:color w:val="000000" w:themeColor="text1"/>
        </w:rPr>
        <w:t xml:space="preserve"> </w:t>
      </w:r>
      <w:r w:rsidR="004A7452" w:rsidRPr="00DF45F7">
        <w:rPr>
          <w:rFonts w:asciiTheme="minorHAnsi" w:hAnsiTheme="minorHAnsi"/>
          <w:color w:val="000000" w:themeColor="text1"/>
        </w:rPr>
        <w:t>przedstawianego w ramach Selekcji do Etapu poprzedzającego,</w:t>
      </w:r>
      <w:r w:rsidR="00F374A8" w:rsidRPr="00DF45F7">
        <w:rPr>
          <w:rFonts w:asciiTheme="minorHAnsi" w:hAnsiTheme="minorHAnsi"/>
          <w:color w:val="000000" w:themeColor="text1"/>
        </w:rPr>
        <w:t xml:space="preserve"> </w:t>
      </w:r>
      <w:r w:rsidR="004A7452" w:rsidRPr="00DF45F7">
        <w:rPr>
          <w:rFonts w:asciiTheme="minorHAnsi" w:hAnsiTheme="minorHAnsi"/>
          <w:color w:val="000000" w:themeColor="text1"/>
        </w:rPr>
        <w:t>oraz</w:t>
      </w:r>
      <w:r w:rsidRPr="00DF45F7">
        <w:rPr>
          <w:rFonts w:asciiTheme="minorHAnsi" w:hAnsiTheme="minorHAnsi"/>
          <w:color w:val="000000" w:themeColor="text1"/>
        </w:rPr>
        <w:t xml:space="preserve"> informacje o wydatkach związanych z realizacją Prac B+R. Informacje o wydatkach, wskazane w zdaniu poprzedzającym, zawierają co najmniej:</w:t>
      </w:r>
      <w:bookmarkEnd w:id="601"/>
    </w:p>
    <w:p w14:paraId="64183D72" w14:textId="2182F1DC" w:rsidR="00964F07" w:rsidRPr="00DF45F7" w:rsidRDefault="00964F07" w:rsidP="00B11AA8">
      <w:pPr>
        <w:pStyle w:val="Akapitzlist"/>
        <w:numPr>
          <w:ilvl w:val="1"/>
          <w:numId w:val="2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przypisanie wydatków do poszczególnych </w:t>
      </w:r>
      <w:r w:rsidR="004A7452" w:rsidRPr="00DF45F7">
        <w:rPr>
          <w:rFonts w:asciiTheme="minorHAnsi" w:hAnsiTheme="minorHAnsi"/>
          <w:color w:val="000000" w:themeColor="text1"/>
        </w:rPr>
        <w:t>Zadań</w:t>
      </w:r>
      <w:r w:rsidR="009E4E51" w:rsidRPr="00DF45F7">
        <w:rPr>
          <w:rFonts w:asciiTheme="minorHAnsi" w:hAnsiTheme="minorHAnsi"/>
          <w:color w:val="000000" w:themeColor="text1"/>
        </w:rPr>
        <w:t xml:space="preserve"> </w:t>
      </w:r>
      <w:r w:rsidR="004A7452" w:rsidRPr="00DF45F7">
        <w:rPr>
          <w:rFonts w:asciiTheme="minorHAnsi" w:hAnsiTheme="minorHAnsi"/>
          <w:color w:val="000000" w:themeColor="text1"/>
        </w:rPr>
        <w:t xml:space="preserve">Badawczych </w:t>
      </w:r>
      <w:r w:rsidR="00B51FAE" w:rsidRPr="00DF45F7">
        <w:rPr>
          <w:rFonts w:asciiTheme="minorHAnsi" w:hAnsiTheme="minorHAnsi"/>
          <w:color w:val="000000" w:themeColor="text1"/>
        </w:rPr>
        <w:t xml:space="preserve">i Kamieni Milowych </w:t>
      </w:r>
      <w:r w:rsidR="004A7452" w:rsidRPr="00DF45F7">
        <w:rPr>
          <w:rFonts w:asciiTheme="minorHAnsi" w:hAnsiTheme="minorHAnsi"/>
          <w:color w:val="000000" w:themeColor="text1"/>
        </w:rPr>
        <w:t>realizowanych w ramach Prac B+R,</w:t>
      </w:r>
      <w:r w:rsidRPr="00DF45F7">
        <w:rPr>
          <w:rFonts w:asciiTheme="minorHAnsi" w:hAnsiTheme="minorHAnsi"/>
          <w:color w:val="000000" w:themeColor="text1"/>
        </w:rPr>
        <w:t xml:space="preserve"> wskazanych odpowiednio w </w:t>
      </w:r>
      <w:r w:rsidR="004A7452" w:rsidRPr="00DF45F7">
        <w:rPr>
          <w:rFonts w:asciiTheme="minorHAnsi" w:hAnsiTheme="minorHAnsi"/>
          <w:color w:val="000000" w:themeColor="text1"/>
        </w:rPr>
        <w:t xml:space="preserve">Harmonogramie </w:t>
      </w:r>
      <w:r w:rsidR="001C760A" w:rsidRPr="00DF45F7">
        <w:rPr>
          <w:rFonts w:asciiTheme="minorHAnsi" w:hAnsiTheme="minorHAnsi"/>
          <w:color w:val="000000" w:themeColor="text1"/>
        </w:rPr>
        <w:t xml:space="preserve">Rzeczowo-Finansowym </w:t>
      </w:r>
      <w:r w:rsidR="00CE73DC" w:rsidRPr="00DF45F7">
        <w:rPr>
          <w:rFonts w:asciiTheme="minorHAnsi" w:hAnsiTheme="minorHAnsi"/>
          <w:color w:val="000000" w:themeColor="text1"/>
        </w:rPr>
        <w:t xml:space="preserve">w zakresie </w:t>
      </w:r>
      <w:r w:rsidR="004A7452" w:rsidRPr="00DF45F7">
        <w:rPr>
          <w:rFonts w:asciiTheme="minorHAnsi" w:hAnsiTheme="minorHAnsi"/>
          <w:color w:val="000000" w:themeColor="text1"/>
        </w:rPr>
        <w:t xml:space="preserve">Etapu I, Harmonogramie </w:t>
      </w:r>
      <w:r w:rsidR="001C760A" w:rsidRPr="00DF45F7">
        <w:rPr>
          <w:rFonts w:asciiTheme="minorHAnsi" w:hAnsiTheme="minorHAnsi"/>
          <w:color w:val="000000" w:themeColor="text1"/>
        </w:rPr>
        <w:t>Rzeczowo-Finansowym</w:t>
      </w:r>
      <w:r w:rsidR="004A7452" w:rsidRPr="00DF45F7">
        <w:rPr>
          <w:rFonts w:asciiTheme="minorHAnsi" w:hAnsiTheme="minorHAnsi"/>
          <w:color w:val="000000" w:themeColor="text1"/>
        </w:rPr>
        <w:t xml:space="preserve"> </w:t>
      </w:r>
      <w:r w:rsidR="00CE73DC" w:rsidRPr="00DF45F7">
        <w:rPr>
          <w:rFonts w:asciiTheme="minorHAnsi" w:hAnsiTheme="minorHAnsi"/>
          <w:color w:val="000000" w:themeColor="text1"/>
        </w:rPr>
        <w:t xml:space="preserve">w zakresie </w:t>
      </w:r>
      <w:r w:rsidR="004A7452" w:rsidRPr="00DF45F7">
        <w:rPr>
          <w:rFonts w:asciiTheme="minorHAnsi" w:hAnsiTheme="minorHAnsi"/>
          <w:color w:val="000000" w:themeColor="text1"/>
        </w:rPr>
        <w:t>Etapu II.</w:t>
      </w:r>
    </w:p>
    <w:p w14:paraId="10FA3747" w14:textId="37786EAD" w:rsidR="00964F07" w:rsidRPr="00DF45F7" w:rsidRDefault="00964F07" w:rsidP="00B11AA8">
      <w:pPr>
        <w:pStyle w:val="Akapitzlist"/>
        <w:numPr>
          <w:ilvl w:val="1"/>
          <w:numId w:val="2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DF45F7" w:rsidRDefault="007B0C87" w:rsidP="00B11AA8">
      <w:pPr>
        <w:pStyle w:val="Akapitzlist"/>
        <w:numPr>
          <w:ilvl w:val="0"/>
          <w:numId w:val="2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w:t>
      </w:r>
      <w:r w:rsidR="00477621" w:rsidRPr="00DF45F7">
        <w:rPr>
          <w:rFonts w:asciiTheme="minorHAnsi" w:hAnsiTheme="minorHAnsi"/>
          <w:color w:val="000000" w:themeColor="text1"/>
        </w:rPr>
        <w:t>jest zobowiązany do dokumentowania Prac B+R,</w:t>
      </w:r>
      <w:r w:rsidR="00247E90" w:rsidRPr="00DF45F7">
        <w:rPr>
          <w:rFonts w:asciiTheme="minorHAnsi" w:hAnsiTheme="minorHAnsi"/>
          <w:color w:val="000000" w:themeColor="text1"/>
        </w:rPr>
        <w:t xml:space="preserve"> w </w:t>
      </w:r>
      <w:r w:rsidR="00477621" w:rsidRPr="00DF45F7">
        <w:rPr>
          <w:rFonts w:asciiTheme="minorHAnsi" w:hAnsiTheme="minorHAnsi"/>
          <w:color w:val="000000" w:themeColor="text1"/>
        </w:rPr>
        <w:t>szczególności</w:t>
      </w:r>
      <w:r w:rsidR="00247E90" w:rsidRPr="00DF45F7">
        <w:rPr>
          <w:rFonts w:asciiTheme="minorHAnsi" w:hAnsiTheme="minorHAnsi"/>
          <w:color w:val="000000" w:themeColor="text1"/>
        </w:rPr>
        <w:t xml:space="preserve"> w </w:t>
      </w:r>
      <w:r w:rsidR="00477621" w:rsidRPr="00DF45F7">
        <w:rPr>
          <w:rFonts w:asciiTheme="minorHAnsi" w:hAnsiTheme="minorHAnsi"/>
          <w:color w:val="000000" w:themeColor="text1"/>
        </w:rPr>
        <w:t>zakresie Wyników Prac B+R</w:t>
      </w:r>
      <w:r w:rsidR="00B26627" w:rsidRPr="00DF45F7">
        <w:rPr>
          <w:rFonts w:asciiTheme="minorHAnsi" w:hAnsiTheme="minorHAnsi"/>
          <w:color w:val="000000" w:themeColor="text1"/>
        </w:rPr>
        <w:t>,</w:t>
      </w:r>
      <w:r w:rsidR="00247E90" w:rsidRPr="00DF45F7">
        <w:rPr>
          <w:rFonts w:asciiTheme="minorHAnsi" w:hAnsiTheme="minorHAnsi"/>
          <w:color w:val="000000" w:themeColor="text1"/>
        </w:rPr>
        <w:t xml:space="preserve"> w </w:t>
      </w:r>
      <w:r w:rsidR="00B26627" w:rsidRPr="00DF45F7">
        <w:rPr>
          <w:rFonts w:asciiTheme="minorHAnsi" w:hAnsiTheme="minorHAnsi"/>
          <w:color w:val="000000" w:themeColor="text1"/>
        </w:rPr>
        <w:t>drodze Dokumentacji B+R</w:t>
      </w:r>
      <w:r w:rsidR="00477621" w:rsidRPr="00DF45F7">
        <w:rPr>
          <w:rFonts w:asciiTheme="minorHAnsi" w:hAnsiTheme="minorHAnsi"/>
          <w:color w:val="000000" w:themeColor="text1"/>
        </w:rPr>
        <w:t>.</w:t>
      </w:r>
    </w:p>
    <w:p w14:paraId="0177D3A6" w14:textId="77777777" w:rsidR="007B0C87" w:rsidRPr="00DF45F7" w:rsidRDefault="007B0C87" w:rsidP="00B11AA8">
      <w:pPr>
        <w:pStyle w:val="Akapitzlist"/>
        <w:numPr>
          <w:ilvl w:val="0"/>
          <w:numId w:val="2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do przedstawienia na </w:t>
      </w:r>
      <w:r w:rsidR="007E3BE8" w:rsidRPr="00DF45F7">
        <w:rPr>
          <w:rFonts w:asciiTheme="minorHAnsi" w:hAnsiTheme="minorHAnsi"/>
          <w:color w:val="000000" w:themeColor="text1"/>
        </w:rPr>
        <w:t xml:space="preserve">każde </w:t>
      </w:r>
      <w:r w:rsidRPr="00DF45F7">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DF45F7">
        <w:rPr>
          <w:rFonts w:asciiTheme="minorHAnsi" w:hAnsiTheme="minorHAnsi"/>
          <w:color w:val="000000" w:themeColor="text1"/>
        </w:rPr>
        <w:t>Etapu</w:t>
      </w:r>
      <w:r w:rsidRPr="00DF45F7">
        <w:rPr>
          <w:rFonts w:asciiTheme="minorHAnsi" w:hAnsiTheme="minorHAnsi"/>
          <w:color w:val="000000" w:themeColor="text1"/>
        </w:rPr>
        <w:t>. Wykonawca jest zobowiązany do przekazania NCBR kopii takich dokumentów, w terminie 7 dni od otrzymania stosownego wezwania.</w:t>
      </w:r>
    </w:p>
    <w:p w14:paraId="6CFF30D0" w14:textId="44441BB3" w:rsidR="00B805A9" w:rsidRPr="00DF45F7" w:rsidRDefault="00B805A9" w:rsidP="00B11AA8">
      <w:pPr>
        <w:pStyle w:val="Akapitzlist"/>
        <w:numPr>
          <w:ilvl w:val="0"/>
          <w:numId w:val="2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Raport jest przekazywany NCBR</w:t>
      </w:r>
      <w:r w:rsidR="00247E90" w:rsidRPr="00DF45F7">
        <w:rPr>
          <w:rFonts w:asciiTheme="minorHAnsi" w:hAnsiTheme="minorHAnsi"/>
          <w:color w:val="000000" w:themeColor="text1"/>
        </w:rPr>
        <w:t xml:space="preserve"> </w:t>
      </w:r>
      <w:r w:rsidR="007E5085" w:rsidRPr="00DF45F7">
        <w:rPr>
          <w:rFonts w:asciiTheme="minorHAnsi" w:hAnsiTheme="minorHAnsi"/>
          <w:color w:val="000000" w:themeColor="text1"/>
        </w:rPr>
        <w:t xml:space="preserve">wyłącznie w ramach </w:t>
      </w:r>
      <w:r w:rsidR="000F1F75" w:rsidRPr="00DF45F7">
        <w:rPr>
          <w:rFonts w:asciiTheme="minorHAnsi" w:hAnsiTheme="minorHAnsi"/>
          <w:color w:val="000000" w:themeColor="text1"/>
        </w:rPr>
        <w:t>Etapu I</w:t>
      </w:r>
      <w:r w:rsidR="007E5085" w:rsidRPr="00DF45F7">
        <w:rPr>
          <w:rFonts w:asciiTheme="minorHAnsi" w:hAnsiTheme="minorHAnsi"/>
          <w:color w:val="000000" w:themeColor="text1"/>
        </w:rPr>
        <w:t xml:space="preserve"> i </w:t>
      </w:r>
      <w:r w:rsidR="000F1F75" w:rsidRPr="00DF45F7">
        <w:rPr>
          <w:rFonts w:asciiTheme="minorHAnsi" w:hAnsiTheme="minorHAnsi"/>
          <w:color w:val="000000" w:themeColor="text1"/>
        </w:rPr>
        <w:t xml:space="preserve">Etapu </w:t>
      </w:r>
      <w:r w:rsidR="001A356C" w:rsidRPr="00DF45F7">
        <w:rPr>
          <w:rFonts w:asciiTheme="minorHAnsi" w:hAnsiTheme="minorHAnsi"/>
          <w:color w:val="000000" w:themeColor="text1"/>
        </w:rPr>
        <w:t>II</w:t>
      </w:r>
      <w:r w:rsidR="007E5085" w:rsidRPr="00DF45F7">
        <w:rPr>
          <w:rFonts w:asciiTheme="minorHAnsi" w:hAnsiTheme="minorHAnsi"/>
          <w:color w:val="000000" w:themeColor="text1"/>
        </w:rPr>
        <w:t xml:space="preserve">, </w:t>
      </w:r>
      <w:r w:rsidR="00247E90" w:rsidRPr="00DF45F7">
        <w:rPr>
          <w:rFonts w:asciiTheme="minorHAnsi" w:hAnsiTheme="minorHAnsi"/>
          <w:color w:val="000000" w:themeColor="text1"/>
        </w:rPr>
        <w:t>w </w:t>
      </w:r>
      <w:r w:rsidR="0071540E" w:rsidRPr="00DF45F7">
        <w:rPr>
          <w:rFonts w:asciiTheme="minorHAnsi" w:hAnsiTheme="minorHAnsi"/>
          <w:color w:val="000000" w:themeColor="text1"/>
        </w:rPr>
        <w:t>języku polskim</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formie elektronicznej</w:t>
      </w:r>
      <w:r w:rsidR="00553FBC" w:rsidRPr="00DF45F7">
        <w:rPr>
          <w:rFonts w:asciiTheme="minorHAnsi" w:hAnsiTheme="minorHAnsi"/>
          <w:color w:val="000000" w:themeColor="text1"/>
        </w:rPr>
        <w:t xml:space="preserve"> do 28 dnia </w:t>
      </w:r>
      <w:r w:rsidR="007E5085" w:rsidRPr="00DF45F7">
        <w:rPr>
          <w:rFonts w:asciiTheme="minorHAnsi" w:hAnsiTheme="minorHAnsi"/>
          <w:color w:val="000000" w:themeColor="text1"/>
        </w:rPr>
        <w:t xml:space="preserve">co drugiego </w:t>
      </w:r>
      <w:r w:rsidR="00553FBC" w:rsidRPr="00DF45F7">
        <w:rPr>
          <w:rFonts w:asciiTheme="minorHAnsi" w:hAnsiTheme="minorHAnsi"/>
          <w:color w:val="000000" w:themeColor="text1"/>
        </w:rPr>
        <w:t>miesiąca</w:t>
      </w:r>
      <w:r w:rsidR="007E5085" w:rsidRPr="00DF45F7">
        <w:rPr>
          <w:rFonts w:asciiTheme="minorHAnsi" w:hAnsiTheme="minorHAnsi"/>
          <w:color w:val="000000" w:themeColor="text1"/>
        </w:rPr>
        <w:t xml:space="preserve"> za okres poprzedzających złożenie raportu dwóch </w:t>
      </w:r>
      <w:r w:rsidR="007E5085" w:rsidRPr="00DF45F7">
        <w:rPr>
          <w:rFonts w:asciiTheme="minorHAnsi" w:hAnsiTheme="minorHAnsi"/>
          <w:color w:val="000000" w:themeColor="text1"/>
        </w:rPr>
        <w:lastRenderedPageBreak/>
        <w:t>miesięcy</w:t>
      </w:r>
      <w:r w:rsidRPr="00DF45F7">
        <w:rPr>
          <w:rFonts w:asciiTheme="minorHAnsi" w:hAnsiTheme="minorHAnsi"/>
          <w:color w:val="000000" w:themeColor="text1"/>
        </w:rPr>
        <w:t xml:space="preserve">. </w:t>
      </w:r>
      <w:r w:rsidR="001736A0" w:rsidRPr="00DF45F7">
        <w:rPr>
          <w:rFonts w:asciiTheme="minorHAnsi" w:hAnsiTheme="minorHAnsi"/>
          <w:color w:val="000000" w:themeColor="text1"/>
        </w:rPr>
        <w:t>NCBR dopuszcza przekazywanie raportów w języku angielskim, wraz z tłumaczeniem na język polski.</w:t>
      </w:r>
    </w:p>
    <w:p w14:paraId="03E77B0C" w14:textId="77BCDEA8" w:rsidR="006624BF" w:rsidRPr="00DA11B2" w:rsidRDefault="00DA11B2" w:rsidP="00B11AA8">
      <w:pPr>
        <w:pStyle w:val="Akapitzlist"/>
        <w:numPr>
          <w:ilvl w:val="0"/>
          <w:numId w:val="27"/>
        </w:numPr>
        <w:spacing w:before="60" w:after="60"/>
        <w:ind w:left="426" w:hanging="426"/>
        <w:jc w:val="both"/>
        <w:rPr>
          <w:rFonts w:asciiTheme="minorHAnsi" w:eastAsiaTheme="minorEastAsia" w:hAnsiTheme="minorHAnsi"/>
          <w:color w:val="000000" w:themeColor="text1"/>
        </w:rPr>
      </w:pPr>
      <w:bookmarkStart w:id="602" w:name="_Hlk59056233"/>
      <w:r>
        <w:rPr>
          <w:rFonts w:asciiTheme="minorHAnsi" w:hAnsiTheme="minorHAnsi"/>
          <w:color w:val="000000" w:themeColor="text1"/>
        </w:rPr>
        <w:t xml:space="preserve">Z zastrzeżeniem paragrafu kolejnego, </w:t>
      </w:r>
      <w:r w:rsidR="00BE0CA5" w:rsidRPr="00DF45F7">
        <w:rPr>
          <w:rFonts w:asciiTheme="minorHAnsi" w:hAnsiTheme="minorHAnsi"/>
          <w:color w:val="000000" w:themeColor="text1"/>
        </w:rPr>
        <w:t>Wykonawca jest uprawniony do dokonywania</w:t>
      </w:r>
      <w:r w:rsidR="784A7FB0" w:rsidRPr="00DF45F7">
        <w:rPr>
          <w:rFonts w:ascii="Calibri" w:eastAsia="Calibri" w:hAnsi="Calibri" w:cs="Calibri"/>
          <w:color w:val="000000" w:themeColor="text1"/>
        </w:rPr>
        <w:t>, po uprzednim zawiadomieniu NCBR o ich treści i zakresie,</w:t>
      </w:r>
      <w:r w:rsidR="00BE0CA5" w:rsidRPr="00DF45F7">
        <w:rPr>
          <w:rFonts w:asciiTheme="minorHAnsi" w:hAnsiTheme="minorHAnsi"/>
          <w:color w:val="000000" w:themeColor="text1"/>
        </w:rPr>
        <w:t xml:space="preserve"> zmian Harmonogramu Rzeczowo-Finansowego w zakresie, w którym nie prowadzi on do (i) zwiększenia łącznego Wynagrodzenia Wykonawcy za dany Etap względem Wynagrodzenia Wykonawcy określonego we Wniosku, z uwzględnieniem ewentualnych późniejszych Postąpień oraz (ii) przekroczenia Terminu Doręczenia </w:t>
      </w:r>
      <w:r w:rsidR="34612A05" w:rsidRPr="00DF45F7">
        <w:rPr>
          <w:rFonts w:asciiTheme="minorHAnsi" w:hAnsiTheme="minorHAnsi"/>
          <w:color w:val="000000" w:themeColor="text1"/>
        </w:rPr>
        <w:t>Wyników</w:t>
      </w:r>
      <w:r w:rsidR="00BE0CA5" w:rsidRPr="00DF45F7">
        <w:rPr>
          <w:rFonts w:asciiTheme="minorHAnsi" w:hAnsiTheme="minorHAnsi"/>
          <w:color w:val="000000" w:themeColor="text1"/>
        </w:rPr>
        <w:t xml:space="preserve"> Prac Etapu, z zastrzeżeniem zdania kolejnego. Zmiany Harmonogramu Rzeczowo-Finansowego w zakresie Etapu II przedstawione w ramach Wyniku Prac Etapu I w zaktualizowanej Ofercie, nie wymagają zgody NCBR, przy czym nie mogą prowadzić one do zmian wskazanych w ppkt (i)-(ii) zdania poprzedzającego. Zmiany Harmonogramu Rzeczowo-Finansowego zgodnie z tym paragrafem nie stanowią zmiany Umowy</w:t>
      </w:r>
      <w:r w:rsidR="006624BF" w:rsidRPr="00DF45F7">
        <w:rPr>
          <w:rFonts w:asciiTheme="minorHAnsi" w:hAnsiTheme="minorHAnsi"/>
          <w:color w:val="000000" w:themeColor="text1"/>
        </w:rPr>
        <w:t>.</w:t>
      </w:r>
    </w:p>
    <w:p w14:paraId="6437270C" w14:textId="3049F259" w:rsidR="00DA11B2" w:rsidRPr="00DF45F7" w:rsidRDefault="00DA11B2" w:rsidP="00B11AA8">
      <w:pPr>
        <w:pStyle w:val="Akapitzlist"/>
        <w:numPr>
          <w:ilvl w:val="0"/>
          <w:numId w:val="27"/>
        </w:numPr>
        <w:spacing w:before="60" w:after="60"/>
        <w:ind w:left="426" w:hanging="426"/>
        <w:jc w:val="both"/>
        <w:rPr>
          <w:rFonts w:asciiTheme="minorHAnsi" w:eastAsiaTheme="minorEastAsia" w:hAnsiTheme="minorHAnsi"/>
          <w:color w:val="000000" w:themeColor="text1"/>
        </w:rPr>
      </w:pPr>
      <w:r>
        <w:rPr>
          <w:rFonts w:asciiTheme="minorHAnsi" w:hAnsiTheme="minorHAnsi"/>
          <w:color w:val="000000" w:themeColor="text1"/>
        </w:rPr>
        <w:t xml:space="preserve">Wykonawca jest </w:t>
      </w:r>
      <w:r w:rsidRPr="00DF45F7">
        <w:rPr>
          <w:rFonts w:asciiTheme="minorHAnsi" w:hAnsiTheme="minorHAnsi"/>
          <w:color w:val="000000" w:themeColor="text1"/>
        </w:rPr>
        <w:t>uprawniony do dokonywania</w:t>
      </w:r>
      <w:r w:rsidR="00CD0AC9" w:rsidRPr="00CD0AC9">
        <w:rPr>
          <w:rFonts w:asciiTheme="minorHAnsi" w:hAnsiTheme="minorHAnsi"/>
          <w:color w:val="000000" w:themeColor="text1"/>
        </w:rPr>
        <w:t xml:space="preserve"> </w:t>
      </w:r>
      <w:r w:rsidR="00CD0AC9" w:rsidRPr="00DF45F7">
        <w:rPr>
          <w:rFonts w:asciiTheme="minorHAnsi" w:hAnsiTheme="minorHAnsi"/>
          <w:color w:val="000000" w:themeColor="text1"/>
        </w:rPr>
        <w:t>zmian Harmonogramu Rzeczowo-Finansowego</w:t>
      </w:r>
      <w:r w:rsidRPr="00DF45F7">
        <w:rPr>
          <w:rFonts w:ascii="Calibri" w:eastAsia="Calibri" w:hAnsi="Calibri" w:cs="Calibri"/>
          <w:color w:val="000000" w:themeColor="text1"/>
        </w:rPr>
        <w:t xml:space="preserve">, </w:t>
      </w:r>
      <w:r w:rsidR="00CB22A5">
        <w:rPr>
          <w:rFonts w:ascii="Calibri" w:eastAsia="Calibri" w:hAnsi="Calibri" w:cs="Calibri"/>
          <w:color w:val="000000" w:themeColor="text1"/>
        </w:rPr>
        <w:t xml:space="preserve">bez konieczności uzyskiwania zgody, lecz </w:t>
      </w:r>
      <w:r w:rsidRPr="00DF45F7">
        <w:rPr>
          <w:rFonts w:ascii="Calibri" w:eastAsia="Calibri" w:hAnsi="Calibri" w:cs="Calibri"/>
          <w:color w:val="000000" w:themeColor="text1"/>
        </w:rPr>
        <w:t xml:space="preserve">po uprzednim zawiadomieniu NCBR o ich treści i </w:t>
      </w:r>
      <w:r w:rsidR="00CD0AC9">
        <w:rPr>
          <w:rFonts w:ascii="Calibri" w:eastAsia="Calibri" w:hAnsi="Calibri" w:cs="Calibri"/>
          <w:color w:val="000000" w:themeColor="text1"/>
        </w:rPr>
        <w:t>przedmiocie</w:t>
      </w:r>
      <w:r w:rsidRPr="00DF45F7">
        <w:rPr>
          <w:rFonts w:ascii="Calibri" w:eastAsia="Calibri" w:hAnsi="Calibri" w:cs="Calibri"/>
          <w:color w:val="000000" w:themeColor="text1"/>
        </w:rPr>
        <w:t>,</w:t>
      </w:r>
      <w:r w:rsidRPr="00DF45F7">
        <w:rPr>
          <w:rFonts w:asciiTheme="minorHAnsi" w:hAnsiTheme="minorHAnsi"/>
          <w:color w:val="000000" w:themeColor="text1"/>
        </w:rPr>
        <w:t xml:space="preserve"> </w:t>
      </w:r>
      <w:r>
        <w:rPr>
          <w:rFonts w:asciiTheme="minorHAnsi" w:hAnsiTheme="minorHAnsi"/>
          <w:color w:val="000000" w:themeColor="text1"/>
        </w:rPr>
        <w:t xml:space="preserve">w zakresie powodującym </w:t>
      </w:r>
      <w:r w:rsidR="00CB22A5">
        <w:rPr>
          <w:rFonts w:asciiTheme="minorHAnsi" w:hAnsiTheme="minorHAnsi"/>
          <w:color w:val="000000" w:themeColor="text1"/>
        </w:rPr>
        <w:t xml:space="preserve">zmianę </w:t>
      </w:r>
      <w:r>
        <w:rPr>
          <w:rFonts w:asciiTheme="minorHAnsi" w:hAnsiTheme="minorHAnsi"/>
          <w:color w:val="000000" w:themeColor="text1"/>
        </w:rPr>
        <w:t xml:space="preserve">udziału finansowania realizacji </w:t>
      </w:r>
      <w:r w:rsidR="00DA47AD">
        <w:rPr>
          <w:rFonts w:asciiTheme="minorHAnsi" w:hAnsiTheme="minorHAnsi"/>
          <w:color w:val="000000" w:themeColor="text1"/>
        </w:rPr>
        <w:t xml:space="preserve">przedmiotu </w:t>
      </w:r>
      <w:r>
        <w:rPr>
          <w:rFonts w:asciiTheme="minorHAnsi" w:hAnsiTheme="minorHAnsi"/>
          <w:color w:val="000000" w:themeColor="text1"/>
        </w:rPr>
        <w:t>Umowy ze źród</w:t>
      </w:r>
      <w:r w:rsidR="00CD0AC9">
        <w:rPr>
          <w:rFonts w:asciiTheme="minorHAnsi" w:hAnsiTheme="minorHAnsi"/>
          <w:color w:val="000000" w:themeColor="text1"/>
        </w:rPr>
        <w:t>e</w:t>
      </w:r>
      <w:r>
        <w:rPr>
          <w:rFonts w:asciiTheme="minorHAnsi" w:hAnsiTheme="minorHAnsi"/>
          <w:color w:val="000000" w:themeColor="text1"/>
        </w:rPr>
        <w:t xml:space="preserve">ł innych niż pochodzące od NCBR, z </w:t>
      </w:r>
      <w:r w:rsidR="00CD0AC9">
        <w:rPr>
          <w:rFonts w:asciiTheme="minorHAnsi" w:hAnsiTheme="minorHAnsi"/>
          <w:color w:val="000000" w:themeColor="text1"/>
        </w:rPr>
        <w:t xml:space="preserve">zastrzeżeniem wymogu zawartego w </w:t>
      </w:r>
      <w:r>
        <w:rPr>
          <w:rFonts w:asciiTheme="minorHAnsi" w:hAnsiTheme="minorHAnsi"/>
          <w:color w:val="000000" w:themeColor="text1"/>
        </w:rPr>
        <w:fldChar w:fldCharType="begin"/>
      </w:r>
      <w:r>
        <w:rPr>
          <w:rFonts w:asciiTheme="minorHAnsi" w:hAnsiTheme="minorHAnsi"/>
          <w:color w:val="000000" w:themeColor="text1"/>
        </w:rPr>
        <w:instrText xml:space="preserve"> REF _Ref479914715 \r \h </w:instrText>
      </w:r>
      <w:r>
        <w:rPr>
          <w:rFonts w:asciiTheme="minorHAnsi" w:hAnsiTheme="minorHAnsi"/>
          <w:color w:val="000000" w:themeColor="text1"/>
        </w:rPr>
      </w:r>
      <w:r>
        <w:rPr>
          <w:rFonts w:asciiTheme="minorHAnsi" w:hAnsiTheme="minorHAnsi"/>
          <w:color w:val="000000" w:themeColor="text1"/>
        </w:rPr>
        <w:fldChar w:fldCharType="separate"/>
      </w:r>
      <w:r>
        <w:rPr>
          <w:rFonts w:asciiTheme="minorHAnsi" w:hAnsiTheme="minorHAnsi"/>
          <w:color w:val="000000" w:themeColor="text1"/>
        </w:rPr>
        <w:t>ART. 6</w:t>
      </w:r>
      <w:r>
        <w:rPr>
          <w:rFonts w:asciiTheme="minorHAnsi" w:hAnsiTheme="minorHAnsi"/>
          <w:color w:val="000000" w:themeColor="text1"/>
        </w:rPr>
        <w:fldChar w:fldCharType="end"/>
      </w:r>
      <w:r>
        <w:rPr>
          <w:rFonts w:asciiTheme="minorHAnsi" w:hAnsiTheme="minorHAnsi"/>
          <w:color w:val="000000" w:themeColor="text1"/>
        </w:rPr>
        <w:t xml:space="preserve"> </w:t>
      </w:r>
      <w:r>
        <w:rPr>
          <w:rFonts w:asciiTheme="minorHAnsi" w:hAnsiTheme="minorHAnsi"/>
          <w:color w:val="000000" w:themeColor="text1"/>
        </w:rPr>
        <w:fldChar w:fldCharType="begin"/>
      </w:r>
      <w:r>
        <w:rPr>
          <w:rFonts w:asciiTheme="minorHAnsi" w:hAnsiTheme="minorHAnsi"/>
          <w:color w:val="000000" w:themeColor="text1"/>
        </w:rPr>
        <w:instrText xml:space="preserve"> REF _Ref494427531 \n \h </w:instrText>
      </w:r>
      <w:r>
        <w:rPr>
          <w:rFonts w:asciiTheme="minorHAnsi" w:hAnsiTheme="minorHAnsi"/>
          <w:color w:val="000000" w:themeColor="text1"/>
        </w:rPr>
      </w:r>
      <w:r>
        <w:rPr>
          <w:rFonts w:asciiTheme="minorHAnsi" w:hAnsiTheme="minorHAnsi"/>
          <w:color w:val="000000" w:themeColor="text1"/>
        </w:rPr>
        <w:fldChar w:fldCharType="separate"/>
      </w:r>
      <w:r>
        <w:rPr>
          <w:rFonts w:asciiTheme="minorHAnsi" w:hAnsiTheme="minorHAnsi"/>
          <w:color w:val="000000" w:themeColor="text1"/>
        </w:rPr>
        <w:t>§2</w:t>
      </w:r>
      <w:r>
        <w:rPr>
          <w:rFonts w:asciiTheme="minorHAnsi" w:hAnsiTheme="minorHAnsi"/>
          <w:color w:val="000000" w:themeColor="text1"/>
        </w:rPr>
        <w:fldChar w:fldCharType="end"/>
      </w:r>
      <w:r>
        <w:rPr>
          <w:rFonts w:asciiTheme="minorHAnsi" w:hAnsiTheme="minorHAnsi"/>
          <w:color w:val="000000" w:themeColor="text1"/>
        </w:rPr>
        <w:t xml:space="preserve"> pkt </w:t>
      </w:r>
      <w:r>
        <w:rPr>
          <w:rFonts w:asciiTheme="minorHAnsi" w:hAnsiTheme="minorHAnsi"/>
          <w:color w:val="000000" w:themeColor="text1"/>
        </w:rPr>
        <w:fldChar w:fldCharType="begin"/>
      </w:r>
      <w:r>
        <w:rPr>
          <w:rFonts w:asciiTheme="minorHAnsi" w:hAnsiTheme="minorHAnsi"/>
          <w:color w:val="000000" w:themeColor="text1"/>
        </w:rPr>
        <w:instrText xml:space="preserve"> REF _Ref72610920 \n \h </w:instrText>
      </w:r>
      <w:r>
        <w:rPr>
          <w:rFonts w:asciiTheme="minorHAnsi" w:hAnsiTheme="minorHAnsi"/>
          <w:color w:val="000000" w:themeColor="text1"/>
        </w:rPr>
      </w:r>
      <w:r>
        <w:rPr>
          <w:rFonts w:asciiTheme="minorHAnsi" w:hAnsiTheme="minorHAnsi"/>
          <w:color w:val="000000" w:themeColor="text1"/>
        </w:rPr>
        <w:fldChar w:fldCharType="separate"/>
      </w:r>
      <w:r>
        <w:rPr>
          <w:rFonts w:asciiTheme="minorHAnsi" w:hAnsiTheme="minorHAnsi"/>
          <w:color w:val="000000" w:themeColor="text1"/>
        </w:rPr>
        <w:t>8)</w:t>
      </w:r>
      <w:r>
        <w:rPr>
          <w:rFonts w:asciiTheme="minorHAnsi" w:hAnsiTheme="minorHAnsi"/>
          <w:color w:val="000000" w:themeColor="text1"/>
        </w:rPr>
        <w:fldChar w:fldCharType="end"/>
      </w:r>
      <w:r>
        <w:rPr>
          <w:rFonts w:asciiTheme="minorHAnsi" w:hAnsiTheme="minorHAnsi"/>
          <w:color w:val="000000" w:themeColor="text1"/>
        </w:rPr>
        <w:t xml:space="preserve"> </w:t>
      </w:r>
      <w:r w:rsidR="00CB22A5">
        <w:rPr>
          <w:rFonts w:asciiTheme="minorHAnsi" w:hAnsiTheme="minorHAnsi"/>
          <w:color w:val="000000" w:themeColor="text1"/>
        </w:rPr>
        <w:t xml:space="preserve">zdanie ostatnie </w:t>
      </w:r>
      <w:r>
        <w:rPr>
          <w:rFonts w:asciiTheme="minorHAnsi" w:hAnsiTheme="minorHAnsi"/>
          <w:color w:val="000000" w:themeColor="text1"/>
        </w:rPr>
        <w:t>Umowy.</w:t>
      </w:r>
    </w:p>
    <w:p w14:paraId="5142640F" w14:textId="77777777" w:rsidR="00202F53" w:rsidRPr="00DF45F7" w:rsidRDefault="00202F53" w:rsidP="00B11AA8">
      <w:pPr>
        <w:pStyle w:val="Nagwek2"/>
      </w:pPr>
      <w:bookmarkStart w:id="603" w:name="_Toc504994984"/>
      <w:bookmarkStart w:id="604" w:name="_Ref505916638"/>
      <w:bookmarkStart w:id="605" w:name="_Ref508809689"/>
      <w:bookmarkStart w:id="606" w:name="_Ref511378886"/>
      <w:bookmarkStart w:id="607" w:name="_Toc511371217"/>
      <w:bookmarkStart w:id="608" w:name="_Toc52897122"/>
      <w:bookmarkStart w:id="609" w:name="_Toc53793070"/>
      <w:bookmarkStart w:id="610" w:name="_Toc54830247"/>
      <w:bookmarkStart w:id="611" w:name="_Toc54798329"/>
      <w:bookmarkStart w:id="612" w:name="_Ref58603462"/>
      <w:bookmarkStart w:id="613" w:name="_Toc54835757"/>
      <w:bookmarkStart w:id="614" w:name="_Ref58603537"/>
      <w:bookmarkStart w:id="615" w:name="_Toc72595058"/>
      <w:bookmarkEnd w:id="602"/>
      <w:r w:rsidRPr="00DF45F7">
        <w:t>[KONTROLA</w:t>
      </w:r>
      <w:r w:rsidR="00523156" w:rsidRPr="00DF45F7">
        <w:t>]</w:t>
      </w:r>
      <w:bookmarkEnd w:id="603"/>
      <w:bookmarkEnd w:id="604"/>
      <w:bookmarkEnd w:id="605"/>
      <w:bookmarkEnd w:id="606"/>
      <w:bookmarkEnd w:id="607"/>
      <w:bookmarkEnd w:id="608"/>
      <w:bookmarkEnd w:id="609"/>
      <w:bookmarkEnd w:id="610"/>
      <w:bookmarkEnd w:id="611"/>
      <w:bookmarkEnd w:id="612"/>
      <w:bookmarkEnd w:id="613"/>
      <w:bookmarkEnd w:id="614"/>
      <w:bookmarkEnd w:id="615"/>
    </w:p>
    <w:p w14:paraId="7B05827D" w14:textId="09FD3C21" w:rsidR="003740FE" w:rsidRPr="00DF45F7" w:rsidRDefault="003740FE" w:rsidP="00B11AA8">
      <w:pPr>
        <w:pStyle w:val="Akapitzlist"/>
        <w:numPr>
          <w:ilvl w:val="0"/>
          <w:numId w:val="2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NCBR jest uprawnione w trakcie każde</w:t>
      </w:r>
      <w:r w:rsidR="000F1F75" w:rsidRPr="00DF45F7">
        <w:rPr>
          <w:rFonts w:asciiTheme="minorHAnsi" w:hAnsiTheme="minorHAnsi"/>
          <w:color w:val="000000" w:themeColor="text1"/>
        </w:rPr>
        <w:t>go</w:t>
      </w:r>
      <w:r w:rsidRPr="00DF45F7">
        <w:rPr>
          <w:rFonts w:asciiTheme="minorHAnsi" w:hAnsiTheme="minorHAnsi"/>
          <w:color w:val="000000" w:themeColor="text1"/>
        </w:rPr>
        <w:t xml:space="preserve"> </w:t>
      </w:r>
      <w:r w:rsidR="000F1F75" w:rsidRPr="00DF45F7">
        <w:rPr>
          <w:rFonts w:asciiTheme="minorHAnsi" w:hAnsiTheme="minorHAnsi"/>
          <w:color w:val="000000" w:themeColor="text1"/>
        </w:rPr>
        <w:t xml:space="preserve">Etapu </w:t>
      </w:r>
      <w:r w:rsidRPr="00DF45F7">
        <w:rPr>
          <w:rFonts w:asciiTheme="minorHAnsi" w:hAnsiTheme="minorHAnsi"/>
          <w:color w:val="000000" w:themeColor="text1"/>
        </w:rPr>
        <w:t>do dokonania, w każdym czasie, kontroli wykonania Prac B+R przez Wykonawcę zgodnie z Umową</w:t>
      </w:r>
      <w:r w:rsidR="00FA004B" w:rsidRPr="00DF45F7">
        <w:rPr>
          <w:rFonts w:asciiTheme="minorHAnsi" w:hAnsiTheme="minorHAnsi"/>
          <w:color w:val="000000" w:themeColor="text1"/>
        </w:rPr>
        <w:t xml:space="preserve"> i odpowiednio </w:t>
      </w:r>
      <w:r w:rsidR="000C4142" w:rsidRPr="00DF45F7">
        <w:rPr>
          <w:rFonts w:asciiTheme="minorHAnsi" w:hAnsiTheme="minorHAnsi"/>
          <w:color w:val="000000" w:themeColor="text1"/>
        </w:rPr>
        <w:t xml:space="preserve">Harmonogramem </w:t>
      </w:r>
      <w:r w:rsidR="001C760A" w:rsidRPr="00DF45F7">
        <w:rPr>
          <w:rFonts w:asciiTheme="minorHAnsi" w:hAnsiTheme="minorHAnsi"/>
          <w:color w:val="000000" w:themeColor="text1"/>
        </w:rPr>
        <w:t>Rzeczowo-Finansowym</w:t>
      </w:r>
      <w:r w:rsidR="000C4142" w:rsidRPr="00DF45F7">
        <w:rPr>
          <w:rFonts w:asciiTheme="minorHAnsi" w:hAnsiTheme="minorHAnsi"/>
          <w:color w:val="000000" w:themeColor="text1"/>
        </w:rPr>
        <w:t xml:space="preserve"> </w:t>
      </w:r>
      <w:r w:rsidR="0055529E" w:rsidRPr="00DF45F7">
        <w:rPr>
          <w:rFonts w:asciiTheme="minorHAnsi" w:hAnsiTheme="minorHAnsi"/>
          <w:color w:val="000000" w:themeColor="text1"/>
        </w:rPr>
        <w:t xml:space="preserve">w zakresie </w:t>
      </w:r>
      <w:r w:rsidR="000C4142" w:rsidRPr="00DF45F7">
        <w:rPr>
          <w:rFonts w:asciiTheme="minorHAnsi" w:hAnsiTheme="minorHAnsi"/>
          <w:color w:val="000000" w:themeColor="text1"/>
        </w:rPr>
        <w:t xml:space="preserve">Etapu I </w:t>
      </w:r>
      <w:r w:rsidR="00521F77" w:rsidRPr="00DF45F7">
        <w:rPr>
          <w:rFonts w:asciiTheme="minorHAnsi" w:hAnsiTheme="minorHAnsi"/>
          <w:color w:val="000000" w:themeColor="text1"/>
        </w:rPr>
        <w:t>lub</w:t>
      </w:r>
      <w:r w:rsidR="000C4142" w:rsidRPr="00DF45F7">
        <w:rPr>
          <w:rFonts w:asciiTheme="minorHAnsi" w:hAnsiTheme="minorHAnsi"/>
          <w:color w:val="000000" w:themeColor="text1"/>
        </w:rPr>
        <w:t xml:space="preserve"> Harmonogramem </w:t>
      </w:r>
      <w:r w:rsidR="001C760A" w:rsidRPr="00DF45F7">
        <w:rPr>
          <w:rFonts w:asciiTheme="minorHAnsi" w:hAnsiTheme="minorHAnsi"/>
          <w:color w:val="000000" w:themeColor="text1"/>
        </w:rPr>
        <w:t xml:space="preserve">Rzeczowo-Finansowym </w:t>
      </w:r>
      <w:bookmarkStart w:id="616" w:name="_Hlk59596512"/>
      <w:r w:rsidR="0055529E" w:rsidRPr="00DF45F7">
        <w:rPr>
          <w:rFonts w:asciiTheme="minorHAnsi" w:hAnsiTheme="minorHAnsi"/>
          <w:color w:val="000000" w:themeColor="text1"/>
        </w:rPr>
        <w:t>w zakresie</w:t>
      </w:r>
      <w:bookmarkEnd w:id="616"/>
      <w:r w:rsidR="0055529E" w:rsidRPr="00DF45F7">
        <w:rPr>
          <w:rFonts w:asciiTheme="minorHAnsi" w:hAnsiTheme="minorHAnsi"/>
          <w:color w:val="000000" w:themeColor="text1"/>
        </w:rPr>
        <w:t xml:space="preserve"> </w:t>
      </w:r>
      <w:r w:rsidR="000C4142" w:rsidRPr="00DF45F7">
        <w:rPr>
          <w:rFonts w:asciiTheme="minorHAnsi" w:hAnsiTheme="minorHAnsi"/>
          <w:color w:val="000000" w:themeColor="text1"/>
        </w:rPr>
        <w:t xml:space="preserve">Etapu </w:t>
      </w:r>
      <w:r w:rsidR="00521F77" w:rsidRPr="00DF45F7">
        <w:rPr>
          <w:rFonts w:asciiTheme="minorHAnsi" w:hAnsiTheme="minorHAnsi"/>
          <w:color w:val="000000" w:themeColor="text1"/>
        </w:rPr>
        <w:t>II</w:t>
      </w:r>
      <w:r w:rsidR="00964F07" w:rsidRPr="00DF45F7">
        <w:rPr>
          <w:rFonts w:asciiTheme="minorHAnsi" w:hAnsiTheme="minorHAnsi"/>
          <w:color w:val="000000" w:themeColor="text1"/>
        </w:rPr>
        <w:t>, zarówno w siedzibie Wykonawcy jak i miejscu prowadzenia Prac B+R, niezależnie od tego czy dysponentem tego miejsca jest Wykonawca lub Podwykonawca</w:t>
      </w:r>
      <w:r w:rsidRPr="00DF45F7">
        <w:rPr>
          <w:rFonts w:asciiTheme="minorHAnsi" w:hAnsiTheme="minorHAnsi"/>
          <w:color w:val="000000" w:themeColor="text1"/>
        </w:rPr>
        <w:t>. Kontrola obejmuje w</w:t>
      </w:r>
      <w:r w:rsidR="000F1F75" w:rsidRPr="00DF45F7">
        <w:rPr>
          <w:rFonts w:asciiTheme="minorHAnsi" w:hAnsiTheme="minorHAnsi"/>
          <w:color w:val="000000" w:themeColor="text1"/>
        </w:rPr>
        <w:t> </w:t>
      </w:r>
      <w:r w:rsidRPr="00DF45F7">
        <w:rPr>
          <w:rFonts w:asciiTheme="minorHAnsi" w:hAnsiTheme="minorHAnsi"/>
          <w:color w:val="000000" w:themeColor="text1"/>
        </w:rPr>
        <w:t>szczególności weryfikację realizacji Prac B+R.</w:t>
      </w:r>
    </w:p>
    <w:p w14:paraId="1D6BFCF5" w14:textId="4766D134" w:rsidR="003740FE" w:rsidRPr="00DF45F7" w:rsidRDefault="003740FE" w:rsidP="00B11AA8">
      <w:pPr>
        <w:pStyle w:val="Akapitzlist"/>
        <w:numPr>
          <w:ilvl w:val="0"/>
          <w:numId w:val="2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 przypadku zamiaru skorzystania z uprawnienia wskazanego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_Ref479975533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przez NCBR, NCBR zawiadomi Wykonawcę w formie pisemnej lub elektronicznej o planowanej kontroli z</w:t>
      </w:r>
      <w:r w:rsidR="000F1F75" w:rsidRPr="00DF45F7">
        <w:rPr>
          <w:rFonts w:asciiTheme="minorHAnsi" w:hAnsiTheme="minorHAnsi"/>
          <w:color w:val="000000" w:themeColor="text1"/>
        </w:rPr>
        <w:t> </w:t>
      </w:r>
      <w:r w:rsidRPr="00DF45F7">
        <w:rPr>
          <w:rFonts w:asciiTheme="minorHAnsi" w:hAnsiTheme="minorHAnsi"/>
          <w:color w:val="000000" w:themeColor="text1"/>
        </w:rPr>
        <w:t>wyprzedzeniem wynoszącym co najmniej 5 Dni Roboczych.</w:t>
      </w:r>
    </w:p>
    <w:p w14:paraId="52D40D1B" w14:textId="77777777" w:rsidR="00964F07" w:rsidRPr="00DF45F7" w:rsidRDefault="00964F07" w:rsidP="00B11AA8">
      <w:pPr>
        <w:pStyle w:val="Akapitzlist"/>
        <w:numPr>
          <w:ilvl w:val="0"/>
          <w:numId w:val="2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w:t>
      </w:r>
      <w:r w:rsidR="000F1F75" w:rsidRPr="00DF45F7">
        <w:rPr>
          <w:rFonts w:asciiTheme="minorHAnsi" w:hAnsiTheme="minorHAnsi"/>
          <w:color w:val="000000" w:themeColor="text1"/>
        </w:rPr>
        <w:t> </w:t>
      </w:r>
      <w:r w:rsidRPr="00DF45F7">
        <w:rPr>
          <w:rFonts w:asciiTheme="minorHAnsi" w:hAnsiTheme="minorHAnsi"/>
          <w:color w:val="000000" w:themeColor="text1"/>
        </w:rPr>
        <w:t>Pracami B+R, zapewnienie kontaktu z członkami Zespołu</w:t>
      </w:r>
      <w:r w:rsidR="00D16247" w:rsidRPr="00DF45F7">
        <w:rPr>
          <w:rFonts w:asciiTheme="minorHAnsi" w:hAnsiTheme="minorHAnsi"/>
          <w:color w:val="000000" w:themeColor="text1"/>
        </w:rPr>
        <w:t xml:space="preserve"> Projektowego</w:t>
      </w:r>
      <w:r w:rsidRPr="00DF45F7">
        <w:rPr>
          <w:rFonts w:asciiTheme="minorHAnsi" w:hAnsiTheme="minorHAnsi"/>
          <w:color w:val="000000" w:themeColor="text1"/>
        </w:rPr>
        <w:t xml:space="preserve"> </w:t>
      </w:r>
      <w:r w:rsidR="007651FF" w:rsidRPr="00DF45F7">
        <w:rPr>
          <w:rFonts w:asciiTheme="minorHAnsi" w:hAnsiTheme="minorHAnsi"/>
          <w:color w:val="000000" w:themeColor="text1"/>
        </w:rPr>
        <w:t>skierowanych do realizacji Przedsięwzięcia</w:t>
      </w:r>
      <w:r w:rsidRPr="00DF45F7">
        <w:rPr>
          <w:rFonts w:asciiTheme="minorHAnsi" w:hAnsiTheme="minorHAnsi"/>
          <w:color w:val="000000" w:themeColor="text1"/>
        </w:rPr>
        <w:t xml:space="preserve">, na każde żądanie w ramach kontroli oraz dostęp </w:t>
      </w:r>
      <w:r w:rsidR="000358F3" w:rsidRPr="00DF45F7">
        <w:rPr>
          <w:rFonts w:asciiTheme="minorHAnsi" w:hAnsiTheme="minorHAnsi"/>
          <w:color w:val="000000" w:themeColor="text1"/>
        </w:rPr>
        <w:t xml:space="preserve">do </w:t>
      </w:r>
      <w:r w:rsidRPr="00DF45F7">
        <w:rPr>
          <w:rFonts w:asciiTheme="minorHAnsi" w:hAnsiTheme="minorHAnsi"/>
          <w:color w:val="000000" w:themeColor="text1"/>
        </w:rPr>
        <w:t>pomieszczeń w których prowadzone są Prace B+R.</w:t>
      </w:r>
    </w:p>
    <w:p w14:paraId="2C07B74D" w14:textId="77777777" w:rsidR="00813AE2" w:rsidRPr="00DF45F7" w:rsidRDefault="00964F07" w:rsidP="00B11AA8">
      <w:pPr>
        <w:pStyle w:val="Akapitzlist"/>
        <w:numPr>
          <w:ilvl w:val="0"/>
          <w:numId w:val="2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617" w:name="_Ref511378891"/>
    </w:p>
    <w:p w14:paraId="0EB75666" w14:textId="039746ED" w:rsidR="00FA0F31" w:rsidRPr="00DF45F7" w:rsidRDefault="008B3CB7" w:rsidP="00B11AA8">
      <w:pPr>
        <w:pStyle w:val="Akapitzlist"/>
        <w:numPr>
          <w:ilvl w:val="0"/>
          <w:numId w:val="2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umożliwić NCBR weryfikację i audyt </w:t>
      </w:r>
      <w:r w:rsidR="009522AA">
        <w:rPr>
          <w:rFonts w:asciiTheme="minorHAnsi" w:hAnsiTheme="minorHAnsi"/>
          <w:color w:val="000000" w:themeColor="text1"/>
        </w:rPr>
        <w:t>Systemu</w:t>
      </w:r>
      <w:r w:rsidR="009522AA" w:rsidRPr="00DF45F7">
        <w:rPr>
          <w:rFonts w:asciiTheme="minorHAnsi" w:hAnsiTheme="minorHAnsi"/>
          <w:color w:val="000000" w:themeColor="text1"/>
        </w:rPr>
        <w:t xml:space="preserve"> </w:t>
      </w:r>
      <w:r w:rsidRPr="00DF45F7">
        <w:rPr>
          <w:rFonts w:asciiTheme="minorHAnsi" w:hAnsiTheme="minorHAnsi"/>
          <w:color w:val="000000" w:themeColor="text1"/>
        </w:rPr>
        <w:t>Demonstracyjne</w:t>
      </w:r>
      <w:r w:rsidR="009522AA">
        <w:rPr>
          <w:rFonts w:asciiTheme="minorHAnsi" w:hAnsiTheme="minorHAnsi"/>
          <w:color w:val="000000" w:themeColor="text1"/>
        </w:rPr>
        <w:t>go</w:t>
      </w:r>
      <w:r w:rsidRPr="00DF45F7">
        <w:rPr>
          <w:rFonts w:asciiTheme="minorHAnsi" w:hAnsiTheme="minorHAnsi"/>
          <w:color w:val="000000" w:themeColor="text1"/>
        </w:rPr>
        <w:t xml:space="preserve"> na każde żądanie, nie później niż w terminie trzech dni od otrzymania żądania NCBR</w:t>
      </w:r>
      <w:r w:rsidR="00236134" w:rsidRPr="00DF45F7">
        <w:rPr>
          <w:rFonts w:asciiTheme="minorHAnsi" w:hAnsiTheme="minorHAnsi"/>
          <w:color w:val="000000" w:themeColor="text1"/>
        </w:rPr>
        <w:t>.</w:t>
      </w:r>
      <w:r w:rsidR="00E72C06" w:rsidRPr="00DF45F7">
        <w:rPr>
          <w:rFonts w:asciiTheme="minorHAnsi" w:hAnsiTheme="minorHAnsi"/>
          <w:color w:val="000000" w:themeColor="text1"/>
        </w:rPr>
        <w:t xml:space="preserve"> </w:t>
      </w:r>
    </w:p>
    <w:p w14:paraId="2DA53F90" w14:textId="43CC0B72" w:rsidR="008B3CB7" w:rsidRPr="00DF45F7" w:rsidRDefault="00FA0F31" w:rsidP="00B11AA8">
      <w:pPr>
        <w:pStyle w:val="Akapitzlist"/>
        <w:numPr>
          <w:ilvl w:val="0"/>
          <w:numId w:val="2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w:t>
      </w:r>
      <w:r w:rsidR="00E72C06" w:rsidRPr="00DF45F7">
        <w:rPr>
          <w:rFonts w:asciiTheme="minorHAnsi" w:hAnsiTheme="minorHAnsi"/>
          <w:color w:val="000000" w:themeColor="text1"/>
        </w:rPr>
        <w:t xml:space="preserve">wypełnić inne zobowiązania wskazane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E72C06" w:rsidRPr="00DF45F7">
        <w:rPr>
          <w:rFonts w:asciiTheme="minorHAnsi" w:hAnsiTheme="minorHAnsi"/>
          <w:color w:val="000000" w:themeColor="text1"/>
        </w:rPr>
        <w:t xml:space="preserve"> nr </w:t>
      </w:r>
      <w:r w:rsidR="00F27F03" w:rsidRPr="00DF45F7">
        <w:rPr>
          <w:rFonts w:asciiTheme="minorHAnsi" w:hAnsiTheme="minorHAnsi"/>
          <w:color w:val="000000" w:themeColor="text1"/>
        </w:rPr>
        <w:t>4</w:t>
      </w:r>
      <w:r w:rsidR="00E72C06" w:rsidRPr="00DF45F7">
        <w:rPr>
          <w:rFonts w:asciiTheme="minorHAnsi" w:hAnsiTheme="minorHAnsi"/>
          <w:color w:val="000000" w:themeColor="text1"/>
        </w:rPr>
        <w:t xml:space="preserve"> do Regulaminu</w:t>
      </w:r>
      <w:r w:rsidR="008B3CB7" w:rsidRPr="00DF45F7">
        <w:rPr>
          <w:rFonts w:asciiTheme="minorHAnsi" w:hAnsiTheme="minorHAnsi"/>
          <w:color w:val="000000" w:themeColor="text1"/>
        </w:rPr>
        <w:t>.</w:t>
      </w:r>
    </w:p>
    <w:p w14:paraId="6E2A178D" w14:textId="77777777" w:rsidR="00511B9D" w:rsidRPr="00DF45F7" w:rsidRDefault="00451EB5" w:rsidP="00B11AA8">
      <w:pPr>
        <w:pStyle w:val="Nagwek1"/>
      </w:pPr>
      <w:bookmarkStart w:id="618" w:name="_Ref494891351"/>
      <w:bookmarkStart w:id="619" w:name="_Ref494891464"/>
      <w:bookmarkStart w:id="620" w:name="_Toc504994986"/>
      <w:bookmarkStart w:id="621" w:name="_Toc511371218"/>
      <w:bookmarkStart w:id="622" w:name="_Toc52897123"/>
      <w:bookmarkStart w:id="623" w:name="_Toc53793071"/>
      <w:bookmarkStart w:id="624" w:name="_Toc54830248"/>
      <w:bookmarkStart w:id="625" w:name="_Toc54798330"/>
      <w:bookmarkStart w:id="626" w:name="_Toc54835758"/>
      <w:bookmarkStart w:id="627" w:name="_Toc72595059"/>
      <w:bookmarkEnd w:id="617"/>
      <w:r w:rsidRPr="00DF45F7">
        <w:t>OBOWIĄZEK ZACHOWANIA POUFNOŚCI</w:t>
      </w:r>
      <w:bookmarkEnd w:id="618"/>
      <w:bookmarkEnd w:id="619"/>
      <w:bookmarkEnd w:id="620"/>
      <w:bookmarkEnd w:id="621"/>
      <w:r w:rsidR="000D08F8" w:rsidRPr="00DF45F7">
        <w:t xml:space="preserve"> I DANE OSOBOWE</w:t>
      </w:r>
      <w:bookmarkEnd w:id="622"/>
      <w:bookmarkEnd w:id="623"/>
      <w:bookmarkEnd w:id="624"/>
      <w:bookmarkEnd w:id="625"/>
      <w:bookmarkEnd w:id="626"/>
      <w:bookmarkEnd w:id="627"/>
    </w:p>
    <w:p w14:paraId="5FD6669F" w14:textId="77777777" w:rsidR="009645F9" w:rsidRPr="00DF45F7" w:rsidRDefault="009645F9" w:rsidP="00B11AA8">
      <w:pPr>
        <w:pStyle w:val="Nagwek2"/>
      </w:pPr>
      <w:bookmarkStart w:id="628" w:name="_Toc504994987"/>
      <w:bookmarkStart w:id="629" w:name="_Toc511371219"/>
      <w:bookmarkStart w:id="630" w:name="_Toc52897124"/>
      <w:bookmarkStart w:id="631" w:name="_Toc53793072"/>
      <w:bookmarkStart w:id="632" w:name="_Toc54830249"/>
      <w:bookmarkStart w:id="633" w:name="_Toc54798331"/>
      <w:bookmarkStart w:id="634" w:name="_Toc54835759"/>
      <w:bookmarkStart w:id="635" w:name="_Toc72595060"/>
      <w:r w:rsidRPr="00DF45F7">
        <w:t>[POUFNOŚĆ]</w:t>
      </w:r>
      <w:bookmarkEnd w:id="628"/>
      <w:bookmarkEnd w:id="629"/>
      <w:bookmarkEnd w:id="630"/>
      <w:bookmarkEnd w:id="631"/>
      <w:bookmarkEnd w:id="632"/>
      <w:bookmarkEnd w:id="633"/>
      <w:bookmarkEnd w:id="634"/>
      <w:bookmarkEnd w:id="635"/>
    </w:p>
    <w:p w14:paraId="3F2BB8E7" w14:textId="77777777" w:rsidR="00C77FA1" w:rsidRPr="00DF45F7" w:rsidRDefault="00852479" w:rsidP="00B11AA8">
      <w:pPr>
        <w:pStyle w:val="Akapitzlist"/>
        <w:numPr>
          <w:ilvl w:val="0"/>
          <w:numId w:val="6"/>
        </w:numPr>
        <w:spacing w:before="60" w:after="60"/>
        <w:ind w:left="426" w:hanging="426"/>
        <w:jc w:val="both"/>
        <w:rPr>
          <w:rFonts w:asciiTheme="minorHAnsi" w:hAnsiTheme="minorHAnsi"/>
          <w:color w:val="000000" w:themeColor="text1"/>
        </w:rPr>
      </w:pPr>
      <w:bookmarkStart w:id="636" w:name="_Ref479975533"/>
      <w:r w:rsidRPr="00DF45F7">
        <w:rPr>
          <w:rFonts w:asciiTheme="minorHAnsi" w:hAnsiTheme="minorHAnsi"/>
          <w:color w:val="000000" w:themeColor="text1"/>
        </w:rPr>
        <w:t>Strony postanawiają,</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będą utrzymywać</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 xml:space="preserve">poufności treść wszelkich </w:t>
      </w:r>
      <w:r w:rsidR="00C77FA1" w:rsidRPr="00DF45F7">
        <w:rPr>
          <w:rFonts w:asciiTheme="minorHAnsi" w:hAnsiTheme="minorHAnsi"/>
          <w:color w:val="000000" w:themeColor="text1"/>
        </w:rPr>
        <w:t>Informacji Poufnych</w:t>
      </w:r>
      <w:r w:rsidRPr="00DF45F7">
        <w:rPr>
          <w:rFonts w:asciiTheme="minorHAnsi" w:hAnsiTheme="minorHAnsi"/>
          <w:color w:val="000000" w:themeColor="text1"/>
        </w:rPr>
        <w:t xml:space="preserve">, które otrzymały lub mogą otrzymać od </w:t>
      </w:r>
      <w:r w:rsidR="00C77FA1" w:rsidRPr="00DF45F7">
        <w:rPr>
          <w:rFonts w:asciiTheme="minorHAnsi" w:hAnsiTheme="minorHAnsi"/>
          <w:color w:val="000000" w:themeColor="text1"/>
        </w:rPr>
        <w:t>innej</w:t>
      </w:r>
      <w:r w:rsidRPr="00DF45F7">
        <w:rPr>
          <w:rFonts w:asciiTheme="minorHAnsi" w:hAnsiTheme="minorHAnsi"/>
          <w:color w:val="000000" w:themeColor="text1"/>
        </w:rPr>
        <w:t xml:space="preserve"> Strony</w:t>
      </w:r>
      <w:r w:rsidR="00C77FA1" w:rsidRPr="00DF45F7">
        <w:rPr>
          <w:rFonts w:asciiTheme="minorHAnsi" w:hAnsiTheme="minorHAnsi"/>
          <w:color w:val="000000" w:themeColor="text1"/>
        </w:rPr>
        <w:t xml:space="preserve"> Umowy</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będą wykorzystywać Informacje Poufne jedynie dl</w:t>
      </w:r>
      <w:r w:rsidR="00C77FA1" w:rsidRPr="00DF45F7">
        <w:rPr>
          <w:rFonts w:asciiTheme="minorHAnsi" w:hAnsiTheme="minorHAnsi"/>
          <w:color w:val="000000" w:themeColor="text1"/>
        </w:rPr>
        <w:t>a celów przewidzianych</w:t>
      </w:r>
      <w:r w:rsidR="00247E90" w:rsidRPr="00DF45F7">
        <w:rPr>
          <w:rFonts w:asciiTheme="minorHAnsi" w:hAnsiTheme="minorHAnsi"/>
          <w:color w:val="000000" w:themeColor="text1"/>
        </w:rPr>
        <w:t xml:space="preserve"> w </w:t>
      </w:r>
      <w:r w:rsidR="00C77FA1" w:rsidRPr="00DF45F7">
        <w:rPr>
          <w:rFonts w:asciiTheme="minorHAnsi" w:hAnsiTheme="minorHAnsi"/>
          <w:color w:val="000000" w:themeColor="text1"/>
        </w:rPr>
        <w:t>Umowie.</w:t>
      </w:r>
      <w:bookmarkEnd w:id="636"/>
    </w:p>
    <w:p w14:paraId="0B615947" w14:textId="77777777" w:rsidR="00F374AB" w:rsidRPr="00DF45F7" w:rsidRDefault="00F374AB" w:rsidP="00B11AA8">
      <w:pPr>
        <w:pStyle w:val="Akapitzlist"/>
        <w:numPr>
          <w:ilvl w:val="0"/>
          <w:numId w:val="6"/>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Wykonawca w przypadku, gdy Informacja Poufna stanowi jego tajemnicę przedsiębiorstwa w rozumieniu Ustawy ZNK, jest zobowiązany </w:t>
      </w:r>
      <w:r w:rsidR="00363C62" w:rsidRPr="00DF45F7">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DF45F7">
        <w:rPr>
          <w:rFonts w:asciiTheme="minorHAnsi" w:hAnsiTheme="minorHAnsi"/>
          <w:color w:val="000000" w:themeColor="text1"/>
        </w:rPr>
        <w:t xml:space="preserve">pod </w:t>
      </w:r>
      <w:r w:rsidR="00363C62" w:rsidRPr="00DF45F7">
        <w:rPr>
          <w:rFonts w:asciiTheme="minorHAnsi" w:hAnsiTheme="minorHAnsi"/>
          <w:color w:val="000000" w:themeColor="text1"/>
        </w:rPr>
        <w:t>rygorem zwolnienia NCBR z uznania</w:t>
      </w:r>
      <w:r w:rsidRPr="00DF45F7">
        <w:rPr>
          <w:rFonts w:asciiTheme="minorHAnsi" w:hAnsiTheme="minorHAnsi"/>
          <w:color w:val="000000" w:themeColor="text1"/>
        </w:rPr>
        <w:t xml:space="preserve">, że </w:t>
      </w:r>
      <w:r w:rsidR="00363C62" w:rsidRPr="00DF45F7">
        <w:rPr>
          <w:rFonts w:asciiTheme="minorHAnsi" w:hAnsiTheme="minorHAnsi"/>
          <w:color w:val="000000" w:themeColor="text1"/>
        </w:rPr>
        <w:t>informacja nie jest tajemnicą przedsiębiorstwa.</w:t>
      </w:r>
    </w:p>
    <w:p w14:paraId="30AAA6BA" w14:textId="6891A9E8" w:rsidR="000E3831" w:rsidRPr="00DF45F7" w:rsidRDefault="000E3831" w:rsidP="00B11AA8">
      <w:pPr>
        <w:pStyle w:val="Akapitzlist"/>
        <w:numPr>
          <w:ilvl w:val="0"/>
          <w:numId w:val="6"/>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Ujawnienie jakichkolwiek Informacji Poufnych wymaga uprzedniej pisemnej zgody drugiej Strony (forma pisemna pod rygorem nieważności) poza wyłączeniami przewidzianymi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_Ref479975535 \r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Pr="00DF45F7">
        <w:rPr>
          <w:rFonts w:asciiTheme="minorHAnsi" w:hAnsiTheme="minorHAnsi"/>
          <w:color w:val="000000" w:themeColor="text1"/>
        </w:rPr>
        <w:fldChar w:fldCharType="end"/>
      </w:r>
      <w:r w:rsidRPr="00DF45F7">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r w:rsidR="00571C28" w:rsidRPr="00DF45F7">
        <w:rPr>
          <w:rFonts w:asciiTheme="minorHAnsi" w:hAnsiTheme="minorHAnsi"/>
          <w:color w:val="000000" w:themeColor="text1"/>
        </w:rPr>
        <w:t xml:space="preserve"> W szczególności NCBR, za uprzednią pisemną (pod rygorem nieważności) zgodą Wykonawcy i w zakresie w niej określonym, może przekazywać Informacje Poufne określonym w zgodzie podmiotom zainteresowanym Przedsięwzięciem, w szczególności organom władzy publicznej, podmiotom zainteresowanym finansowaniem rozwoju Rozwiązania tworzonego przez Wykonawcę lub potencjalnych odbiorców Rozwiązania, a także potencjalnym odbiorcom Rozwiązania.</w:t>
      </w:r>
      <w:r w:rsidR="001B77DB">
        <w:rPr>
          <w:rFonts w:asciiTheme="minorHAnsi" w:hAnsiTheme="minorHAnsi"/>
          <w:color w:val="000000" w:themeColor="text1"/>
        </w:rPr>
        <w:t xml:space="preserve"> </w:t>
      </w:r>
    </w:p>
    <w:p w14:paraId="1DCAEE50" w14:textId="77777777" w:rsidR="00C77FA1" w:rsidRPr="00DF45F7" w:rsidRDefault="00C77FA1" w:rsidP="00B11AA8">
      <w:pPr>
        <w:pStyle w:val="Akapitzlist"/>
        <w:numPr>
          <w:ilvl w:val="0"/>
          <w:numId w:val="6"/>
        </w:numPr>
        <w:spacing w:before="60" w:after="60"/>
        <w:ind w:left="426" w:hanging="426"/>
        <w:jc w:val="both"/>
        <w:rPr>
          <w:rFonts w:asciiTheme="minorHAnsi" w:hAnsiTheme="minorHAnsi"/>
          <w:color w:val="000000" w:themeColor="text1"/>
        </w:rPr>
      </w:pPr>
      <w:bookmarkStart w:id="637" w:name="_Ref479975535"/>
      <w:r w:rsidRPr="00DF45F7">
        <w:rPr>
          <w:rFonts w:asciiTheme="minorHAnsi" w:hAnsiTheme="minorHAnsi"/>
          <w:color w:val="000000" w:themeColor="text1"/>
        </w:rPr>
        <w:t>Strony będą upoważnione do ujawnienia wszelkich Informacji Poufnych:</w:t>
      </w:r>
      <w:bookmarkEnd w:id="637"/>
    </w:p>
    <w:p w14:paraId="0D252425" w14:textId="77777777" w:rsidR="00C77FA1" w:rsidRPr="00DF45F7" w:rsidRDefault="00C77FA1" w:rsidP="00B11AA8">
      <w:pPr>
        <w:pStyle w:val="Akapitzlist"/>
        <w:numPr>
          <w:ilvl w:val="1"/>
          <w:numId w:val="6"/>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pracownikom, członkom kierownictwa</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dyrektorom oraz Podmiotom Powiązanym</w:t>
      </w:r>
      <w:r w:rsidR="00502B7B" w:rsidRPr="00DF45F7">
        <w:rPr>
          <w:rFonts w:asciiTheme="minorHAnsi" w:hAnsiTheme="minorHAnsi"/>
          <w:color w:val="000000" w:themeColor="text1"/>
        </w:rPr>
        <w:t>;</w:t>
      </w:r>
      <w:r w:rsidRPr="00DF45F7">
        <w:rPr>
          <w:rFonts w:asciiTheme="minorHAnsi" w:hAnsiTheme="minorHAnsi"/>
          <w:color w:val="000000" w:themeColor="text1"/>
        </w:rPr>
        <w:t xml:space="preserve"> </w:t>
      </w:r>
    </w:p>
    <w:p w14:paraId="64E851F1" w14:textId="3D513A64" w:rsidR="00C77FA1" w:rsidRPr="00DF45F7" w:rsidRDefault="00C77FA1" w:rsidP="00B11AA8">
      <w:pPr>
        <w:pStyle w:val="Akapitzlist"/>
        <w:numPr>
          <w:ilvl w:val="1"/>
          <w:numId w:val="6"/>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audytorom</w:t>
      </w:r>
      <w:r w:rsidR="00630546" w:rsidRPr="00DF45F7">
        <w:rPr>
          <w:rFonts w:asciiTheme="minorHAnsi" w:hAnsiTheme="minorHAnsi"/>
          <w:color w:val="000000" w:themeColor="text1"/>
        </w:rPr>
        <w:t xml:space="preserve"> </w:t>
      </w:r>
      <w:bookmarkStart w:id="638" w:name="_Hlk59596676"/>
      <w:r w:rsidR="00630546" w:rsidRPr="00DF45F7">
        <w:rPr>
          <w:rFonts w:asciiTheme="minorHAnsi" w:hAnsiTheme="minorHAnsi"/>
          <w:color w:val="000000" w:themeColor="text1"/>
        </w:rPr>
        <w:t>i doradcom prawnym</w:t>
      </w:r>
      <w:bookmarkEnd w:id="638"/>
      <w:r w:rsidRPr="00DF45F7">
        <w:rPr>
          <w:rFonts w:asciiTheme="minorHAnsi" w:hAnsiTheme="minorHAnsi"/>
          <w:color w:val="000000" w:themeColor="text1"/>
        </w:rPr>
        <w:t xml:space="preserve">; </w:t>
      </w:r>
    </w:p>
    <w:p w14:paraId="3F9C74B9" w14:textId="33A6F943" w:rsidR="00C77FA1" w:rsidRPr="00DF45F7" w:rsidRDefault="00C77FA1" w:rsidP="00B11AA8">
      <w:pPr>
        <w:pStyle w:val="Akapitzlist"/>
        <w:numPr>
          <w:ilvl w:val="1"/>
          <w:numId w:val="6"/>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innym osobom trzecim, które zobowiązały się</w:t>
      </w:r>
      <w:r w:rsidR="00247E90" w:rsidRPr="00DF45F7">
        <w:rPr>
          <w:rFonts w:asciiTheme="minorHAnsi" w:hAnsiTheme="minorHAnsi"/>
          <w:color w:val="000000" w:themeColor="text1"/>
        </w:rPr>
        <w:t xml:space="preserve"> w </w:t>
      </w:r>
      <w:r w:rsidR="005E1771" w:rsidRPr="00DF45F7">
        <w:rPr>
          <w:rFonts w:asciiTheme="minorHAnsi" w:hAnsiTheme="minorHAnsi"/>
          <w:color w:val="000000" w:themeColor="text1"/>
        </w:rPr>
        <w:t>formie pisemnej</w:t>
      </w:r>
      <w:r w:rsidRPr="00DF45F7">
        <w:rPr>
          <w:rFonts w:asciiTheme="minorHAnsi" w:hAnsiTheme="minorHAnsi"/>
          <w:color w:val="000000" w:themeColor="text1"/>
        </w:rPr>
        <w:t xml:space="preserve"> </w:t>
      </w:r>
      <w:r w:rsidR="000E3831" w:rsidRPr="00DF45F7">
        <w:rPr>
          <w:rFonts w:asciiTheme="minorHAnsi" w:hAnsiTheme="minorHAnsi"/>
          <w:color w:val="000000" w:themeColor="text1"/>
        </w:rPr>
        <w:t xml:space="preserve">(pod rygorem nieważności) </w:t>
      </w:r>
      <w:r w:rsidRPr="00DF45F7">
        <w:rPr>
          <w:rFonts w:asciiTheme="minorHAnsi" w:hAnsiTheme="minorHAnsi"/>
          <w:color w:val="000000" w:themeColor="text1"/>
        </w:rPr>
        <w:t xml:space="preserve">wobec nich do zachowania poufności informacji, jakie mogą otrzymać; </w:t>
      </w:r>
    </w:p>
    <w:p w14:paraId="7036C5CE" w14:textId="6C111FD5" w:rsidR="00C77FA1" w:rsidRPr="00DF45F7" w:rsidRDefault="000E3831" w:rsidP="00B11AA8">
      <w:pPr>
        <w:pStyle w:val="Akapitzlist"/>
        <w:numPr>
          <w:ilvl w:val="1"/>
          <w:numId w:val="6"/>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właściwym organom </w:t>
      </w:r>
      <w:r w:rsidR="00C77FA1" w:rsidRPr="00DF45F7">
        <w:rPr>
          <w:rFonts w:asciiTheme="minorHAnsi" w:hAnsiTheme="minorHAnsi"/>
          <w:color w:val="000000" w:themeColor="text1"/>
        </w:rPr>
        <w:t xml:space="preserve">na </w:t>
      </w:r>
      <w:r w:rsidRPr="00DF45F7">
        <w:rPr>
          <w:rFonts w:asciiTheme="minorHAnsi" w:hAnsiTheme="minorHAnsi"/>
          <w:color w:val="000000" w:themeColor="text1"/>
        </w:rPr>
        <w:t xml:space="preserve">podstawie i w granicach określonych w powszechnie </w:t>
      </w:r>
      <w:r w:rsidR="00C77FA1" w:rsidRPr="00DF45F7">
        <w:rPr>
          <w:rFonts w:asciiTheme="minorHAnsi" w:hAnsiTheme="minorHAnsi"/>
          <w:color w:val="000000" w:themeColor="text1"/>
        </w:rPr>
        <w:t>obowiązujących przepis</w:t>
      </w:r>
      <w:r w:rsidRPr="00DF45F7">
        <w:rPr>
          <w:rFonts w:asciiTheme="minorHAnsi" w:hAnsiTheme="minorHAnsi"/>
          <w:color w:val="000000" w:themeColor="text1"/>
        </w:rPr>
        <w:t>ach</w:t>
      </w:r>
      <w:r w:rsidR="00C77FA1" w:rsidRPr="00DF45F7">
        <w:rPr>
          <w:rFonts w:asciiTheme="minorHAnsi" w:hAnsiTheme="minorHAnsi"/>
          <w:color w:val="000000" w:themeColor="text1"/>
        </w:rPr>
        <w:t xml:space="preserve"> prawa</w:t>
      </w:r>
      <w:r w:rsidR="00843FC0" w:rsidRPr="00DF45F7">
        <w:rPr>
          <w:rFonts w:asciiTheme="minorHAnsi" w:hAnsiTheme="minorHAnsi"/>
          <w:color w:val="000000" w:themeColor="text1"/>
        </w:rPr>
        <w:t>,</w:t>
      </w:r>
      <w:r w:rsidR="00247E90" w:rsidRPr="00DF45F7">
        <w:rPr>
          <w:rFonts w:asciiTheme="minorHAnsi" w:hAnsiTheme="minorHAnsi"/>
          <w:color w:val="000000" w:themeColor="text1"/>
        </w:rPr>
        <w:t xml:space="preserve"> w </w:t>
      </w:r>
      <w:r w:rsidR="005552E3" w:rsidRPr="00DF45F7">
        <w:rPr>
          <w:rFonts w:asciiTheme="minorHAnsi" w:hAnsiTheme="minorHAnsi"/>
          <w:color w:val="000000" w:themeColor="text1"/>
        </w:rPr>
        <w:t>szczególności,</w:t>
      </w:r>
      <w:r w:rsidR="00843FC0" w:rsidRPr="00DF45F7">
        <w:rPr>
          <w:rFonts w:asciiTheme="minorHAnsi" w:hAnsiTheme="minorHAnsi"/>
          <w:color w:val="000000" w:themeColor="text1"/>
        </w:rPr>
        <w:t xml:space="preserve"> jeśli Informacja Poufna stanowi Informację Publiczną,</w:t>
      </w:r>
      <w:r w:rsidR="00630546" w:rsidRPr="00DF45F7">
        <w:rPr>
          <w:rFonts w:asciiTheme="minorHAnsi" w:hAnsiTheme="minorHAnsi"/>
          <w:color w:val="000000" w:themeColor="text1"/>
        </w:rPr>
        <w:t xml:space="preserve"> oraz</w:t>
      </w:r>
    </w:p>
    <w:p w14:paraId="67FF30FA" w14:textId="5A53DBEF" w:rsidR="00630546" w:rsidRPr="00DF45F7" w:rsidRDefault="00630546" w:rsidP="00B11AA8">
      <w:pPr>
        <w:pStyle w:val="Akapitzlist"/>
        <w:numPr>
          <w:ilvl w:val="1"/>
          <w:numId w:val="6"/>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Użytkownikowi,</w:t>
      </w:r>
    </w:p>
    <w:p w14:paraId="0D54E719" w14:textId="77777777" w:rsidR="00571C28" w:rsidRPr="00DF45F7" w:rsidRDefault="004F4481" w:rsidP="00B11AA8">
      <w:pPr>
        <w:spacing w:before="60" w:after="60"/>
        <w:ind w:left="426"/>
        <w:contextualSpacing/>
        <w:jc w:val="both"/>
        <w:rPr>
          <w:rFonts w:asciiTheme="minorHAnsi" w:hAnsiTheme="minorHAnsi"/>
          <w:color w:val="000000" w:themeColor="text1"/>
        </w:rPr>
      </w:pPr>
      <w:r w:rsidRPr="00DF45F7">
        <w:rPr>
          <w:rFonts w:asciiTheme="minorHAnsi" w:hAnsiTheme="minorHAnsi"/>
          <w:color w:val="000000" w:themeColor="text1"/>
        </w:rPr>
        <w:t>pod warunkiem,</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ograniczą ujawnienie Informacji Poufnych do możliwie minimalnego zakresu</w:t>
      </w:r>
      <w:r w:rsidR="00247E90" w:rsidRPr="00DF45F7">
        <w:rPr>
          <w:rFonts w:asciiTheme="minorHAnsi" w:hAnsiTheme="minorHAnsi"/>
          <w:color w:val="000000" w:themeColor="text1"/>
        </w:rPr>
        <w:t xml:space="preserve"> i w </w:t>
      </w:r>
      <w:r w:rsidRPr="00DF45F7">
        <w:rPr>
          <w:rFonts w:asciiTheme="minorHAnsi" w:hAnsiTheme="minorHAnsi"/>
          <w:color w:val="000000" w:themeColor="text1"/>
        </w:rPr>
        <w:t>każdym przypadku podejmą wszelkie niezbędne starania,</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celu zapobiegnięcia ujawnienia Informacji Poufnych osobom niepowołanym</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do wiadomości publicznej</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zakresie większym niż jest to wymagane przepisami prawa.</w:t>
      </w:r>
      <w:r w:rsidR="00571C28" w:rsidRPr="00DF45F7">
        <w:rPr>
          <w:rFonts w:asciiTheme="minorHAnsi" w:hAnsiTheme="minorHAnsi"/>
          <w:color w:val="000000" w:themeColor="text1"/>
        </w:rPr>
        <w:t xml:space="preserve"> </w:t>
      </w:r>
    </w:p>
    <w:p w14:paraId="6E04C4F6" w14:textId="7A2642DB" w:rsidR="00571C28" w:rsidRPr="00DF45F7" w:rsidRDefault="00490D8D" w:rsidP="00B11AA8">
      <w:pPr>
        <w:spacing w:before="60" w:after="60"/>
        <w:ind w:left="426"/>
        <w:contextualSpacing/>
        <w:jc w:val="both"/>
        <w:rPr>
          <w:rFonts w:asciiTheme="minorHAnsi" w:hAnsiTheme="minorHAnsi"/>
          <w:color w:val="000000" w:themeColor="text1"/>
        </w:rPr>
      </w:pPr>
      <w:bookmarkStart w:id="639" w:name="_Hlk62211841"/>
      <w:r w:rsidRPr="00DF45F7">
        <w:rPr>
          <w:rFonts w:asciiTheme="minorHAnsi" w:hAnsiTheme="minorHAnsi"/>
          <w:color w:val="000000" w:themeColor="text1"/>
        </w:rPr>
        <w:t>Dodatkowo NCBR jest uprawn</w:t>
      </w:r>
      <w:r w:rsidR="002E1C7F" w:rsidRPr="00DF45F7">
        <w:rPr>
          <w:rFonts w:asciiTheme="minorHAnsi" w:hAnsiTheme="minorHAnsi"/>
          <w:color w:val="000000" w:themeColor="text1"/>
        </w:rPr>
        <w:t>i</w:t>
      </w:r>
      <w:r w:rsidRPr="00DF45F7">
        <w:rPr>
          <w:rFonts w:asciiTheme="minorHAnsi" w:hAnsiTheme="minorHAnsi"/>
          <w:color w:val="000000" w:themeColor="text1"/>
        </w:rPr>
        <w:t xml:space="preserve">ony do ujawniania, bez ograniczeń co do środków, miejsca i czasu ujawnienia, w szczególności w szeroko rozumianej domenie publicznej, </w:t>
      </w:r>
      <w:r w:rsidR="002E1C7F" w:rsidRPr="00DF45F7">
        <w:rPr>
          <w:rFonts w:asciiTheme="minorHAnsi" w:hAnsiTheme="minorHAnsi"/>
          <w:color w:val="000000" w:themeColor="text1"/>
        </w:rPr>
        <w:t xml:space="preserve">bez konieczności uzyskiwania zgody Wykonawcy, </w:t>
      </w:r>
      <w:r w:rsidRPr="00DF45F7">
        <w:rPr>
          <w:rFonts w:asciiTheme="minorHAnsi" w:hAnsiTheme="minorHAnsi"/>
          <w:color w:val="000000" w:themeColor="text1"/>
        </w:rPr>
        <w:t xml:space="preserve">wartości parametrów stanowiących </w:t>
      </w:r>
      <w:r w:rsidR="007A12A4" w:rsidRPr="00DF45F7">
        <w:rPr>
          <w:rFonts w:asciiTheme="minorHAnsi" w:hAnsiTheme="minorHAnsi"/>
          <w:color w:val="000000" w:themeColor="text1"/>
        </w:rPr>
        <w:t xml:space="preserve">bezpośrednio </w:t>
      </w:r>
      <w:r w:rsidRPr="00DF45F7">
        <w:rPr>
          <w:rFonts w:asciiTheme="minorHAnsi" w:hAnsiTheme="minorHAnsi"/>
          <w:color w:val="000000" w:themeColor="text1"/>
        </w:rPr>
        <w:t xml:space="preserve">podstawę </w:t>
      </w:r>
      <w:r w:rsidR="007A12A4" w:rsidRPr="00DF45F7">
        <w:rPr>
          <w:rFonts w:asciiTheme="minorHAnsi" w:hAnsiTheme="minorHAnsi"/>
          <w:color w:val="000000" w:themeColor="text1"/>
        </w:rPr>
        <w:t xml:space="preserve">dla obliczenia wyniku punktowego Wykonawcy w ramach </w:t>
      </w:r>
      <w:r w:rsidRPr="00DF45F7">
        <w:rPr>
          <w:rFonts w:asciiTheme="minorHAnsi" w:hAnsiTheme="minorHAnsi"/>
          <w:color w:val="000000" w:themeColor="text1"/>
        </w:rPr>
        <w:t xml:space="preserve">oceny Wyników Prac Etapu pod względem merytorycznym, w </w:t>
      </w:r>
      <w:r w:rsidR="007A12A4" w:rsidRPr="00DF45F7">
        <w:rPr>
          <w:rFonts w:asciiTheme="minorHAnsi" w:hAnsiTheme="minorHAnsi"/>
          <w:color w:val="000000" w:themeColor="text1"/>
        </w:rPr>
        <w:t xml:space="preserve">zakresie określonym </w:t>
      </w:r>
      <w:r w:rsidRPr="00DF45F7">
        <w:rPr>
          <w:rFonts w:asciiTheme="minorHAnsi" w:hAnsiTheme="minorHAnsi"/>
          <w:color w:val="000000" w:themeColor="text1"/>
        </w:rPr>
        <w:t>w Załączniku nr 5 do Regulaminu.</w:t>
      </w:r>
      <w:bookmarkEnd w:id="639"/>
    </w:p>
    <w:p w14:paraId="162845CC" w14:textId="22E05F8F" w:rsidR="00F27F03" w:rsidRPr="00DF45F7" w:rsidRDefault="00F27F03" w:rsidP="00B11AA8">
      <w:pPr>
        <w:pStyle w:val="Akapitzlist"/>
        <w:numPr>
          <w:ilvl w:val="0"/>
          <w:numId w:val="6"/>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chwilą publikacji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w:t>
      </w:r>
      <w:r w:rsidR="00AC7536">
        <w:rPr>
          <w:rFonts w:asciiTheme="minorHAnsi" w:hAnsiTheme="minorHAnsi"/>
        </w:rPr>
        <w:t>systemu elektrociepło</w:t>
      </w:r>
      <w:r w:rsidR="00C41110" w:rsidRPr="3BC2DB2B">
        <w:rPr>
          <w:rFonts w:asciiTheme="minorHAnsi" w:hAnsiTheme="minorHAnsi"/>
        </w:rPr>
        <w:t>wniczego w kierunku OZE</w:t>
      </w:r>
      <w:r w:rsidRPr="00DF45F7">
        <w:rPr>
          <w:rFonts w:asciiTheme="minorHAnsi" w:eastAsia="SimSun" w:hAnsiTheme="minorHAnsi" w:cs="Times New Roman"/>
          <w:color w:val="000000" w:themeColor="text1"/>
          <w:lang w:eastAsia="en-GB" w:bidi="ar-AE"/>
        </w:rPr>
        <w:t xml:space="preserve"> zgodnie z Umową, informacje objęte jej treścią tracą status Informacji Poufnych w rozumieniu Umowy.</w:t>
      </w:r>
    </w:p>
    <w:p w14:paraId="00119DD6" w14:textId="4E9D20EE" w:rsidR="002511F7" w:rsidRPr="00DF45F7" w:rsidRDefault="009E67AF" w:rsidP="00B11AA8">
      <w:pPr>
        <w:pStyle w:val="Akapitzlist"/>
        <w:numPr>
          <w:ilvl w:val="0"/>
          <w:numId w:val="6"/>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Postanowienia niniejszego rozdziału obowiązują przez czas trwania Umowy</w:t>
      </w:r>
      <w:r w:rsidR="009B44A8">
        <w:rPr>
          <w:rFonts w:asciiTheme="minorHAnsi" w:hAnsiTheme="minorHAnsi"/>
          <w:color w:val="000000" w:themeColor="text1"/>
        </w:rPr>
        <w:t>, nie dłużej jednak niż przez</w:t>
      </w:r>
      <w:r w:rsidRPr="00DF45F7">
        <w:rPr>
          <w:rFonts w:asciiTheme="minorHAnsi" w:hAnsiTheme="minorHAnsi"/>
          <w:color w:val="000000" w:themeColor="text1"/>
        </w:rPr>
        <w:t xml:space="preserve"> okres </w:t>
      </w:r>
      <w:r w:rsidR="00E96857" w:rsidRPr="00DF45F7">
        <w:rPr>
          <w:rFonts w:asciiTheme="minorHAnsi" w:hAnsiTheme="minorHAnsi"/>
          <w:color w:val="000000" w:themeColor="text1"/>
        </w:rPr>
        <w:t>1</w:t>
      </w:r>
      <w:r w:rsidR="009B44A8">
        <w:rPr>
          <w:rFonts w:asciiTheme="minorHAnsi" w:hAnsiTheme="minorHAnsi"/>
          <w:color w:val="000000" w:themeColor="text1"/>
        </w:rPr>
        <w:t>5</w:t>
      </w:r>
      <w:r w:rsidR="00E96857" w:rsidRPr="00DF45F7">
        <w:rPr>
          <w:rFonts w:asciiTheme="minorHAnsi" w:hAnsiTheme="minorHAnsi"/>
          <w:color w:val="000000" w:themeColor="text1"/>
        </w:rPr>
        <w:t xml:space="preserve"> </w:t>
      </w:r>
      <w:r w:rsidRPr="00DF45F7">
        <w:rPr>
          <w:rFonts w:asciiTheme="minorHAnsi" w:hAnsiTheme="minorHAnsi"/>
          <w:color w:val="000000" w:themeColor="text1"/>
        </w:rPr>
        <w:t xml:space="preserve">lat </w:t>
      </w:r>
      <w:r w:rsidR="009B44A8">
        <w:rPr>
          <w:rFonts w:asciiTheme="minorHAnsi" w:hAnsiTheme="minorHAnsi"/>
          <w:color w:val="000000" w:themeColor="text1"/>
        </w:rPr>
        <w:t>od zakończenia Etapu I (tj. dnia publikacji Listy Rankingowej)</w:t>
      </w:r>
      <w:r w:rsidRPr="00DF45F7">
        <w:rPr>
          <w:rFonts w:asciiTheme="minorHAnsi" w:hAnsiTheme="minorHAnsi"/>
          <w:color w:val="000000" w:themeColor="text1"/>
        </w:rPr>
        <w:t>.</w:t>
      </w:r>
    </w:p>
    <w:p w14:paraId="3EE0C6A7" w14:textId="77777777" w:rsidR="000D08F8" w:rsidRPr="00DF45F7" w:rsidRDefault="000D08F8" w:rsidP="00B11AA8">
      <w:pPr>
        <w:numPr>
          <w:ilvl w:val="0"/>
          <w:numId w:val="6"/>
        </w:numPr>
        <w:spacing w:before="60" w:after="60"/>
        <w:ind w:left="426"/>
        <w:contextualSpacing/>
        <w:jc w:val="both"/>
        <w:rPr>
          <w:rFonts w:asciiTheme="minorHAnsi" w:hAnsiTheme="minorHAnsi" w:cstheme="minorHAnsi"/>
          <w:color w:val="000000" w:themeColor="text1"/>
        </w:rPr>
      </w:pPr>
      <w:r w:rsidRPr="00DF45F7">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031C773" w14:textId="70C1072F" w:rsidR="000D08F8" w:rsidRPr="00DF45F7" w:rsidRDefault="000D08F8" w:rsidP="00B11AA8">
      <w:pPr>
        <w:numPr>
          <w:ilvl w:val="0"/>
          <w:numId w:val="6"/>
        </w:numPr>
        <w:spacing w:before="60" w:after="60"/>
        <w:ind w:left="426"/>
        <w:contextualSpacing/>
        <w:jc w:val="both"/>
        <w:rPr>
          <w:rFonts w:asciiTheme="minorHAnsi" w:hAnsiTheme="minorHAnsi"/>
          <w:color w:val="000000" w:themeColor="text1"/>
        </w:rPr>
      </w:pPr>
      <w:r w:rsidRPr="00DF45F7">
        <w:rPr>
          <w:rFonts w:asciiTheme="minorHAnsi" w:hAnsiTheme="minorHAnsi"/>
          <w:color w:val="000000" w:themeColor="text1"/>
        </w:rPr>
        <w:lastRenderedPageBreak/>
        <w:t xml:space="preserve">Szczegółowe obowiązki Stron w związku z przetwarzaniem danych osobowych w ramach wykonywania Umowy określono w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ku nr </w:t>
      </w:r>
      <w:r w:rsidR="67B34979" w:rsidRPr="00DF45F7">
        <w:rPr>
          <w:rFonts w:asciiTheme="minorHAnsi" w:hAnsiTheme="minorHAnsi"/>
          <w:color w:val="000000" w:themeColor="text1"/>
        </w:rPr>
        <w:t>4</w:t>
      </w:r>
      <w:r w:rsidRPr="00DF45F7">
        <w:rPr>
          <w:rFonts w:asciiTheme="minorHAnsi" w:hAnsiTheme="minorHAnsi"/>
          <w:color w:val="000000" w:themeColor="text1"/>
        </w:rPr>
        <w:t xml:space="preserve"> do Umowy.</w:t>
      </w:r>
    </w:p>
    <w:p w14:paraId="7EB5900C" w14:textId="7C0316ED" w:rsidR="00081F08" w:rsidRPr="00DF45F7" w:rsidRDefault="00081F08" w:rsidP="00B11AA8">
      <w:pPr>
        <w:numPr>
          <w:ilvl w:val="0"/>
          <w:numId w:val="6"/>
        </w:numPr>
        <w:spacing w:before="60" w:after="60"/>
        <w:ind w:left="426"/>
        <w:contextualSpacing/>
        <w:jc w:val="both"/>
        <w:rPr>
          <w:rFonts w:asciiTheme="minorHAnsi" w:hAnsiTheme="minorHAnsi"/>
          <w:color w:val="000000" w:themeColor="text1"/>
        </w:rPr>
      </w:pPr>
      <w:bookmarkStart w:id="640" w:name="_Hlk58586920"/>
      <w:r w:rsidRPr="00DF45F7">
        <w:rPr>
          <w:rFonts w:asciiTheme="minorHAnsi" w:hAnsiTheme="minorHAnsi"/>
          <w:color w:val="000000" w:themeColor="text1"/>
        </w:rPr>
        <w:t>Postanowienia niniejszego Rozdziału nie dotyczą informacji, które zostały ujawnione w trakcie realizacji obowiązków związanych z demonstracją technologii i określonych w </w:t>
      </w:r>
      <w:r w:rsidR="19D0FBFD" w:rsidRPr="00DF45F7">
        <w:rPr>
          <w:rFonts w:asciiTheme="minorHAnsi" w:hAnsiTheme="minorHAnsi"/>
          <w:color w:val="000000" w:themeColor="text1"/>
        </w:rPr>
        <w:t>Załączni</w:t>
      </w:r>
      <w:r w:rsidRPr="00DF45F7">
        <w:rPr>
          <w:rFonts w:asciiTheme="minorHAnsi" w:hAnsiTheme="minorHAnsi"/>
          <w:color w:val="000000" w:themeColor="text1"/>
        </w:rPr>
        <w:t xml:space="preserve">ku nr </w:t>
      </w:r>
      <w:r w:rsidR="00F27F03" w:rsidRPr="00DF45F7">
        <w:rPr>
          <w:rFonts w:asciiTheme="minorHAnsi" w:hAnsiTheme="minorHAnsi"/>
          <w:color w:val="000000" w:themeColor="text1"/>
        </w:rPr>
        <w:t>4</w:t>
      </w:r>
      <w:r w:rsidRPr="00DF45F7">
        <w:rPr>
          <w:rFonts w:asciiTheme="minorHAnsi" w:hAnsiTheme="minorHAnsi"/>
          <w:color w:val="000000" w:themeColor="text1"/>
        </w:rPr>
        <w:t xml:space="preserve"> do </w:t>
      </w:r>
      <w:r w:rsidR="56E655B5" w:rsidRPr="00DF45F7">
        <w:rPr>
          <w:rFonts w:asciiTheme="minorHAnsi" w:hAnsiTheme="minorHAnsi"/>
          <w:color w:val="000000" w:themeColor="text1"/>
        </w:rPr>
        <w:t>Regulaminu</w:t>
      </w:r>
      <w:r w:rsidRPr="00DF45F7">
        <w:rPr>
          <w:rFonts w:asciiTheme="minorHAnsi" w:hAnsiTheme="minorHAnsi"/>
          <w:color w:val="000000" w:themeColor="text1"/>
        </w:rPr>
        <w:t>. Wykonawca potwierdza, że godzi się na to, że w ramach realizacji wskazanych obowiązków może dojść do ujawnienia osobom trzecim pewnych informacji, które stanowią Informacje Poufne w rozumieniu niniejszego Rozdziału.</w:t>
      </w:r>
    </w:p>
    <w:p w14:paraId="1F553ADD" w14:textId="77777777" w:rsidR="0071142A" w:rsidRPr="00DF45F7" w:rsidRDefault="0071142A" w:rsidP="00B11AA8">
      <w:pPr>
        <w:pStyle w:val="Nagwek1"/>
      </w:pPr>
      <w:bookmarkStart w:id="641" w:name="_Ref493309957"/>
      <w:bookmarkStart w:id="642" w:name="_Ref493314700"/>
      <w:bookmarkStart w:id="643" w:name="_Toc504994988"/>
      <w:bookmarkStart w:id="644" w:name="_Toc511371220"/>
      <w:bookmarkStart w:id="645" w:name="_Toc52897125"/>
      <w:bookmarkStart w:id="646" w:name="_Toc53793073"/>
      <w:bookmarkStart w:id="647" w:name="_Toc54830250"/>
      <w:bookmarkStart w:id="648" w:name="_Toc54798332"/>
      <w:bookmarkStart w:id="649" w:name="_Toc54835760"/>
      <w:bookmarkStart w:id="650" w:name="_Toc72595061"/>
      <w:bookmarkEnd w:id="640"/>
      <w:r w:rsidRPr="00DF45F7">
        <w:t>PRZENIESIENIE PRAW LUB OBOWIĄZKÓW</w:t>
      </w:r>
      <w:bookmarkEnd w:id="641"/>
      <w:bookmarkEnd w:id="642"/>
      <w:bookmarkEnd w:id="643"/>
      <w:bookmarkEnd w:id="644"/>
      <w:bookmarkEnd w:id="645"/>
      <w:bookmarkEnd w:id="646"/>
      <w:bookmarkEnd w:id="647"/>
      <w:bookmarkEnd w:id="648"/>
      <w:bookmarkEnd w:id="649"/>
      <w:bookmarkEnd w:id="650"/>
    </w:p>
    <w:p w14:paraId="23BFE051" w14:textId="77777777" w:rsidR="009645F9" w:rsidRPr="00DF45F7" w:rsidRDefault="009645F9" w:rsidP="00B11AA8">
      <w:pPr>
        <w:pStyle w:val="Nagwek2"/>
      </w:pPr>
      <w:bookmarkStart w:id="651" w:name="_Ref493859754"/>
      <w:bookmarkStart w:id="652" w:name="_Ref493860286"/>
      <w:bookmarkStart w:id="653" w:name="_Toc504994989"/>
      <w:bookmarkStart w:id="654" w:name="_Toc511371221"/>
      <w:bookmarkStart w:id="655" w:name="_Toc52897126"/>
      <w:bookmarkStart w:id="656" w:name="_Toc53793074"/>
      <w:bookmarkStart w:id="657" w:name="_Toc54830251"/>
      <w:bookmarkStart w:id="658" w:name="_Toc54798333"/>
      <w:bookmarkStart w:id="659" w:name="_Toc54835761"/>
      <w:bookmarkStart w:id="660" w:name="_Toc72595062"/>
      <w:r w:rsidRPr="00DF45F7">
        <w:t>[PRZENIESIENIE PRAW LUB OBOWIĄZKÓW]</w:t>
      </w:r>
      <w:bookmarkEnd w:id="651"/>
      <w:bookmarkEnd w:id="652"/>
      <w:bookmarkEnd w:id="653"/>
      <w:bookmarkEnd w:id="654"/>
      <w:bookmarkEnd w:id="655"/>
      <w:bookmarkEnd w:id="656"/>
      <w:bookmarkEnd w:id="657"/>
      <w:bookmarkEnd w:id="658"/>
      <w:bookmarkEnd w:id="659"/>
      <w:bookmarkEnd w:id="660"/>
    </w:p>
    <w:p w14:paraId="130D4777" w14:textId="7DF47EA8" w:rsidR="00E104C6" w:rsidRPr="00DF45F7" w:rsidRDefault="00E57F2A" w:rsidP="00B11AA8">
      <w:pPr>
        <w:pStyle w:val="Akapitzlist"/>
        <w:spacing w:before="60" w:after="60"/>
        <w:ind w:left="426"/>
        <w:jc w:val="both"/>
        <w:rPr>
          <w:rFonts w:asciiTheme="minorHAnsi" w:hAnsiTheme="minorHAnsi"/>
          <w:color w:val="000000" w:themeColor="text1"/>
        </w:rPr>
      </w:pPr>
      <w:bookmarkStart w:id="661" w:name="_Ref493859736"/>
      <w:r w:rsidRPr="00DF45F7">
        <w:rPr>
          <w:rFonts w:asciiTheme="minorHAnsi" w:hAnsiTheme="minorHAnsi"/>
          <w:color w:val="000000" w:themeColor="text1"/>
        </w:rPr>
        <w:t xml:space="preserve">Żadna </w:t>
      </w:r>
      <w:r w:rsidR="00C77FA1" w:rsidRPr="00DF45F7">
        <w:rPr>
          <w:rFonts w:asciiTheme="minorHAnsi" w:hAnsiTheme="minorHAnsi"/>
          <w:color w:val="000000" w:themeColor="text1"/>
        </w:rPr>
        <w:t xml:space="preserve">ze Stron nie ma prawa do dokonania przeniesienia praw lub obowiązków </w:t>
      </w:r>
      <w:r w:rsidR="009645F9" w:rsidRPr="00DF45F7">
        <w:rPr>
          <w:rFonts w:asciiTheme="minorHAnsi" w:hAnsiTheme="minorHAnsi"/>
          <w:color w:val="000000" w:themeColor="text1"/>
        </w:rPr>
        <w:t>wynikających</w:t>
      </w:r>
      <w:r w:rsidR="00247E90" w:rsidRPr="00DF45F7">
        <w:rPr>
          <w:rFonts w:asciiTheme="minorHAnsi" w:hAnsiTheme="minorHAnsi"/>
          <w:color w:val="000000" w:themeColor="text1"/>
        </w:rPr>
        <w:t xml:space="preserve"> z </w:t>
      </w:r>
      <w:r w:rsidR="00C77FA1" w:rsidRPr="00DF45F7">
        <w:rPr>
          <w:rFonts w:asciiTheme="minorHAnsi" w:hAnsiTheme="minorHAnsi"/>
          <w:color w:val="000000" w:themeColor="text1"/>
        </w:rPr>
        <w:t xml:space="preserve">Umowy, bez uzyskania uprzedniej pisemnej (pod rygorem nieważności) zgody </w:t>
      </w:r>
      <w:bookmarkEnd w:id="661"/>
      <w:r w:rsidR="003740FE" w:rsidRPr="00DF45F7">
        <w:rPr>
          <w:rFonts w:asciiTheme="minorHAnsi" w:hAnsiTheme="minorHAnsi"/>
          <w:color w:val="000000" w:themeColor="text1"/>
        </w:rPr>
        <w:t>drugiej Strony.</w:t>
      </w:r>
    </w:p>
    <w:p w14:paraId="759A0312" w14:textId="77777777" w:rsidR="0071142A" w:rsidRPr="00DF45F7" w:rsidRDefault="009D3B0F" w:rsidP="00B11AA8">
      <w:pPr>
        <w:pStyle w:val="Nagwek1"/>
      </w:pPr>
      <w:bookmarkStart w:id="662" w:name="_Toc504994990"/>
      <w:bookmarkStart w:id="663" w:name="_Toc511371222"/>
      <w:bookmarkStart w:id="664" w:name="_Ref43121956"/>
      <w:bookmarkStart w:id="665" w:name="_Toc52897127"/>
      <w:bookmarkStart w:id="666" w:name="_Toc53793075"/>
      <w:bookmarkStart w:id="667" w:name="_Toc54830252"/>
      <w:bookmarkStart w:id="668" w:name="_Toc54798334"/>
      <w:bookmarkStart w:id="669" w:name="_Toc54835762"/>
      <w:bookmarkStart w:id="670" w:name="_Toc72595063"/>
      <w:r w:rsidRPr="00DF45F7">
        <w:t xml:space="preserve">WYGAŚNIĘCIE, </w:t>
      </w:r>
      <w:r w:rsidR="0071142A" w:rsidRPr="00DF45F7">
        <w:t xml:space="preserve">ODSTĄPIENIE </w:t>
      </w:r>
      <w:r w:rsidR="00871592" w:rsidRPr="00DF45F7">
        <w:t xml:space="preserve">I </w:t>
      </w:r>
      <w:r w:rsidRPr="00DF45F7">
        <w:t xml:space="preserve">WYPOWIEDZENIE </w:t>
      </w:r>
      <w:r w:rsidR="0071142A" w:rsidRPr="00DF45F7">
        <w:t>UMOWY</w:t>
      </w:r>
      <w:bookmarkEnd w:id="662"/>
      <w:bookmarkEnd w:id="663"/>
      <w:bookmarkEnd w:id="664"/>
      <w:bookmarkEnd w:id="665"/>
      <w:bookmarkEnd w:id="666"/>
      <w:bookmarkEnd w:id="667"/>
      <w:bookmarkEnd w:id="668"/>
      <w:bookmarkEnd w:id="669"/>
      <w:bookmarkEnd w:id="670"/>
    </w:p>
    <w:p w14:paraId="0D55D202" w14:textId="77777777" w:rsidR="00C02CF6" w:rsidRPr="00DF45F7" w:rsidRDefault="00C02CF6" w:rsidP="00B11AA8">
      <w:pPr>
        <w:pStyle w:val="Nagwek2"/>
      </w:pPr>
      <w:bookmarkStart w:id="671" w:name="_Ref494449237"/>
      <w:bookmarkStart w:id="672" w:name="_Toc504994991"/>
      <w:bookmarkStart w:id="673" w:name="_Toc511371223"/>
      <w:bookmarkStart w:id="674" w:name="_Toc52745931"/>
      <w:bookmarkStart w:id="675" w:name="_Toc63438016"/>
      <w:bookmarkStart w:id="676" w:name="_Toc72595064"/>
      <w:bookmarkStart w:id="677" w:name="_Hlk497898201"/>
      <w:bookmarkStart w:id="678" w:name="_Hlk69049120"/>
      <w:r w:rsidRPr="00DF45F7">
        <w:t>[WYGAŚNIĘCIE UMOWY]</w:t>
      </w:r>
      <w:bookmarkEnd w:id="671"/>
      <w:bookmarkEnd w:id="672"/>
      <w:bookmarkEnd w:id="673"/>
      <w:bookmarkEnd w:id="674"/>
      <w:bookmarkEnd w:id="675"/>
      <w:bookmarkEnd w:id="676"/>
    </w:p>
    <w:p w14:paraId="30665D63" w14:textId="018FB9D1" w:rsidR="00C02CF6" w:rsidRPr="00DF45F7" w:rsidRDefault="00C02CF6" w:rsidP="00B11AA8">
      <w:pPr>
        <w:numPr>
          <w:ilvl w:val="0"/>
          <w:numId w:val="16"/>
        </w:numPr>
        <w:spacing w:before="60" w:after="60"/>
        <w:ind w:left="426" w:hanging="426"/>
        <w:contextualSpacing/>
        <w:jc w:val="both"/>
        <w:rPr>
          <w:rFonts w:asciiTheme="minorHAnsi" w:hAnsiTheme="minorHAnsi"/>
          <w:color w:val="000000" w:themeColor="text1"/>
        </w:rPr>
      </w:pPr>
      <w:bookmarkStart w:id="679" w:name="_Ref494863561"/>
      <w:bookmarkStart w:id="680" w:name="_Hlk495047801"/>
      <w:r w:rsidRPr="00DF45F7">
        <w:rPr>
          <w:rFonts w:asciiTheme="minorHAnsi" w:hAnsiTheme="minorHAnsi"/>
          <w:color w:val="000000" w:themeColor="text1"/>
        </w:rPr>
        <w:t>Umowa jest zawarta na czas określony realizacji Prac B+R zgodnie z Harmonogramem Przedsięwzięcia</w:t>
      </w:r>
      <w:bookmarkStart w:id="681" w:name="_Hlk64451815"/>
      <w:r w:rsidRPr="00DF45F7">
        <w:rPr>
          <w:rFonts w:asciiTheme="minorHAnsi" w:hAnsiTheme="minorHAnsi"/>
          <w:color w:val="000000" w:themeColor="text1"/>
        </w:rPr>
        <w:t xml:space="preserve"> oraz realizacji innych zobowiązań wynikających z Umowy, nie dłużej jednak niż do dnia, w którym upływa 15 lat od dnia od dnia zakończenia Etapu I (publikacji Listy Rankingowej w ramach Selekcji Etapu I)</w:t>
      </w:r>
      <w:bookmarkEnd w:id="681"/>
      <w:r w:rsidRPr="00DF45F7">
        <w:rPr>
          <w:rFonts w:asciiTheme="minorHAnsi" w:hAnsiTheme="minorHAnsi"/>
          <w:color w:val="000000" w:themeColor="text1"/>
        </w:rPr>
        <w:t>.</w:t>
      </w:r>
    </w:p>
    <w:p w14:paraId="62195D74" w14:textId="6D0CFCC4" w:rsidR="00C02CF6" w:rsidRPr="00DF45F7" w:rsidRDefault="00C02CF6" w:rsidP="00B11AA8">
      <w:pPr>
        <w:numPr>
          <w:ilvl w:val="0"/>
          <w:numId w:val="16"/>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Umowa, z </w:t>
      </w:r>
      <w:r w:rsidRPr="00DF45F7">
        <w:rPr>
          <w:rFonts w:asciiTheme="minorHAnsi" w:hAnsiTheme="minorHAnsi" w:cstheme="minorHAnsi"/>
          <w:color w:val="000000" w:themeColor="text1"/>
        </w:rPr>
        <w:t xml:space="preserve">zastrzeżeniem </w:t>
      </w:r>
      <w:r w:rsidRPr="00DF45F7">
        <w:rPr>
          <w:rFonts w:asciiTheme="minorHAnsi" w:hAnsiTheme="minorHAnsi" w:cstheme="minorHAnsi"/>
          <w:color w:val="000000" w:themeColor="text1"/>
          <w:shd w:val="clear" w:color="auto" w:fill="E6E6E6"/>
        </w:rPr>
        <w:fldChar w:fldCharType="begin"/>
      </w:r>
      <w:r w:rsidRPr="00DF45F7">
        <w:rPr>
          <w:rFonts w:asciiTheme="minorHAnsi" w:hAnsiTheme="minorHAnsi" w:cstheme="minorHAnsi"/>
          <w:color w:val="000000" w:themeColor="text1"/>
        </w:rPr>
        <w:instrText xml:space="preserve"> REF _Ref494449237 \r \h  \* MERGEFORMAT </w:instrText>
      </w:r>
      <w:r w:rsidRPr="00DF45F7">
        <w:rPr>
          <w:rFonts w:asciiTheme="minorHAnsi" w:hAnsiTheme="minorHAnsi" w:cstheme="minorHAnsi"/>
          <w:color w:val="000000" w:themeColor="text1"/>
          <w:shd w:val="clear" w:color="auto" w:fill="E6E6E6"/>
        </w:rPr>
      </w:r>
      <w:r w:rsidRPr="00DF45F7">
        <w:rPr>
          <w:rFonts w:asciiTheme="minorHAnsi" w:hAnsiTheme="minorHAnsi" w:cstheme="minorHAnsi"/>
          <w:color w:val="000000" w:themeColor="text1"/>
          <w:shd w:val="clear" w:color="auto" w:fill="E6E6E6"/>
        </w:rPr>
        <w:fldChar w:fldCharType="separate"/>
      </w:r>
      <w:r w:rsidR="004921E9">
        <w:rPr>
          <w:rFonts w:asciiTheme="minorHAnsi" w:hAnsiTheme="minorHAnsi" w:cstheme="minorHAnsi"/>
          <w:color w:val="000000" w:themeColor="text1"/>
        </w:rPr>
        <w:t>ART. 37</w:t>
      </w:r>
      <w:r w:rsidRPr="00DF45F7">
        <w:rPr>
          <w:rFonts w:asciiTheme="minorHAnsi" w:hAnsiTheme="minorHAnsi" w:cstheme="minorHAnsi"/>
          <w:color w:val="000000" w:themeColor="text1"/>
          <w:shd w:val="clear" w:color="auto" w:fill="E6E6E6"/>
        </w:rPr>
        <w:fldChar w:fldCharType="end"/>
      </w:r>
      <w:r w:rsidRPr="00DF45F7">
        <w:rPr>
          <w:rFonts w:asciiTheme="minorHAnsi" w:hAnsiTheme="minorHAnsi" w:cstheme="minorHAnsi"/>
          <w:color w:val="000000" w:themeColor="text1"/>
        </w:rPr>
        <w:t xml:space="preserve"> </w:t>
      </w:r>
      <w:r w:rsidRPr="00DF45F7">
        <w:rPr>
          <w:rFonts w:asciiTheme="minorHAnsi" w:hAnsiTheme="minorHAnsi" w:cstheme="minorHAnsi"/>
          <w:color w:val="000000" w:themeColor="text1"/>
          <w:shd w:val="clear" w:color="auto" w:fill="E6E6E6"/>
        </w:rPr>
        <w:fldChar w:fldCharType="begin"/>
      </w:r>
      <w:r w:rsidRPr="00DF45F7">
        <w:rPr>
          <w:rFonts w:asciiTheme="minorHAnsi" w:hAnsiTheme="minorHAnsi" w:cstheme="minorHAnsi"/>
          <w:color w:val="000000" w:themeColor="text1"/>
        </w:rPr>
        <w:instrText xml:space="preserve"> REF _Ref52799527 \n \h  \* MERGEFORMAT </w:instrText>
      </w:r>
      <w:r w:rsidRPr="00DF45F7">
        <w:rPr>
          <w:rFonts w:asciiTheme="minorHAnsi" w:hAnsiTheme="minorHAnsi" w:cstheme="minorHAnsi"/>
          <w:color w:val="000000" w:themeColor="text1"/>
          <w:shd w:val="clear" w:color="auto" w:fill="E6E6E6"/>
        </w:rPr>
      </w:r>
      <w:r w:rsidRPr="00DF45F7">
        <w:rPr>
          <w:rFonts w:asciiTheme="minorHAnsi" w:hAnsiTheme="minorHAnsi" w:cstheme="minorHAnsi"/>
          <w:color w:val="000000" w:themeColor="text1"/>
          <w:shd w:val="clear" w:color="auto" w:fill="E6E6E6"/>
        </w:rPr>
        <w:fldChar w:fldCharType="separate"/>
      </w:r>
      <w:r w:rsidR="004921E9">
        <w:rPr>
          <w:rFonts w:asciiTheme="minorHAnsi" w:hAnsiTheme="minorHAnsi" w:cstheme="minorHAnsi"/>
          <w:color w:val="000000" w:themeColor="text1"/>
        </w:rPr>
        <w:t>§3</w:t>
      </w:r>
      <w:r w:rsidRPr="00DF45F7">
        <w:rPr>
          <w:rFonts w:asciiTheme="minorHAnsi" w:hAnsiTheme="minorHAnsi" w:cstheme="minorHAnsi"/>
          <w:color w:val="000000" w:themeColor="text1"/>
          <w:shd w:val="clear" w:color="auto" w:fill="E6E6E6"/>
        </w:rPr>
        <w:fldChar w:fldCharType="end"/>
      </w:r>
      <w:r w:rsidRPr="00DF45F7">
        <w:rPr>
          <w:rFonts w:asciiTheme="minorHAnsi" w:hAnsiTheme="minorHAnsi" w:cstheme="minorHAnsi"/>
          <w:color w:val="000000" w:themeColor="text1"/>
        </w:rPr>
        <w:t xml:space="preserve"> i §4, </w:t>
      </w:r>
      <w:r w:rsidRPr="00DF45F7">
        <w:rPr>
          <w:rFonts w:asciiTheme="minorHAnsi" w:hAnsiTheme="minorHAnsi"/>
          <w:color w:val="000000" w:themeColor="text1"/>
        </w:rPr>
        <w:t>wygasa:</w:t>
      </w:r>
      <w:bookmarkEnd w:id="679"/>
    </w:p>
    <w:bookmarkEnd w:id="680"/>
    <w:p w14:paraId="022317B7" w14:textId="28D750B2" w:rsidR="00C02CF6" w:rsidRPr="00DF45F7" w:rsidRDefault="00C02CF6" w:rsidP="00B11AA8">
      <w:pPr>
        <w:pStyle w:val="Akapitzlist"/>
        <w:numPr>
          <w:ilvl w:val="2"/>
          <w:numId w:val="2"/>
        </w:numPr>
        <w:spacing w:before="60" w:after="60"/>
        <w:ind w:left="851"/>
        <w:jc w:val="both"/>
        <w:rPr>
          <w:rFonts w:asciiTheme="minorHAnsi" w:hAnsiTheme="minorHAnsi" w:cstheme="minorHAnsi"/>
          <w:color w:val="000000" w:themeColor="text1"/>
        </w:rPr>
      </w:pPr>
      <w:r w:rsidRPr="00DF45F7">
        <w:rPr>
          <w:rFonts w:asciiTheme="minorHAnsi" w:hAnsiTheme="minorHAnsi"/>
          <w:color w:val="000000" w:themeColor="text1"/>
        </w:rPr>
        <w:t>w przypadku i z dniem uzyskania przez Wykonawcę Wyniku Pozytywnego (bez Dopuszczenia do Etapu</w:t>
      </w:r>
      <w:r w:rsidR="00295F99">
        <w:rPr>
          <w:rFonts w:asciiTheme="minorHAnsi" w:hAnsiTheme="minorHAnsi"/>
          <w:color w:val="000000" w:themeColor="text1"/>
        </w:rPr>
        <w:t xml:space="preserve"> II</w:t>
      </w:r>
      <w:r w:rsidRPr="00DF45F7">
        <w:rPr>
          <w:rFonts w:asciiTheme="minorHAnsi" w:hAnsiTheme="minorHAnsi"/>
          <w:color w:val="000000" w:themeColor="text1"/>
        </w:rPr>
        <w:t>), tj. z dniem opublikowania właściwej Listy Rankingowej danego Etapu</w:t>
      </w:r>
      <w:r w:rsidR="00C9123E" w:rsidRPr="00DF45F7">
        <w:rPr>
          <w:rFonts w:asciiTheme="minorHAnsi" w:hAnsiTheme="minorHAnsi"/>
          <w:color w:val="000000" w:themeColor="text1"/>
        </w:rPr>
        <w:t>, z zastrzeżeniem punktu kolejnego</w:t>
      </w:r>
      <w:r w:rsidRPr="00DF45F7">
        <w:rPr>
          <w:rFonts w:asciiTheme="minorHAnsi" w:hAnsiTheme="minorHAnsi" w:cstheme="minorHAnsi"/>
          <w:color w:val="000000" w:themeColor="text1"/>
        </w:rPr>
        <w:t>;</w:t>
      </w:r>
    </w:p>
    <w:p w14:paraId="79458F6B" w14:textId="0C7B101C" w:rsidR="00C9123E" w:rsidRPr="00DF45F7" w:rsidRDefault="00C9123E" w:rsidP="00B11AA8">
      <w:pPr>
        <w:pStyle w:val="Akapitzlist"/>
        <w:numPr>
          <w:ilvl w:val="2"/>
          <w:numId w:val="2"/>
        </w:numPr>
        <w:spacing w:before="60" w:after="60"/>
        <w:ind w:left="851"/>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jeśli Wykonawca </w:t>
      </w:r>
      <w:r w:rsidRPr="00DF45F7">
        <w:rPr>
          <w:rFonts w:asciiTheme="minorHAnsi" w:hAnsiTheme="minorHAnsi"/>
          <w:color w:val="000000" w:themeColor="text1"/>
        </w:rPr>
        <w:t xml:space="preserve">w ramach Listy Rankingowej Etapu I Wykonawca uzyskał najwyższy wynik wśród podmiotów, którym przyznano Wynik Pozytywny bez dopuszczenia go do Etapu II: z upływem pięciu miesięcy od dnia publikacji Listy Rankingowej w ramach Selekcji Etapu I, o ile w tym terminie nie nastąpiła zmiana Wyniku Wykonawcy na Wynik Pozytywny z Dopuszczeniem do Etapu II, zgodnie 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_Ref479952437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_Ref69070872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_Ref69070873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17518287" w14:textId="38CFE9EB" w:rsidR="00C02CF6" w:rsidRPr="00DF45F7" w:rsidRDefault="00C02CF6" w:rsidP="00B11AA8">
      <w:pPr>
        <w:pStyle w:val="Akapitzlist"/>
        <w:numPr>
          <w:ilvl w:val="2"/>
          <w:numId w:val="2"/>
        </w:numPr>
        <w:spacing w:before="60" w:after="60"/>
        <w:ind w:left="851"/>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z chwilą </w:t>
      </w:r>
      <w:r w:rsidR="00C9123E" w:rsidRPr="00DF45F7">
        <w:rPr>
          <w:rFonts w:asciiTheme="minorHAnsi" w:hAnsiTheme="minorHAnsi" w:cstheme="minorHAnsi"/>
          <w:color w:val="000000" w:themeColor="text1"/>
        </w:rPr>
        <w:t>zakończenia Etapu III;</w:t>
      </w:r>
    </w:p>
    <w:p w14:paraId="2D092D9E" w14:textId="77777777" w:rsidR="00C02CF6" w:rsidRPr="00DF45F7" w:rsidRDefault="00C02CF6" w:rsidP="00B11AA8">
      <w:pPr>
        <w:pStyle w:val="Akapitzlist"/>
        <w:numPr>
          <w:ilvl w:val="2"/>
          <w:numId w:val="2"/>
        </w:numPr>
        <w:spacing w:before="60" w:after="60"/>
        <w:ind w:left="851"/>
        <w:rPr>
          <w:rFonts w:asciiTheme="minorHAnsi" w:hAnsiTheme="minorHAnsi"/>
          <w:color w:val="000000" w:themeColor="text1"/>
        </w:rPr>
      </w:pPr>
      <w:r w:rsidRPr="00DF45F7">
        <w:rPr>
          <w:rFonts w:asciiTheme="minorHAnsi" w:hAnsiTheme="minorHAnsi"/>
          <w:color w:val="000000" w:themeColor="text1"/>
        </w:rPr>
        <w:t>w innych przypadku określonych w Umowie.</w:t>
      </w:r>
    </w:p>
    <w:p w14:paraId="5427D632" w14:textId="21426617" w:rsidR="00C02CF6" w:rsidRPr="00DF45F7" w:rsidRDefault="00220FA2" w:rsidP="00B11AA8">
      <w:pPr>
        <w:numPr>
          <w:ilvl w:val="0"/>
          <w:numId w:val="16"/>
        </w:numPr>
        <w:spacing w:before="60" w:after="60"/>
        <w:ind w:left="426" w:hanging="426"/>
        <w:contextualSpacing/>
        <w:jc w:val="both"/>
        <w:rPr>
          <w:rFonts w:asciiTheme="minorHAnsi" w:hAnsiTheme="minorHAnsi"/>
          <w:color w:val="000000" w:themeColor="text1"/>
        </w:rPr>
      </w:pPr>
      <w:bookmarkStart w:id="682" w:name="_Ref494449242"/>
      <w:bookmarkStart w:id="683" w:name="_Ref52799527"/>
      <w:r>
        <w:rPr>
          <w:rFonts w:asciiTheme="minorHAnsi" w:hAnsiTheme="minorHAnsi"/>
          <w:color w:val="000000" w:themeColor="text1"/>
        </w:rPr>
        <w:t>[</w:t>
      </w:r>
      <w:r w:rsidRPr="008E0AF7">
        <w:rPr>
          <w:rFonts w:asciiTheme="minorHAnsi" w:hAnsiTheme="minorHAnsi"/>
          <w:b/>
          <w:bCs/>
          <w:color w:val="000000" w:themeColor="text1"/>
        </w:rPr>
        <w:t>Częściowe wygaśnięcie</w:t>
      </w:r>
      <w:r>
        <w:rPr>
          <w:rFonts w:asciiTheme="minorHAnsi" w:hAnsiTheme="minorHAnsi"/>
          <w:color w:val="000000" w:themeColor="text1"/>
        </w:rPr>
        <w:t xml:space="preserve">] </w:t>
      </w:r>
      <w:r w:rsidR="00C02CF6" w:rsidRPr="00DF45F7">
        <w:rPr>
          <w:rFonts w:asciiTheme="minorHAnsi" w:hAnsiTheme="minorHAnsi"/>
          <w:color w:val="000000" w:themeColor="text1"/>
        </w:rPr>
        <w:t>Wygaśnięcie Umowy</w:t>
      </w:r>
      <w:bookmarkStart w:id="684" w:name="_Hlk64451969"/>
      <w:r w:rsidR="00C02CF6" w:rsidRPr="00DF45F7">
        <w:rPr>
          <w:rFonts w:asciiTheme="minorHAnsi" w:hAnsiTheme="minorHAnsi"/>
          <w:color w:val="000000" w:themeColor="text1"/>
        </w:rPr>
        <w:t xml:space="preserve">, w przypadkach wskazanych w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 xml:space="preserve">2 i z zastrzeżeniem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 xml:space="preserve">1 i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4,</w:t>
      </w:r>
      <w:bookmarkEnd w:id="684"/>
      <w:r w:rsidR="00C02CF6" w:rsidRPr="00DF45F7">
        <w:rPr>
          <w:rFonts w:asciiTheme="minorHAnsi" w:hAnsiTheme="minorHAnsi"/>
          <w:color w:val="000000" w:themeColor="text1"/>
        </w:rPr>
        <w:t xml:space="preserve"> nie wpływa na trwanie stosunków prawnych pomiędzy Stronami, które powstały na podstawie następujących postanowień: dotyczących Odbioru Wyników Prac Etapu oraz zapłaty wynagrodzenia za zrealizowane przez Wykonawcę Etapu, dotyczących zobowiązań związanych z Weryfikacją Rozwiązania (</w:t>
      </w:r>
      <w:r w:rsidR="00545117">
        <w:rPr>
          <w:rFonts w:asciiTheme="minorHAnsi" w:hAnsiTheme="minorHAnsi"/>
          <w:color w:val="000000" w:themeColor="text1"/>
          <w:shd w:val="clear" w:color="auto" w:fill="E6E6E6"/>
        </w:rPr>
        <w:fldChar w:fldCharType="begin"/>
      </w:r>
      <w:r w:rsidR="00545117">
        <w:rPr>
          <w:rFonts w:asciiTheme="minorHAnsi" w:hAnsiTheme="minorHAnsi"/>
          <w:color w:val="000000" w:themeColor="text1"/>
        </w:rPr>
        <w:instrText xml:space="preserve"> REF _Ref69052115 \n \h </w:instrText>
      </w:r>
      <w:r w:rsidR="00545117">
        <w:rPr>
          <w:rFonts w:asciiTheme="minorHAnsi" w:hAnsiTheme="minorHAnsi"/>
          <w:color w:val="000000" w:themeColor="text1"/>
          <w:shd w:val="clear" w:color="auto" w:fill="E6E6E6"/>
        </w:rPr>
      </w:r>
      <w:r w:rsidR="0054511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 </w:t>
      </w:r>
      <w:r w:rsidR="0054511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praw własności intelektualnych określonych w Umowie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_Ref493844374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VII.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lub postanowień dotyczących zachowania poufności określonych w Umowie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_Ref494891351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IX.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W przypadku wskazanych postanowień wygasają one z upływem terminów odpowiednio w tych postanowieniach określonych lub w przypadku wykonania obowiązków w nich określonych.</w:t>
      </w:r>
      <w:bookmarkEnd w:id="682"/>
      <w:r w:rsidR="00C02CF6" w:rsidRPr="00DF45F7">
        <w:rPr>
          <w:rFonts w:asciiTheme="minorHAnsi" w:hAnsiTheme="minorHAnsi"/>
          <w:color w:val="000000" w:themeColor="text1"/>
        </w:rPr>
        <w:t xml:space="preserve"> </w:t>
      </w:r>
      <w:bookmarkStart w:id="685" w:name="_Hlk21071938"/>
      <w:r w:rsidR="00C02CF6" w:rsidRPr="00DF45F7">
        <w:rPr>
          <w:rFonts w:asciiTheme="minorHAnsi" w:hAnsiTheme="minorHAnsi"/>
          <w:color w:val="000000" w:themeColor="text1"/>
        </w:rPr>
        <w:t>Tak długo jak jakiekolwiek postanowienie Umowy obowiązuje, postanowienia Umowy w zakresie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_Ref505434968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XII.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xml:space="preserv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_Ref21071865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XIV.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mają zastosowanie.</w:t>
      </w:r>
      <w:bookmarkEnd w:id="683"/>
      <w:bookmarkEnd w:id="685"/>
    </w:p>
    <w:p w14:paraId="1751272A" w14:textId="77777777" w:rsidR="00C02CF6" w:rsidRPr="00DF45F7" w:rsidRDefault="00C02CF6" w:rsidP="00B11AA8">
      <w:pPr>
        <w:numPr>
          <w:ilvl w:val="0"/>
          <w:numId w:val="16"/>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Umowa wygasa w całości, w tym w zakresie postanowień wskazanych w </w:t>
      </w:r>
      <w:r w:rsidRPr="00DF45F7">
        <w:rPr>
          <w:rFonts w:asciiTheme="minorHAnsi" w:hAnsiTheme="minorHAnsi" w:cstheme="minorHAnsi"/>
          <w:color w:val="000000" w:themeColor="text1"/>
        </w:rPr>
        <w:t>§</w:t>
      </w:r>
      <w:r w:rsidRPr="00DF45F7">
        <w:rPr>
          <w:rFonts w:asciiTheme="minorHAnsi" w:hAnsiTheme="minorHAnsi"/>
          <w:color w:val="000000" w:themeColor="text1"/>
        </w:rPr>
        <w:t>3, w przypadku i z dniem odmowy przez NCBR Odbioru Etapu I.</w:t>
      </w:r>
    </w:p>
    <w:p w14:paraId="48664F27" w14:textId="77777777" w:rsidR="0071142A" w:rsidRPr="00DF45F7" w:rsidRDefault="00285C43" w:rsidP="00B11AA8">
      <w:pPr>
        <w:pStyle w:val="Nagwek2"/>
      </w:pPr>
      <w:bookmarkStart w:id="686" w:name="_Ref493846761"/>
      <w:bookmarkStart w:id="687" w:name="_Toc504994992"/>
      <w:bookmarkStart w:id="688" w:name="_Toc511371224"/>
      <w:bookmarkStart w:id="689" w:name="_Toc52897129"/>
      <w:bookmarkStart w:id="690" w:name="_Toc53793077"/>
      <w:bookmarkStart w:id="691" w:name="_Toc54830254"/>
      <w:bookmarkStart w:id="692" w:name="_Toc54798336"/>
      <w:bookmarkStart w:id="693" w:name="_Toc54835764"/>
      <w:bookmarkStart w:id="694" w:name="_Toc72595065"/>
      <w:bookmarkEnd w:id="677"/>
      <w:bookmarkEnd w:id="678"/>
      <w:r w:rsidRPr="00DF45F7">
        <w:t>[</w:t>
      </w:r>
      <w:r w:rsidR="00813AE2" w:rsidRPr="00DF45F7">
        <w:t>WYPOWIEDZENIE</w:t>
      </w:r>
      <w:r w:rsidR="0071142A" w:rsidRPr="00DF45F7">
        <w:t xml:space="preserve"> UMOWY</w:t>
      </w:r>
      <w:r w:rsidRPr="00DF45F7">
        <w:t>]</w:t>
      </w:r>
      <w:bookmarkEnd w:id="686"/>
      <w:bookmarkEnd w:id="687"/>
      <w:bookmarkEnd w:id="688"/>
      <w:bookmarkEnd w:id="689"/>
      <w:bookmarkEnd w:id="690"/>
      <w:bookmarkEnd w:id="691"/>
      <w:bookmarkEnd w:id="692"/>
      <w:bookmarkEnd w:id="693"/>
      <w:bookmarkEnd w:id="694"/>
    </w:p>
    <w:p w14:paraId="37D61B22" w14:textId="15CD3456" w:rsidR="00D579C1" w:rsidRPr="00DF45F7" w:rsidRDefault="000D08F8" w:rsidP="00B11AA8">
      <w:pPr>
        <w:numPr>
          <w:ilvl w:val="0"/>
          <w:numId w:val="34"/>
        </w:numPr>
        <w:spacing w:before="60" w:after="60"/>
        <w:ind w:left="426" w:hanging="426"/>
        <w:contextualSpacing/>
        <w:jc w:val="both"/>
        <w:rPr>
          <w:rFonts w:asciiTheme="minorHAnsi" w:hAnsiTheme="minorHAnsi"/>
          <w:color w:val="000000" w:themeColor="text1"/>
        </w:rPr>
      </w:pPr>
      <w:bookmarkStart w:id="695" w:name="_Ref494007190"/>
      <w:r w:rsidRPr="00DF45F7">
        <w:rPr>
          <w:rFonts w:asciiTheme="minorHAnsi" w:hAnsiTheme="minorHAnsi"/>
          <w:color w:val="000000" w:themeColor="text1"/>
        </w:rPr>
        <w:t>W przypadku ustalenia przez NCBR (wedle własnego uznania) w ramach oceny przeprowadzonej w trakcie Selekcji Etapu</w:t>
      </w:r>
      <w:r w:rsidR="00B62383" w:rsidRPr="00DF45F7">
        <w:rPr>
          <w:rFonts w:asciiTheme="minorHAnsi" w:hAnsiTheme="minorHAnsi"/>
          <w:color w:val="000000" w:themeColor="text1"/>
        </w:rPr>
        <w:t xml:space="preserve"> I</w:t>
      </w:r>
      <w:r w:rsidRPr="00DF45F7">
        <w:rPr>
          <w:rFonts w:asciiTheme="minorHAnsi" w:hAnsiTheme="minorHAnsi"/>
          <w:color w:val="000000" w:themeColor="text1"/>
        </w:rPr>
        <w:t>, że</w:t>
      </w:r>
      <w:r w:rsidR="00D579C1" w:rsidRPr="00DF45F7">
        <w:rPr>
          <w:rFonts w:asciiTheme="minorHAnsi" w:hAnsiTheme="minorHAnsi"/>
          <w:color w:val="000000" w:themeColor="text1"/>
        </w:rPr>
        <w:t>:</w:t>
      </w:r>
    </w:p>
    <w:p w14:paraId="733565A7" w14:textId="0CC72FAD" w:rsidR="00D579C1" w:rsidRPr="00DF45F7" w:rsidRDefault="000D08F8"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lastRenderedPageBreak/>
        <w:t xml:space="preserve">przedstawione przez wszystkich Uczestników Przedsięwzięcia Wyniki Prac Etapu nie przedstawiają potencjału pozwalającego na </w:t>
      </w:r>
      <w:r w:rsidR="005552E3" w:rsidRPr="00DF45F7">
        <w:rPr>
          <w:rFonts w:asciiTheme="minorHAnsi" w:hAnsiTheme="minorHAnsi"/>
          <w:color w:val="000000" w:themeColor="text1"/>
        </w:rPr>
        <w:t>osiągnięcie</w:t>
      </w:r>
      <w:r w:rsidRPr="00DF45F7">
        <w:rPr>
          <w:rFonts w:asciiTheme="minorHAnsi" w:hAnsiTheme="minorHAnsi"/>
          <w:color w:val="000000" w:themeColor="text1"/>
        </w:rPr>
        <w:t xml:space="preserve"> celów </w:t>
      </w:r>
      <w:r w:rsidR="004C3BB0"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wskazanych w </w:t>
      </w:r>
      <w:r w:rsidR="00A03C15" w:rsidRPr="00DF45F7">
        <w:rPr>
          <w:rFonts w:asciiTheme="minorHAnsi" w:hAnsiTheme="minorHAnsi"/>
          <w:color w:val="000000" w:themeColor="text1"/>
        </w:rPr>
        <w:fldChar w:fldCharType="begin"/>
      </w:r>
      <w:r w:rsidR="00A03C15" w:rsidRPr="00DF45F7">
        <w:rPr>
          <w:rFonts w:asciiTheme="minorHAnsi" w:hAnsiTheme="minorHAnsi"/>
          <w:color w:val="000000" w:themeColor="text1"/>
        </w:rPr>
        <w:instrText xml:space="preserve"> REF _Ref52799611 \n \h </w:instrText>
      </w:r>
      <w:r w:rsidR="00182C81" w:rsidRPr="00DF45F7">
        <w:rPr>
          <w:rFonts w:asciiTheme="minorHAnsi" w:hAnsiTheme="minorHAnsi"/>
          <w:color w:val="000000" w:themeColor="text1"/>
        </w:rPr>
        <w:instrText xml:space="preserve"> \* MERGEFORMAT </w:instrText>
      </w:r>
      <w:r w:rsidR="00A03C15" w:rsidRPr="00DF45F7">
        <w:rPr>
          <w:rFonts w:asciiTheme="minorHAnsi" w:hAnsiTheme="minorHAnsi"/>
          <w:color w:val="000000" w:themeColor="text1"/>
        </w:rPr>
      </w:r>
      <w:r w:rsidR="00A03C15" w:rsidRPr="00DF45F7">
        <w:rPr>
          <w:rFonts w:asciiTheme="minorHAnsi" w:hAnsiTheme="minorHAnsi"/>
          <w:color w:val="000000" w:themeColor="text1"/>
        </w:rPr>
        <w:fldChar w:fldCharType="separate"/>
      </w:r>
      <w:r w:rsidR="004921E9">
        <w:rPr>
          <w:rFonts w:asciiTheme="minorHAnsi" w:hAnsiTheme="minorHAnsi"/>
          <w:color w:val="000000" w:themeColor="text1"/>
        </w:rPr>
        <w:t>ART. 3</w:t>
      </w:r>
      <w:r w:rsidR="00A03C15" w:rsidRPr="00DF45F7">
        <w:rPr>
          <w:rFonts w:asciiTheme="minorHAnsi" w:hAnsiTheme="minorHAnsi"/>
          <w:color w:val="000000" w:themeColor="text1"/>
        </w:rPr>
        <w:fldChar w:fldCharType="end"/>
      </w:r>
      <w:r w:rsidR="00A03C15" w:rsidRPr="00DF45F7">
        <w:rPr>
          <w:rFonts w:asciiTheme="minorHAnsi" w:hAnsiTheme="minorHAnsi"/>
          <w:color w:val="000000" w:themeColor="text1"/>
        </w:rPr>
        <w:t xml:space="preserve"> </w:t>
      </w:r>
      <w:r w:rsidR="00D579C1" w:rsidRPr="00DF45F7">
        <w:rPr>
          <w:rFonts w:asciiTheme="minorHAnsi" w:hAnsiTheme="minorHAnsi"/>
          <w:color w:val="000000" w:themeColor="text1"/>
        </w:rPr>
        <w:t xml:space="preserve">ze względów technologicznych, finansowych lub czasowych </w:t>
      </w:r>
      <w:r w:rsidR="00523768" w:rsidRPr="00DF45F7">
        <w:rPr>
          <w:rFonts w:asciiTheme="minorHAnsi" w:hAnsiTheme="minorHAnsi"/>
          <w:color w:val="000000" w:themeColor="text1"/>
        </w:rPr>
        <w:t xml:space="preserve">lub </w:t>
      </w:r>
    </w:p>
    <w:p w14:paraId="79701A02" w14:textId="01126A26" w:rsidR="00D579C1" w:rsidRPr="00DF45F7" w:rsidRDefault="00E27128" w:rsidP="00B11AA8">
      <w:pPr>
        <w:numPr>
          <w:ilvl w:val="1"/>
          <w:numId w:val="34"/>
        </w:numPr>
        <w:spacing w:before="60" w:after="60"/>
        <w:ind w:left="851"/>
        <w:contextualSpacing/>
        <w:jc w:val="both"/>
        <w:rPr>
          <w:rFonts w:asciiTheme="minorHAnsi" w:eastAsiaTheme="minorEastAsia" w:hAnsiTheme="minorHAnsi"/>
          <w:color w:val="000000" w:themeColor="text1"/>
        </w:rPr>
      </w:pPr>
      <w:r w:rsidRPr="00DF45F7">
        <w:rPr>
          <w:rFonts w:ascii="Calibri" w:eastAsia="Calibri" w:hAnsi="Calibri" w:cs="Calibri"/>
          <w:color w:val="000000" w:themeColor="text1"/>
        </w:rPr>
        <w:t>żaden z Uczestników Przedsięwzięcia nie przedstawił Wyników Prac Etapu, które by zachowywały pełną zgodność z przedstawionymi przez niego we Wnioskach założeniach dot. Wymagań Obligatoryjnych, Wymagań Konkursowych i Wymagań Jakościowych (tj. że Uczestnicy Przedsięwzięcia uzyskują Wyniki Pozytywne tylko dzięki mechanizmowi określonemu w art. 10 §3 Umowy),</w:t>
      </w:r>
      <w:r w:rsidR="01A5437B" w:rsidRPr="00DF45F7">
        <w:rPr>
          <w:rFonts w:asciiTheme="minorHAnsi" w:hAnsiTheme="minorHAnsi"/>
          <w:color w:val="000000" w:themeColor="text1"/>
        </w:rPr>
        <w:t xml:space="preserve"> </w:t>
      </w:r>
    </w:p>
    <w:p w14:paraId="5609D2A8" w14:textId="73FA27B1" w:rsidR="00D579C1" w:rsidRPr="00DF45F7" w:rsidRDefault="005C5809" w:rsidP="00B11AA8">
      <w:pPr>
        <w:numPr>
          <w:ilvl w:val="1"/>
          <w:numId w:val="34"/>
        </w:numPr>
        <w:spacing w:before="60" w:after="60"/>
        <w:ind w:left="851"/>
        <w:contextualSpacing/>
        <w:jc w:val="both"/>
        <w:rPr>
          <w:color w:val="000000" w:themeColor="text1"/>
        </w:rPr>
      </w:pPr>
      <w:r w:rsidRPr="00DF45F7">
        <w:rPr>
          <w:rFonts w:asciiTheme="minorHAnsi" w:hAnsiTheme="minorHAnsi"/>
          <w:color w:val="000000" w:themeColor="text1"/>
        </w:rPr>
        <w:t xml:space="preserve">nastąpił </w:t>
      </w:r>
      <w:r w:rsidR="00523768" w:rsidRPr="00DF45F7">
        <w:rPr>
          <w:rFonts w:asciiTheme="minorHAnsi" w:hAnsiTheme="minorHAnsi"/>
          <w:color w:val="000000" w:themeColor="text1"/>
        </w:rPr>
        <w:t>postęp techniczn</w:t>
      </w:r>
      <w:r w:rsidRPr="00DF45F7">
        <w:rPr>
          <w:rFonts w:asciiTheme="minorHAnsi" w:hAnsiTheme="minorHAnsi"/>
          <w:color w:val="000000" w:themeColor="text1"/>
        </w:rPr>
        <w:t>y</w:t>
      </w:r>
      <w:r w:rsidR="00523768" w:rsidRPr="00DF45F7">
        <w:rPr>
          <w:rFonts w:asciiTheme="minorHAnsi" w:hAnsiTheme="minorHAnsi"/>
          <w:color w:val="000000" w:themeColor="text1"/>
        </w:rPr>
        <w:t xml:space="preserve"> mając</w:t>
      </w:r>
      <w:r w:rsidRPr="00DF45F7">
        <w:rPr>
          <w:rFonts w:asciiTheme="minorHAnsi" w:hAnsiTheme="minorHAnsi"/>
          <w:color w:val="000000" w:themeColor="text1"/>
        </w:rPr>
        <w:t>y</w:t>
      </w:r>
      <w:r w:rsidR="00523768" w:rsidRPr="00DF45F7">
        <w:rPr>
          <w:rFonts w:asciiTheme="minorHAnsi" w:hAnsiTheme="minorHAnsi"/>
          <w:color w:val="000000" w:themeColor="text1"/>
        </w:rPr>
        <w:t xml:space="preserve"> miejsce poza Przedsięwzięciem </w:t>
      </w:r>
      <w:r w:rsidR="00E4049C" w:rsidRPr="00DF45F7">
        <w:rPr>
          <w:rFonts w:asciiTheme="minorHAnsi" w:hAnsiTheme="minorHAnsi"/>
          <w:color w:val="000000" w:themeColor="text1"/>
        </w:rPr>
        <w:t xml:space="preserve">lub </w:t>
      </w:r>
    </w:p>
    <w:p w14:paraId="1B964AAC" w14:textId="377E6508" w:rsidR="00D579C1" w:rsidRPr="00DF45F7" w:rsidRDefault="005C5809"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istnieje realne ryzyko</w:t>
      </w:r>
      <w:r w:rsidR="00E4049C" w:rsidRPr="00DF45F7">
        <w:rPr>
          <w:rFonts w:asciiTheme="minorHAnsi" w:hAnsiTheme="minorHAnsi"/>
          <w:color w:val="000000" w:themeColor="text1"/>
        </w:rPr>
        <w:t>, że real</w:t>
      </w:r>
      <w:r w:rsidR="00D579C1" w:rsidRPr="00DF45F7">
        <w:rPr>
          <w:rFonts w:asciiTheme="minorHAnsi" w:hAnsiTheme="minorHAnsi"/>
          <w:color w:val="000000" w:themeColor="text1"/>
        </w:rPr>
        <w:t>izacja</w:t>
      </w:r>
      <w:r w:rsidR="00E4049C" w:rsidRPr="00DF45F7">
        <w:rPr>
          <w:rFonts w:asciiTheme="minorHAnsi" w:hAnsiTheme="minorHAnsi"/>
          <w:color w:val="000000" w:themeColor="text1"/>
        </w:rPr>
        <w:t xml:space="preserve"> wszystkich Etapów</w:t>
      </w:r>
      <w:r w:rsidR="00AD7C2E">
        <w:rPr>
          <w:rFonts w:asciiTheme="minorHAnsi" w:hAnsiTheme="minorHAnsi"/>
          <w:color w:val="000000" w:themeColor="text1"/>
        </w:rPr>
        <w:t xml:space="preserve"> I i II</w:t>
      </w:r>
      <w:r w:rsidR="00E4049C" w:rsidRPr="00DF45F7">
        <w:rPr>
          <w:rFonts w:asciiTheme="minorHAnsi" w:hAnsiTheme="minorHAnsi"/>
          <w:color w:val="000000" w:themeColor="text1"/>
        </w:rPr>
        <w:t xml:space="preserve"> wykroczy poza dzień </w:t>
      </w:r>
      <w:r w:rsidR="00AD7C2E">
        <w:rPr>
          <w:rFonts w:asciiTheme="minorHAnsi" w:hAnsiTheme="minorHAnsi"/>
          <w:color w:val="000000" w:themeColor="text1"/>
        </w:rPr>
        <w:t>31.12.2023</w:t>
      </w:r>
      <w:r w:rsidR="00E4049C" w:rsidRPr="00DF45F7">
        <w:rPr>
          <w:rFonts w:asciiTheme="minorHAnsi" w:hAnsiTheme="minorHAnsi"/>
          <w:color w:val="000000" w:themeColor="text1"/>
        </w:rPr>
        <w:t xml:space="preserve">r., </w:t>
      </w:r>
    </w:p>
    <w:p w14:paraId="72F60F95" w14:textId="232F8AC6" w:rsidR="00D76307" w:rsidRPr="00DF45F7" w:rsidRDefault="001F666D" w:rsidP="00B11AA8">
      <w:pPr>
        <w:spacing w:before="60" w:after="60"/>
        <w:ind w:left="491"/>
        <w:contextualSpacing/>
        <w:jc w:val="both"/>
        <w:rPr>
          <w:rFonts w:asciiTheme="minorHAnsi" w:hAnsiTheme="minorHAnsi"/>
          <w:color w:val="000000" w:themeColor="text1"/>
        </w:rPr>
      </w:pPr>
      <w:r w:rsidRPr="00DF45F7">
        <w:rPr>
          <w:rFonts w:asciiTheme="minorHAnsi" w:hAnsiTheme="minorHAnsi"/>
          <w:color w:val="000000" w:themeColor="text1"/>
        </w:rPr>
        <w:t xml:space="preserve">wobec czego </w:t>
      </w:r>
      <w:r w:rsidR="00523768" w:rsidRPr="00DF45F7">
        <w:rPr>
          <w:rFonts w:asciiTheme="minorHAnsi" w:hAnsiTheme="minorHAnsi"/>
          <w:color w:val="000000" w:themeColor="text1"/>
        </w:rPr>
        <w:t xml:space="preserve">dalsza realizacja </w:t>
      </w:r>
      <w:r w:rsidRPr="00DF45F7">
        <w:rPr>
          <w:rFonts w:asciiTheme="minorHAnsi" w:hAnsiTheme="minorHAnsi"/>
          <w:color w:val="000000" w:themeColor="text1"/>
        </w:rPr>
        <w:t xml:space="preserve">Przedsięwzięcia </w:t>
      </w:r>
      <w:r w:rsidR="00523768" w:rsidRPr="00DF45F7">
        <w:rPr>
          <w:rFonts w:asciiTheme="minorHAnsi" w:hAnsiTheme="minorHAnsi"/>
          <w:color w:val="000000" w:themeColor="text1"/>
        </w:rPr>
        <w:t xml:space="preserve">nie jest zasadna, NCBR </w:t>
      </w:r>
      <w:r w:rsidR="003740FE" w:rsidRPr="00DF45F7">
        <w:rPr>
          <w:rFonts w:asciiTheme="minorHAnsi" w:hAnsiTheme="minorHAnsi"/>
          <w:color w:val="000000" w:themeColor="text1"/>
        </w:rPr>
        <w:t xml:space="preserve">może </w:t>
      </w:r>
      <w:r w:rsidR="00523768" w:rsidRPr="00DF45F7">
        <w:rPr>
          <w:rFonts w:asciiTheme="minorHAnsi" w:hAnsiTheme="minorHAnsi"/>
          <w:color w:val="000000" w:themeColor="text1"/>
        </w:rPr>
        <w:t>rozwiązać Umowę</w:t>
      </w:r>
      <w:r w:rsidR="003740FE" w:rsidRPr="00DF45F7">
        <w:rPr>
          <w:rFonts w:asciiTheme="minorHAnsi" w:hAnsiTheme="minorHAnsi"/>
          <w:color w:val="000000" w:themeColor="text1"/>
        </w:rPr>
        <w:t xml:space="preserve"> z zachowaniem dwumiesięcznego okresu wypowiedzenia. </w:t>
      </w:r>
      <w:r w:rsidR="00523768" w:rsidRPr="00DF45F7">
        <w:rPr>
          <w:rFonts w:asciiTheme="minorHAnsi" w:hAnsiTheme="minorHAnsi"/>
          <w:color w:val="000000" w:themeColor="text1"/>
        </w:rPr>
        <w:t>Wypowiedzenie może nastąpić wyłącznie w trakcie trwania Selekcji Etapu</w:t>
      </w:r>
      <w:r w:rsidR="00D579C1" w:rsidRPr="00DF45F7">
        <w:rPr>
          <w:rFonts w:asciiTheme="minorHAnsi" w:hAnsiTheme="minorHAnsi"/>
          <w:color w:val="000000" w:themeColor="text1"/>
        </w:rPr>
        <w:t xml:space="preserve"> </w:t>
      </w:r>
      <w:r w:rsidR="003F6CAC" w:rsidRPr="00DF45F7">
        <w:rPr>
          <w:rFonts w:asciiTheme="minorHAnsi" w:hAnsiTheme="minorHAnsi"/>
          <w:color w:val="000000" w:themeColor="text1"/>
        </w:rPr>
        <w:t xml:space="preserve">I </w:t>
      </w:r>
      <w:r w:rsidR="00D579C1" w:rsidRPr="00DF45F7">
        <w:rPr>
          <w:rFonts w:asciiTheme="minorHAnsi" w:hAnsiTheme="minorHAnsi"/>
          <w:color w:val="000000" w:themeColor="text1"/>
        </w:rPr>
        <w:t>(od Terminu Doręczenia Wyników Prac Etapu do</w:t>
      </w:r>
      <w:r w:rsidR="00AD7C2E">
        <w:rPr>
          <w:rFonts w:asciiTheme="minorHAnsi" w:hAnsiTheme="minorHAnsi"/>
          <w:color w:val="000000" w:themeColor="text1"/>
        </w:rPr>
        <w:t xml:space="preserve"> dnia</w:t>
      </w:r>
      <w:r w:rsidR="00D579C1" w:rsidRPr="00DF45F7">
        <w:rPr>
          <w:rFonts w:asciiTheme="minorHAnsi" w:hAnsiTheme="minorHAnsi"/>
          <w:color w:val="000000" w:themeColor="text1"/>
        </w:rPr>
        <w:t xml:space="preserve"> publikacji Listy Rankingowej)</w:t>
      </w:r>
      <w:r w:rsidR="0097566A" w:rsidRPr="00DF45F7">
        <w:rPr>
          <w:rFonts w:asciiTheme="minorHAnsi" w:hAnsiTheme="minorHAnsi"/>
          <w:color w:val="000000" w:themeColor="text1"/>
        </w:rPr>
        <w:t>, wymaga wypowiedzenia umów z Konkurentami Wykonawcy</w:t>
      </w:r>
      <w:r w:rsidR="00523768" w:rsidRPr="00DF45F7">
        <w:rPr>
          <w:rFonts w:asciiTheme="minorHAnsi" w:hAnsiTheme="minorHAnsi"/>
          <w:color w:val="000000" w:themeColor="text1"/>
        </w:rPr>
        <w:t xml:space="preserve"> oraz nie zwalnia NCBR z obowiązku zapłaty wynagrodzenia Wykonawcy za </w:t>
      </w:r>
      <w:r w:rsidR="00D579C1" w:rsidRPr="00DF45F7">
        <w:rPr>
          <w:rFonts w:asciiTheme="minorHAnsi" w:hAnsiTheme="minorHAnsi"/>
          <w:color w:val="000000" w:themeColor="text1"/>
        </w:rPr>
        <w:t>wykonane dotychczas</w:t>
      </w:r>
      <w:r w:rsidR="00523768" w:rsidRPr="00DF45F7">
        <w:rPr>
          <w:rFonts w:asciiTheme="minorHAnsi" w:hAnsiTheme="minorHAnsi"/>
          <w:color w:val="000000" w:themeColor="text1"/>
        </w:rPr>
        <w:t xml:space="preserve"> Etap</w:t>
      </w:r>
      <w:r w:rsidR="00D579C1" w:rsidRPr="00DF45F7">
        <w:rPr>
          <w:rFonts w:asciiTheme="minorHAnsi" w:hAnsiTheme="minorHAnsi"/>
          <w:color w:val="000000" w:themeColor="text1"/>
        </w:rPr>
        <w:t>y</w:t>
      </w:r>
      <w:r w:rsidR="00523768" w:rsidRPr="00DF45F7">
        <w:rPr>
          <w:rFonts w:asciiTheme="minorHAnsi" w:hAnsiTheme="minorHAnsi"/>
          <w:color w:val="000000" w:themeColor="text1"/>
        </w:rPr>
        <w:t xml:space="preserve">. W razie wypowiedzenia Umowy w trybie niniejszego paragrafu NCBR Wyniki Pozytywne </w:t>
      </w:r>
      <w:r w:rsidR="00DA3717"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00523768" w:rsidRPr="00DF45F7">
        <w:rPr>
          <w:rFonts w:asciiTheme="minorHAnsi" w:hAnsiTheme="minorHAnsi"/>
          <w:color w:val="000000" w:themeColor="text1"/>
        </w:rPr>
        <w:t>są bezskuteczne w zakresie dopuszczenia Wykonawcy do kolejnego Etapu.</w:t>
      </w:r>
    </w:p>
    <w:p w14:paraId="0BDBED85" w14:textId="08716EDE" w:rsidR="003740FE" w:rsidRPr="00DF45F7" w:rsidRDefault="003740FE" w:rsidP="00B11AA8">
      <w:pPr>
        <w:numPr>
          <w:ilvl w:val="0"/>
          <w:numId w:val="34"/>
        </w:numPr>
        <w:spacing w:before="60" w:after="60"/>
        <w:ind w:left="426" w:hanging="426"/>
        <w:contextualSpacing/>
        <w:jc w:val="both"/>
        <w:rPr>
          <w:rFonts w:asciiTheme="minorHAnsi" w:hAnsiTheme="minorHAnsi"/>
          <w:color w:val="000000" w:themeColor="text1"/>
        </w:rPr>
      </w:pPr>
      <w:bookmarkStart w:id="696" w:name="_Hlk59048790"/>
      <w:r w:rsidRPr="00DF45F7">
        <w:rPr>
          <w:rFonts w:asciiTheme="minorHAnsi" w:hAnsiTheme="minorHAnsi"/>
          <w:color w:val="000000" w:themeColor="text1"/>
        </w:rPr>
        <w:t>NCBR może wypowiedzieć Umowę z</w:t>
      </w:r>
      <w:r w:rsidR="00D94A34" w:rsidRPr="00DF45F7">
        <w:rPr>
          <w:rFonts w:asciiTheme="minorHAnsi" w:hAnsiTheme="minorHAnsi"/>
          <w:color w:val="000000" w:themeColor="text1"/>
        </w:rPr>
        <w:t xml:space="preserve">e skutkiem natychmiastowym </w:t>
      </w:r>
      <w:r w:rsidRPr="00DF45F7">
        <w:rPr>
          <w:rFonts w:asciiTheme="minorHAnsi" w:hAnsiTheme="minorHAnsi"/>
          <w:color w:val="000000" w:themeColor="text1"/>
        </w:rPr>
        <w:t>(z zastrzeżeniem innych uprawnień NCBR określonych w Umowie, przysługujących mu w tych przypadkach)</w:t>
      </w:r>
      <w:r w:rsidR="00D94A34" w:rsidRPr="00DF45F7">
        <w:rPr>
          <w:rFonts w:asciiTheme="minorHAnsi" w:hAnsiTheme="minorHAnsi"/>
          <w:color w:val="000000" w:themeColor="text1"/>
        </w:rPr>
        <w:t xml:space="preserve"> w</w:t>
      </w:r>
      <w:r w:rsidR="000F1F75" w:rsidRPr="00DF45F7">
        <w:rPr>
          <w:rFonts w:asciiTheme="minorHAnsi" w:hAnsiTheme="minorHAnsi"/>
          <w:color w:val="000000" w:themeColor="text1"/>
        </w:rPr>
        <w:t> </w:t>
      </w:r>
      <w:r w:rsidR="005552E3" w:rsidRPr="00DF45F7">
        <w:rPr>
          <w:rFonts w:asciiTheme="minorHAnsi" w:hAnsiTheme="minorHAnsi"/>
          <w:color w:val="000000" w:themeColor="text1"/>
        </w:rPr>
        <w:t>przypadku,</w:t>
      </w:r>
      <w:r w:rsidR="00D94A34" w:rsidRPr="00DF45F7">
        <w:rPr>
          <w:rFonts w:asciiTheme="minorHAnsi" w:hAnsiTheme="minorHAnsi"/>
          <w:color w:val="000000" w:themeColor="text1"/>
        </w:rPr>
        <w:t xml:space="preserve"> gdy</w:t>
      </w:r>
      <w:r w:rsidRPr="00DF45F7">
        <w:rPr>
          <w:rFonts w:asciiTheme="minorHAnsi" w:hAnsiTheme="minorHAnsi"/>
          <w:color w:val="000000" w:themeColor="text1"/>
        </w:rPr>
        <w:t xml:space="preserve">: </w:t>
      </w:r>
    </w:p>
    <w:p w14:paraId="0F33B4CD" w14:textId="4B8C6124" w:rsidR="00492080" w:rsidRPr="00DF45F7" w:rsidRDefault="00492080" w:rsidP="00B11AA8">
      <w:pPr>
        <w:pStyle w:val="Akapitzlist"/>
        <w:numPr>
          <w:ilvl w:val="1"/>
          <w:numId w:val="3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w:t>
      </w:r>
      <w:r w:rsidR="00BE4FE5" w:rsidRPr="00DF45F7">
        <w:rPr>
          <w:rFonts w:asciiTheme="minorHAnsi" w:hAnsiTheme="minorHAnsi"/>
          <w:color w:val="000000" w:themeColor="text1"/>
        </w:rPr>
        <w:t xml:space="preserve"> </w:t>
      </w:r>
      <w:r w:rsidRPr="00DF45F7">
        <w:rPr>
          <w:rFonts w:asciiTheme="minorHAnsi" w:hAnsiTheme="minorHAnsi"/>
          <w:color w:val="000000" w:themeColor="text1"/>
        </w:rPr>
        <w:t xml:space="preserve">przypadku </w:t>
      </w:r>
      <w:r w:rsidR="00663147" w:rsidRPr="00DF45F7">
        <w:rPr>
          <w:rFonts w:asciiTheme="minorHAnsi" w:hAnsiTheme="minorHAnsi"/>
          <w:color w:val="000000" w:themeColor="text1"/>
        </w:rPr>
        <w:t xml:space="preserve">wystąpienia niezgodności któregokolwiek i oświadczenia lub zapewnienia Wykonawcy </w:t>
      </w:r>
      <w:r w:rsidR="00BE4FE5" w:rsidRPr="00DF45F7">
        <w:rPr>
          <w:rFonts w:asciiTheme="minorHAnsi" w:hAnsiTheme="minorHAnsi"/>
          <w:color w:val="000000" w:themeColor="text1"/>
        </w:rPr>
        <w:t xml:space="preserve">wskazanego </w:t>
      </w:r>
      <w:r w:rsidR="00BE4FE5" w:rsidRPr="00DF45F7">
        <w:rPr>
          <w:rFonts w:asciiTheme="minorHAnsi" w:hAnsiTheme="minorHAnsi"/>
          <w:color w:val="000000" w:themeColor="text1"/>
        </w:rPr>
        <w:fldChar w:fldCharType="begin"/>
      </w:r>
      <w:r w:rsidR="00BE4FE5" w:rsidRPr="00DF45F7">
        <w:rPr>
          <w:rFonts w:asciiTheme="minorHAnsi" w:hAnsiTheme="minorHAnsi"/>
          <w:color w:val="000000" w:themeColor="text1"/>
        </w:rPr>
        <w:instrText xml:space="preserve"> REF _Ref479914715 \r \h  \* MERGEFORMAT </w:instrText>
      </w:r>
      <w:r w:rsidR="00BE4FE5" w:rsidRPr="00DF45F7">
        <w:rPr>
          <w:rFonts w:asciiTheme="minorHAnsi" w:hAnsiTheme="minorHAnsi"/>
          <w:color w:val="000000" w:themeColor="text1"/>
        </w:rPr>
      </w:r>
      <w:r w:rsidR="00BE4FE5" w:rsidRPr="00DF45F7">
        <w:rPr>
          <w:rFonts w:asciiTheme="minorHAnsi" w:hAnsiTheme="minorHAnsi"/>
          <w:color w:val="000000" w:themeColor="text1"/>
        </w:rPr>
        <w:fldChar w:fldCharType="separate"/>
      </w:r>
      <w:r w:rsidR="004921E9">
        <w:rPr>
          <w:rFonts w:asciiTheme="minorHAnsi" w:hAnsiTheme="minorHAnsi"/>
          <w:color w:val="000000" w:themeColor="text1"/>
        </w:rPr>
        <w:t>ART. 6</w:t>
      </w:r>
      <w:r w:rsidR="00BE4FE5" w:rsidRPr="00DF45F7">
        <w:rPr>
          <w:rFonts w:asciiTheme="minorHAnsi" w:hAnsiTheme="minorHAnsi"/>
          <w:color w:val="000000" w:themeColor="text1"/>
        </w:rPr>
        <w:fldChar w:fldCharType="end"/>
      </w:r>
      <w:r w:rsidR="00BE4FE5" w:rsidRPr="00DF45F7">
        <w:rPr>
          <w:rFonts w:asciiTheme="minorHAnsi" w:hAnsiTheme="minorHAnsi"/>
          <w:color w:val="000000" w:themeColor="text1"/>
        </w:rPr>
        <w:t xml:space="preserve"> </w:t>
      </w:r>
      <w:r w:rsidR="00BE4FE5" w:rsidRPr="00DF45F7">
        <w:rPr>
          <w:rFonts w:asciiTheme="minorHAnsi" w:hAnsiTheme="minorHAnsi"/>
          <w:color w:val="000000" w:themeColor="text1"/>
        </w:rPr>
        <w:fldChar w:fldCharType="begin"/>
      </w:r>
      <w:r w:rsidR="00BE4FE5" w:rsidRPr="00DF45F7">
        <w:rPr>
          <w:rFonts w:asciiTheme="minorHAnsi" w:hAnsiTheme="minorHAnsi"/>
          <w:color w:val="000000" w:themeColor="text1"/>
        </w:rPr>
        <w:instrText xml:space="preserve"> REF _Ref494427531 \r \h  \* MERGEFORMAT </w:instrText>
      </w:r>
      <w:r w:rsidR="00BE4FE5" w:rsidRPr="00DF45F7">
        <w:rPr>
          <w:rFonts w:asciiTheme="minorHAnsi" w:hAnsiTheme="minorHAnsi"/>
          <w:color w:val="000000" w:themeColor="text1"/>
        </w:rPr>
      </w:r>
      <w:r w:rsidR="00BE4FE5"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BE4FE5" w:rsidRPr="00DF45F7">
        <w:rPr>
          <w:rFonts w:asciiTheme="minorHAnsi" w:hAnsiTheme="minorHAnsi"/>
          <w:color w:val="000000" w:themeColor="text1"/>
        </w:rPr>
        <w:fldChar w:fldCharType="end"/>
      </w:r>
      <w:r w:rsidR="00BE4FE5" w:rsidRPr="00DF45F7">
        <w:rPr>
          <w:rFonts w:asciiTheme="minorHAnsi" w:hAnsiTheme="minorHAnsi"/>
          <w:color w:val="000000" w:themeColor="text1"/>
        </w:rPr>
        <w:t xml:space="preserve"> </w:t>
      </w:r>
      <w:r w:rsidR="00663147" w:rsidRPr="00DF45F7">
        <w:rPr>
          <w:rFonts w:asciiTheme="minorHAnsi" w:hAnsiTheme="minorHAnsi"/>
          <w:color w:val="000000" w:themeColor="text1"/>
        </w:rPr>
        <w:t>ze stanem prawnym lub faktycznym</w:t>
      </w:r>
      <w:r w:rsidRPr="00DF45F7">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DF45F7">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DF45F7">
        <w:rPr>
          <w:rFonts w:asciiTheme="minorHAnsi" w:hAnsiTheme="minorHAnsi"/>
          <w:color w:val="000000" w:themeColor="text1"/>
        </w:rPr>
        <w:t>;</w:t>
      </w:r>
    </w:p>
    <w:p w14:paraId="4DABD9C3" w14:textId="54F97B29" w:rsidR="00E64FE7" w:rsidRPr="00DF45F7" w:rsidRDefault="00E64FE7"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przygotowanie Demonstratora nie będzie możliwe </w:t>
      </w:r>
      <w:r w:rsidR="00AD7C2E">
        <w:rPr>
          <w:rFonts w:asciiTheme="minorHAnsi" w:hAnsiTheme="minorHAnsi"/>
          <w:color w:val="000000" w:themeColor="text1"/>
        </w:rPr>
        <w:t>w ramach Systemu Demonstracyjnego</w:t>
      </w:r>
      <w:r w:rsidRPr="00DF45F7">
        <w:rPr>
          <w:rFonts w:asciiTheme="minorHAnsi" w:hAnsiTheme="minorHAnsi"/>
          <w:color w:val="000000" w:themeColor="text1"/>
        </w:rPr>
        <w:t xml:space="preserve"> z powodu </w:t>
      </w:r>
      <w:r w:rsidR="00B67E83" w:rsidRPr="00DF45F7">
        <w:rPr>
          <w:rFonts w:asciiTheme="minorHAnsi" w:hAnsiTheme="minorHAnsi"/>
          <w:color w:val="000000" w:themeColor="text1"/>
        </w:rPr>
        <w:t xml:space="preserve">braku tytułu </w:t>
      </w:r>
      <w:r w:rsidR="006428E9" w:rsidRPr="00DF45F7">
        <w:rPr>
          <w:rFonts w:asciiTheme="minorHAnsi" w:hAnsiTheme="minorHAnsi"/>
          <w:color w:val="000000" w:themeColor="text1"/>
        </w:rPr>
        <w:t xml:space="preserve">prawnego lub dostępu faktycznego </w:t>
      </w:r>
      <w:r w:rsidR="00B67E83" w:rsidRPr="00DF45F7">
        <w:rPr>
          <w:rFonts w:asciiTheme="minorHAnsi" w:hAnsiTheme="minorHAnsi"/>
          <w:color w:val="000000" w:themeColor="text1"/>
        </w:rPr>
        <w:t>Wykonawcy do korzystania</w:t>
      </w:r>
      <w:r w:rsidRPr="00DF45F7">
        <w:rPr>
          <w:rFonts w:asciiTheme="minorHAnsi" w:hAnsiTheme="minorHAnsi"/>
          <w:color w:val="000000" w:themeColor="text1"/>
        </w:rPr>
        <w:t xml:space="preserve"> z </w:t>
      </w:r>
      <w:r w:rsidR="00B67E83" w:rsidRPr="00DF45F7">
        <w:rPr>
          <w:rFonts w:asciiTheme="minorHAnsi" w:hAnsiTheme="minorHAnsi"/>
          <w:color w:val="000000" w:themeColor="text1"/>
        </w:rPr>
        <w:t xml:space="preserve">niej w sposób umożliwiający wykonanie Demonstratora lub </w:t>
      </w:r>
      <w:r w:rsidR="006428E9" w:rsidRPr="00DF45F7">
        <w:rPr>
          <w:rFonts w:asciiTheme="minorHAnsi" w:hAnsiTheme="minorHAnsi"/>
          <w:color w:val="000000" w:themeColor="text1"/>
        </w:rPr>
        <w:t>umożliwiający</w:t>
      </w:r>
      <w:r w:rsidR="00B67E83" w:rsidRPr="00DF45F7">
        <w:rPr>
          <w:rFonts w:asciiTheme="minorHAnsi" w:hAnsiTheme="minorHAnsi"/>
          <w:color w:val="000000" w:themeColor="text1"/>
        </w:rPr>
        <w:t xml:space="preserve"> </w:t>
      </w:r>
      <w:r w:rsidRPr="00DF45F7">
        <w:rPr>
          <w:rFonts w:asciiTheme="minorHAnsi" w:hAnsiTheme="minorHAnsi"/>
          <w:color w:val="000000" w:themeColor="text1"/>
        </w:rPr>
        <w:t>NCBR</w:t>
      </w:r>
      <w:r w:rsidR="00B67E83" w:rsidRPr="00DF45F7">
        <w:rPr>
          <w:rFonts w:asciiTheme="minorHAnsi" w:hAnsiTheme="minorHAnsi"/>
          <w:color w:val="000000" w:themeColor="text1"/>
        </w:rPr>
        <w:t xml:space="preserve"> przeprowadzenia względem </w:t>
      </w:r>
      <w:r w:rsidR="0022087F" w:rsidRPr="00DF45F7">
        <w:rPr>
          <w:rFonts w:asciiTheme="minorHAnsi" w:hAnsiTheme="minorHAnsi"/>
          <w:color w:val="000000" w:themeColor="text1"/>
        </w:rPr>
        <w:t xml:space="preserve">Demonstratora </w:t>
      </w:r>
      <w:r w:rsidR="00B67E83" w:rsidRPr="00DF45F7">
        <w:rPr>
          <w:rFonts w:asciiTheme="minorHAnsi" w:hAnsiTheme="minorHAnsi"/>
          <w:color w:val="000000" w:themeColor="text1"/>
        </w:rPr>
        <w:t>czynności określonych w Umowie</w:t>
      </w:r>
      <w:r w:rsidRPr="00DF45F7">
        <w:rPr>
          <w:rFonts w:asciiTheme="minorHAnsi" w:hAnsiTheme="minorHAnsi"/>
          <w:color w:val="000000" w:themeColor="text1"/>
        </w:rPr>
        <w:t xml:space="preserve">, </w:t>
      </w:r>
    </w:p>
    <w:p w14:paraId="7BAABA29" w14:textId="6AE5DFA0" w:rsidR="00D36E7B" w:rsidRPr="00DF45F7" w:rsidRDefault="00D36E7B" w:rsidP="00B11AA8">
      <w:pPr>
        <w:numPr>
          <w:ilvl w:val="1"/>
          <w:numId w:val="34"/>
        </w:numPr>
        <w:spacing w:before="60" w:after="60"/>
        <w:ind w:left="851"/>
        <w:contextualSpacing/>
        <w:jc w:val="both"/>
        <w:rPr>
          <w:rFonts w:asciiTheme="minorHAnsi" w:hAnsiTheme="minorHAnsi"/>
          <w:color w:val="000000" w:themeColor="text1"/>
        </w:rPr>
      </w:pPr>
      <w:bookmarkStart w:id="697" w:name="_Hlk57780825"/>
      <w:r w:rsidRPr="00DF45F7">
        <w:rPr>
          <w:rFonts w:asciiTheme="minorHAnsi" w:hAnsiTheme="minorHAnsi"/>
          <w:color w:val="000000" w:themeColor="text1"/>
        </w:rPr>
        <w:t>wynik lub termin zakończenia postępowań administracyjnych niezbędnych</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do wybudowania </w:t>
      </w:r>
      <w:bookmarkStart w:id="698" w:name="_Hlk57780861"/>
      <w:r w:rsidRPr="00DF45F7">
        <w:rPr>
          <w:rFonts w:asciiTheme="minorHAnsi" w:hAnsiTheme="minorHAnsi"/>
          <w:color w:val="000000" w:themeColor="text1"/>
        </w:rPr>
        <w:t xml:space="preserve">lub przeprowadzenia testów </w:t>
      </w:r>
      <w:bookmarkEnd w:id="698"/>
      <w:r w:rsidRPr="00DF45F7">
        <w:rPr>
          <w:rFonts w:asciiTheme="minorHAnsi" w:hAnsiTheme="minorHAnsi"/>
          <w:color w:val="000000" w:themeColor="text1"/>
        </w:rPr>
        <w:t xml:space="preserve">Demonstratora uniemożliwia realizację Etapu </w:t>
      </w:r>
      <w:r w:rsidR="0022087F" w:rsidRPr="00DF45F7">
        <w:rPr>
          <w:rFonts w:asciiTheme="minorHAnsi" w:hAnsiTheme="minorHAnsi"/>
          <w:color w:val="000000" w:themeColor="text1"/>
        </w:rPr>
        <w:t xml:space="preserve">II </w:t>
      </w:r>
      <w:r w:rsidRPr="00DF45F7">
        <w:rPr>
          <w:rFonts w:asciiTheme="minorHAnsi" w:hAnsiTheme="minorHAnsi"/>
          <w:color w:val="000000" w:themeColor="text1"/>
        </w:rPr>
        <w:t xml:space="preserve">zgodnie z jego celem i </w:t>
      </w:r>
      <w:r w:rsidR="00AA48F5" w:rsidRPr="00DF45F7">
        <w:rPr>
          <w:rFonts w:asciiTheme="minorHAnsi" w:hAnsiTheme="minorHAnsi"/>
          <w:color w:val="000000" w:themeColor="text1"/>
        </w:rPr>
        <w:t>Harmonogramem</w:t>
      </w:r>
      <w:r w:rsidRPr="00DF45F7">
        <w:rPr>
          <w:rFonts w:asciiTheme="minorHAnsi" w:hAnsiTheme="minorHAnsi"/>
          <w:color w:val="000000" w:themeColor="text1"/>
        </w:rPr>
        <w:t>;</w:t>
      </w:r>
    </w:p>
    <w:bookmarkEnd w:id="696"/>
    <w:bookmarkEnd w:id="697"/>
    <w:p w14:paraId="0B915CA2" w14:textId="199E4776" w:rsidR="00E64FE7" w:rsidRPr="00DF45F7" w:rsidRDefault="00B67E83"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weryfikacja </w:t>
      </w:r>
      <w:r w:rsidR="00AD7C2E">
        <w:rPr>
          <w:rFonts w:asciiTheme="minorHAnsi" w:hAnsiTheme="minorHAnsi"/>
          <w:color w:val="000000" w:themeColor="text1"/>
        </w:rPr>
        <w:t xml:space="preserve">Systemu </w:t>
      </w:r>
      <w:r w:rsidRPr="00DF45F7">
        <w:rPr>
          <w:rFonts w:asciiTheme="minorHAnsi" w:hAnsiTheme="minorHAnsi"/>
          <w:color w:val="000000" w:themeColor="text1"/>
        </w:rPr>
        <w:t>Demonstracyjne</w:t>
      </w:r>
      <w:r w:rsidR="00AD7C2E">
        <w:rPr>
          <w:rFonts w:asciiTheme="minorHAnsi" w:hAnsiTheme="minorHAnsi"/>
          <w:color w:val="000000" w:themeColor="text1"/>
        </w:rPr>
        <w:t>go</w:t>
      </w:r>
      <w:r w:rsidRPr="00DF45F7">
        <w:rPr>
          <w:rFonts w:asciiTheme="minorHAnsi" w:hAnsiTheme="minorHAnsi"/>
          <w:color w:val="000000" w:themeColor="text1"/>
        </w:rPr>
        <w:t xml:space="preserve"> przeprowadzona przez NCBR wykazała, że nie spełnia lub przestał spełniać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8B3CB7" w:rsidRPr="00DF45F7">
        <w:rPr>
          <w:rFonts w:asciiTheme="minorHAnsi" w:hAnsiTheme="minorHAnsi"/>
          <w:color w:val="000000" w:themeColor="text1"/>
        </w:rPr>
        <w:t>2</w:t>
      </w:r>
      <w:r w:rsidRPr="00DF45F7">
        <w:rPr>
          <w:rFonts w:asciiTheme="minorHAnsi" w:hAnsiTheme="minorHAnsi"/>
          <w:color w:val="000000" w:themeColor="text1"/>
        </w:rPr>
        <w:t xml:space="preserve"> do Regulaminu</w:t>
      </w:r>
      <w:r w:rsidR="00E64FE7" w:rsidRPr="00DF45F7">
        <w:rPr>
          <w:rFonts w:asciiTheme="minorHAnsi" w:hAnsiTheme="minorHAnsi"/>
          <w:color w:val="000000" w:themeColor="text1"/>
        </w:rPr>
        <w:t xml:space="preserve">, </w:t>
      </w:r>
    </w:p>
    <w:p w14:paraId="7D966957" w14:textId="7CD095E6" w:rsidR="00813AE2" w:rsidRPr="00DF45F7" w:rsidRDefault="00813AE2"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stwierdzenia</w:t>
      </w:r>
      <w:r w:rsidR="00523768" w:rsidRPr="00DF45F7">
        <w:rPr>
          <w:rFonts w:asciiTheme="minorHAnsi" w:hAnsiTheme="minorHAnsi"/>
          <w:color w:val="000000" w:themeColor="text1"/>
        </w:rPr>
        <w:t>, w szczególności</w:t>
      </w:r>
      <w:r w:rsidRPr="00DF45F7">
        <w:rPr>
          <w:rFonts w:asciiTheme="minorHAnsi" w:hAnsiTheme="minorHAnsi"/>
          <w:color w:val="000000" w:themeColor="text1"/>
        </w:rPr>
        <w:t xml:space="preserve"> w </w:t>
      </w:r>
      <w:bookmarkStart w:id="699" w:name="_Hlk59597020"/>
      <w:r w:rsidR="00434B6E" w:rsidRPr="00DF45F7">
        <w:rPr>
          <w:rFonts w:asciiTheme="minorHAnsi" w:hAnsiTheme="minorHAnsi"/>
          <w:color w:val="000000" w:themeColor="text1"/>
        </w:rPr>
        <w:t>wyniku</w:t>
      </w:r>
      <w:bookmarkEnd w:id="699"/>
      <w:r w:rsidR="00434B6E" w:rsidRPr="00DF45F7" w:rsidDel="00434B6E">
        <w:rPr>
          <w:rFonts w:asciiTheme="minorHAnsi" w:hAnsiTheme="minorHAnsi"/>
          <w:color w:val="000000" w:themeColor="text1"/>
        </w:rPr>
        <w:t xml:space="preserve"> </w:t>
      </w:r>
      <w:r w:rsidR="005552E3" w:rsidRPr="00DF45F7">
        <w:rPr>
          <w:rFonts w:asciiTheme="minorHAnsi" w:hAnsiTheme="minorHAnsi"/>
          <w:color w:val="000000" w:themeColor="text1"/>
        </w:rPr>
        <w:t>kontroli,</w:t>
      </w:r>
      <w:r w:rsidRPr="00DF45F7">
        <w:rPr>
          <w:rFonts w:asciiTheme="minorHAnsi" w:hAnsiTheme="minorHAnsi"/>
          <w:color w:val="000000" w:themeColor="text1"/>
        </w:rPr>
        <w:t xml:space="preserve"> o której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_Ref508809689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przez NCBR:</w:t>
      </w:r>
    </w:p>
    <w:p w14:paraId="0E542DE9" w14:textId="77777777" w:rsidR="00813AE2" w:rsidRPr="00DF45F7" w:rsidRDefault="00813AE2" w:rsidP="00B11AA8">
      <w:pPr>
        <w:numPr>
          <w:ilvl w:val="2"/>
          <w:numId w:val="34"/>
        </w:numPr>
        <w:spacing w:before="60" w:after="60"/>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nieprawidłowości w wykonaniu Umowy, takich jak naruszenie postanowień Umowy, naruszenie norm bezwzględnie obowiązującego prawa, </w:t>
      </w:r>
    </w:p>
    <w:p w14:paraId="4E720E7F" w14:textId="77777777" w:rsidR="00813AE2" w:rsidRPr="00DF45F7" w:rsidRDefault="00813AE2" w:rsidP="00B11AA8">
      <w:pPr>
        <w:numPr>
          <w:ilvl w:val="2"/>
          <w:numId w:val="34"/>
        </w:numPr>
        <w:spacing w:before="60" w:after="60"/>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niezgodności stanu realizacji Umowy z przekazywanymi NCBR raportami lub </w:t>
      </w:r>
    </w:p>
    <w:p w14:paraId="08A30996" w14:textId="77777777" w:rsidR="00813AE2" w:rsidRPr="00DF45F7" w:rsidRDefault="00813AE2" w:rsidP="00B11AA8">
      <w:pPr>
        <w:numPr>
          <w:ilvl w:val="2"/>
          <w:numId w:val="34"/>
        </w:numPr>
        <w:spacing w:before="60" w:after="60"/>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niewykonywania lub nienależytego wykonywania Umowy</w:t>
      </w:r>
    </w:p>
    <w:p w14:paraId="71B38519" w14:textId="77777777" w:rsidR="00813AE2" w:rsidRPr="00DF45F7" w:rsidRDefault="00813AE2" w:rsidP="00B11AA8">
      <w:pPr>
        <w:numPr>
          <w:ilvl w:val="2"/>
          <w:numId w:val="34"/>
        </w:numPr>
        <w:spacing w:before="60" w:after="60"/>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pozornego wykonywania Umowy przez Wykonawcę, </w:t>
      </w:r>
    </w:p>
    <w:p w14:paraId="0F060679" w14:textId="77777777" w:rsidR="00813AE2" w:rsidRPr="00DF45F7" w:rsidRDefault="00813AE2" w:rsidP="00B11AA8">
      <w:pPr>
        <w:spacing w:before="60" w:after="60"/>
        <w:ind w:left="851" w:hanging="2"/>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oraz nieusunięcia przez Wykonawcę stwierdzonego przez NCBR naruszenia, </w:t>
      </w:r>
      <w:r w:rsidRPr="00DF45F7">
        <w:rPr>
          <w:rFonts w:asciiTheme="minorHAnsi" w:hAnsiTheme="minorHAnsi"/>
          <w:color w:val="000000" w:themeColor="text1"/>
        </w:rPr>
        <w:t xml:space="preserve">pomimo bezskutecznego upływu wyznaczonego mu terminu na usunięcie naruszenia, nie krótszego </w:t>
      </w:r>
      <w:r w:rsidRPr="00DF45F7">
        <w:rPr>
          <w:rFonts w:asciiTheme="minorHAnsi" w:hAnsiTheme="minorHAnsi"/>
          <w:color w:val="000000" w:themeColor="text1"/>
        </w:rPr>
        <w:lastRenderedPageBreak/>
        <w:t>niż 10 Dni Roboczych</w:t>
      </w:r>
      <w:r w:rsidRPr="00DF45F7">
        <w:rPr>
          <w:rFonts w:asciiTheme="minorHAnsi" w:hAnsiTheme="minorHAnsi"/>
          <w:bCs/>
          <w:iCs/>
          <w:color w:val="000000" w:themeColor="text1"/>
        </w:rPr>
        <w:t>, NCBR jest uprawniony do wypowiedzenia Umowy ze skutkiem natychmiastowym</w:t>
      </w:r>
      <w:r w:rsidR="00F01581" w:rsidRPr="00DF45F7">
        <w:rPr>
          <w:rFonts w:asciiTheme="minorHAnsi" w:hAnsiTheme="minorHAnsi"/>
          <w:color w:val="000000" w:themeColor="text1"/>
        </w:rPr>
        <w:t>;</w:t>
      </w:r>
    </w:p>
    <w:p w14:paraId="75330321" w14:textId="2DB5F4CC" w:rsidR="00813AE2" w:rsidRPr="00DF45F7" w:rsidRDefault="00813AE2"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gdy Wykonawca odmawia poddania się kontroli, o której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_Ref508809689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w jakikolwiek inny sposób uniemożliwia jej przeprowadzenie;</w:t>
      </w:r>
    </w:p>
    <w:p w14:paraId="410C0B83" w14:textId="2B038088" w:rsidR="004D27D6" w:rsidRPr="00DF45F7" w:rsidRDefault="004D27D6"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gdy stopień realizacji </w:t>
      </w:r>
      <w:r w:rsidR="00876549" w:rsidRPr="00DF45F7">
        <w:rPr>
          <w:rFonts w:asciiTheme="minorHAnsi" w:hAnsiTheme="minorHAnsi"/>
          <w:color w:val="000000" w:themeColor="text1"/>
        </w:rPr>
        <w:t>Zadań Badawczych lub punktów granicznych określonych prz</w:t>
      </w:r>
      <w:r w:rsidR="003A7DE9" w:rsidRPr="00DF45F7">
        <w:rPr>
          <w:rFonts w:asciiTheme="minorHAnsi" w:hAnsiTheme="minorHAnsi"/>
          <w:color w:val="000000" w:themeColor="text1"/>
        </w:rPr>
        <w:t>e</w:t>
      </w:r>
      <w:r w:rsidR="00876549" w:rsidRPr="00DF45F7">
        <w:rPr>
          <w:rFonts w:asciiTheme="minorHAnsi" w:hAnsiTheme="minorHAnsi"/>
          <w:color w:val="000000" w:themeColor="text1"/>
        </w:rPr>
        <w:t>z Wykonawcę dla</w:t>
      </w:r>
      <w:r w:rsidR="00D1122F" w:rsidRPr="00DF45F7">
        <w:rPr>
          <w:rFonts w:asciiTheme="minorHAnsi" w:hAnsiTheme="minorHAnsi"/>
          <w:color w:val="000000" w:themeColor="text1"/>
        </w:rPr>
        <w:t xml:space="preserve"> danego</w:t>
      </w:r>
      <w:r w:rsidRPr="00DF45F7">
        <w:rPr>
          <w:rFonts w:asciiTheme="minorHAnsi" w:hAnsiTheme="minorHAnsi"/>
          <w:color w:val="000000" w:themeColor="text1"/>
        </w:rPr>
        <w:t xml:space="preserve"> Etapu względem założeń określonych w odpowiednim dla tego Etapu Harmonogramie Rzeczowo-Finansowym </w:t>
      </w:r>
      <w:r w:rsidR="0037698D" w:rsidRPr="00DF45F7">
        <w:rPr>
          <w:rFonts w:asciiTheme="minorHAnsi" w:hAnsiTheme="minorHAnsi"/>
          <w:color w:val="000000" w:themeColor="text1"/>
        </w:rPr>
        <w:t xml:space="preserve">jest opóźniony o co najmniej </w:t>
      </w:r>
      <w:r w:rsidR="00AD7C2E">
        <w:rPr>
          <w:rFonts w:asciiTheme="minorHAnsi" w:hAnsiTheme="minorHAnsi"/>
          <w:color w:val="000000" w:themeColor="text1"/>
        </w:rPr>
        <w:t>trzy miesiące</w:t>
      </w:r>
      <w:r w:rsidR="0037698D" w:rsidRPr="00DF45F7">
        <w:rPr>
          <w:rFonts w:asciiTheme="minorHAnsi" w:hAnsiTheme="minorHAnsi"/>
          <w:color w:val="000000" w:themeColor="text1"/>
        </w:rPr>
        <w:t xml:space="preserve"> lub stopień ten </w:t>
      </w:r>
      <w:r w:rsidRPr="00DF45F7">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Umowy</w:t>
      </w:r>
      <w:r w:rsidR="00A03C15" w:rsidRPr="00DF45F7">
        <w:rPr>
          <w:rFonts w:asciiTheme="minorHAnsi" w:hAnsiTheme="minorHAnsi"/>
          <w:color w:val="000000" w:themeColor="text1"/>
        </w:rPr>
        <w:t>;</w:t>
      </w:r>
    </w:p>
    <w:p w14:paraId="06228A9E" w14:textId="77777777" w:rsidR="003740FE" w:rsidRPr="00DF45F7" w:rsidRDefault="003740FE"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Wykonawca dokonał takich zmian prawno-organizacyjnych, które zakłócają lub zagrażają należytej realizacji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możliwości wykonywania Umowy lub nie poinformował NCBR o zamiarze dokonania takiej zmiany;</w:t>
      </w:r>
    </w:p>
    <w:p w14:paraId="762C83B2" w14:textId="77777777" w:rsidR="003740FE" w:rsidRPr="00DF45F7" w:rsidRDefault="003740FE"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nastąpiło jakiekolwiek zjawisko Siły Wyższej, uniemożliwiające dalszą realizację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p>
    <w:p w14:paraId="24C53BA0" w14:textId="77777777" w:rsidR="003740FE" w:rsidRPr="00DF45F7" w:rsidRDefault="003740FE"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działania Wykonawcy w sprawach związanych z wykonywaniem Umowy są sprzeczne z prawem;</w:t>
      </w:r>
    </w:p>
    <w:p w14:paraId="3D8D3B9F" w14:textId="77777777" w:rsidR="003740FE" w:rsidRPr="00DF45F7" w:rsidRDefault="003740FE"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Wykonawca nie dopełnił lub nie dopełnia swoich zobowiązań lub nie dochował lub nie dochowuje swoich zapewnień;</w:t>
      </w:r>
    </w:p>
    <w:p w14:paraId="6E351C13" w14:textId="61664CD2" w:rsidR="003740FE" w:rsidRPr="00DF45F7" w:rsidRDefault="003740FE"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w:t>
      </w:r>
      <w:r w:rsidR="00E558CC" w:rsidRPr="00DF45F7">
        <w:rPr>
          <w:rFonts w:asciiTheme="minorHAnsi" w:hAnsiTheme="minorHAnsi"/>
          <w:color w:val="000000" w:themeColor="text1"/>
        </w:rPr>
        <w:t xml:space="preserve">obciążenia NCBR korektą finansową jako beneficjenta projektu wskazanego w nagłówku Umowy, w łącznej </w:t>
      </w:r>
      <w:r w:rsidR="005552E3" w:rsidRPr="00DF45F7">
        <w:rPr>
          <w:rFonts w:asciiTheme="minorHAnsi" w:hAnsiTheme="minorHAnsi"/>
          <w:color w:val="000000" w:themeColor="text1"/>
        </w:rPr>
        <w:t>wartości</w:t>
      </w:r>
      <w:r w:rsidR="00E558CC" w:rsidRPr="00DF45F7">
        <w:rPr>
          <w:rFonts w:asciiTheme="minorHAnsi" w:hAnsiTheme="minorHAnsi"/>
          <w:color w:val="000000" w:themeColor="text1"/>
        </w:rPr>
        <w:t xml:space="preserve"> przekraczającej 10% budżetu Przedsięwzięcia wskazanego w rozdziale X Regulaminu</w:t>
      </w:r>
      <w:r w:rsidR="00AD7C2E">
        <w:rPr>
          <w:rFonts w:asciiTheme="minorHAnsi" w:hAnsiTheme="minorHAnsi"/>
          <w:color w:val="000000" w:themeColor="text1"/>
        </w:rPr>
        <w:t>, nie później jednak niż w terminie 30 dni od uprawomocnienia wskazanej korekty</w:t>
      </w:r>
      <w:r w:rsidRPr="00DF45F7">
        <w:rPr>
          <w:rFonts w:asciiTheme="minorHAnsi" w:hAnsiTheme="minorHAnsi"/>
          <w:color w:val="000000" w:themeColor="text1"/>
        </w:rPr>
        <w:t>.</w:t>
      </w:r>
    </w:p>
    <w:p w14:paraId="70A0D47E" w14:textId="1EE5CE35" w:rsidR="00EC3351" w:rsidRPr="00DF45F7" w:rsidRDefault="003740FE" w:rsidP="00B11AA8">
      <w:pPr>
        <w:numPr>
          <w:ilvl w:val="0"/>
          <w:numId w:val="34"/>
        </w:numPr>
        <w:spacing w:before="60" w:after="60"/>
        <w:ind w:left="426" w:hanging="426"/>
        <w:contextualSpacing/>
        <w:jc w:val="both"/>
        <w:rPr>
          <w:rFonts w:asciiTheme="minorHAnsi" w:hAnsiTheme="minorHAnsi"/>
          <w:color w:val="000000" w:themeColor="text1"/>
        </w:rPr>
      </w:pPr>
      <w:bookmarkStart w:id="700" w:name="_Ref508809854"/>
      <w:bookmarkStart w:id="701" w:name="_Ref512014427"/>
      <w:r w:rsidRPr="00DF45F7">
        <w:rPr>
          <w:rFonts w:asciiTheme="minorHAnsi" w:hAnsiTheme="minorHAnsi"/>
          <w:color w:val="000000" w:themeColor="text1"/>
        </w:rPr>
        <w:t xml:space="preserve">W przypadku, gdy Wykonawca </w:t>
      </w:r>
      <w:r w:rsidR="00523768" w:rsidRPr="00DF45F7">
        <w:rPr>
          <w:rFonts w:asciiTheme="minorHAnsi" w:hAnsiTheme="minorHAnsi"/>
          <w:color w:val="000000" w:themeColor="text1"/>
        </w:rPr>
        <w:t>wypowie</w:t>
      </w:r>
      <w:r w:rsidR="00035CA1" w:rsidRPr="00DF45F7">
        <w:rPr>
          <w:rFonts w:asciiTheme="minorHAnsi" w:hAnsiTheme="minorHAnsi"/>
          <w:color w:val="000000" w:themeColor="text1"/>
        </w:rPr>
        <w:t xml:space="preserve"> Umow</w:t>
      </w:r>
      <w:r w:rsidR="00523768" w:rsidRPr="00DF45F7">
        <w:rPr>
          <w:rFonts w:asciiTheme="minorHAnsi" w:hAnsiTheme="minorHAnsi"/>
          <w:color w:val="000000" w:themeColor="text1"/>
        </w:rPr>
        <w:t>ę na podstawie bezwzględnie obowiązujących przepisów prawa</w:t>
      </w:r>
      <w:r w:rsidR="00035CA1" w:rsidRPr="00DF45F7">
        <w:rPr>
          <w:rFonts w:asciiTheme="minorHAnsi" w:hAnsiTheme="minorHAnsi"/>
          <w:color w:val="000000" w:themeColor="text1"/>
        </w:rPr>
        <w:t xml:space="preserve"> </w:t>
      </w:r>
      <w:r w:rsidRPr="00DF45F7">
        <w:rPr>
          <w:rFonts w:asciiTheme="minorHAnsi" w:hAnsiTheme="minorHAnsi"/>
          <w:color w:val="000000" w:themeColor="text1"/>
        </w:rPr>
        <w:t xml:space="preserve">na jakimkolwiek </w:t>
      </w:r>
      <w:r w:rsidR="009E27B2" w:rsidRPr="00DF45F7">
        <w:rPr>
          <w:rFonts w:asciiTheme="minorHAnsi" w:hAnsiTheme="minorHAnsi"/>
          <w:color w:val="000000" w:themeColor="text1"/>
        </w:rPr>
        <w:t>E</w:t>
      </w:r>
      <w:r w:rsidRPr="00DF45F7">
        <w:rPr>
          <w:rFonts w:asciiTheme="minorHAnsi" w:hAnsiTheme="minorHAnsi"/>
          <w:color w:val="000000" w:themeColor="text1"/>
        </w:rPr>
        <w:t>tapie realizacji Umowy</w:t>
      </w:r>
      <w:r w:rsidR="004C7042">
        <w:rPr>
          <w:rFonts w:asciiTheme="minorHAnsi" w:hAnsiTheme="minorHAnsi"/>
          <w:color w:val="000000" w:themeColor="text1"/>
        </w:rPr>
        <w:t xml:space="preserve"> lub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_Ref511826850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§7</w:t>
      </w:r>
      <w:r w:rsidR="004C7042">
        <w:rPr>
          <w:rFonts w:asciiTheme="minorHAnsi" w:hAnsiTheme="minorHAnsi"/>
          <w:color w:val="000000" w:themeColor="text1"/>
        </w:rPr>
        <w:fldChar w:fldCharType="end"/>
      </w:r>
      <w:r w:rsidRPr="00DF45F7">
        <w:rPr>
          <w:rFonts w:asciiTheme="minorHAnsi" w:hAnsiTheme="minorHAnsi"/>
          <w:color w:val="000000" w:themeColor="text1"/>
        </w:rPr>
        <w:t>, NCBR uprawniony jest w terminie 30 Dni Roboczych od dnia doręczenia mu oświadczenia Wykonawcy w przedmiocie wypowiedzenia Umowy, do żądania od Wykonawcy</w:t>
      </w:r>
      <w:bookmarkStart w:id="702" w:name="_Ref508809856"/>
      <w:bookmarkEnd w:id="700"/>
      <w:r w:rsidR="00F35891" w:rsidRPr="00DF45F7">
        <w:rPr>
          <w:rFonts w:asciiTheme="minorHAnsi" w:hAnsiTheme="minorHAnsi"/>
          <w:color w:val="000000" w:themeColor="text1"/>
        </w:rPr>
        <w:t xml:space="preserve"> </w:t>
      </w:r>
      <w:r w:rsidRPr="00DF45F7">
        <w:rPr>
          <w:rFonts w:asciiTheme="minorHAnsi" w:hAnsiTheme="minorHAnsi"/>
          <w:color w:val="000000" w:themeColor="text1"/>
        </w:rPr>
        <w:t>przeniesienia, w najszerszym dopuszczalnym prawem zakresie, całości Foreground IP</w:t>
      </w:r>
      <w:r w:rsidR="00984242" w:rsidRPr="00DF45F7">
        <w:rPr>
          <w:rFonts w:asciiTheme="minorHAnsi" w:hAnsiTheme="minorHAnsi"/>
          <w:color w:val="000000" w:themeColor="text1"/>
        </w:rPr>
        <w:t xml:space="preserve"> i</w:t>
      </w:r>
      <w:r w:rsidRPr="00DF45F7">
        <w:rPr>
          <w:rFonts w:asciiTheme="minorHAnsi" w:hAnsiTheme="minorHAnsi"/>
          <w:color w:val="000000" w:themeColor="text1"/>
        </w:rPr>
        <w:t xml:space="preserve"> praw do Wyników Prac B+R </w:t>
      </w:r>
      <w:r w:rsidR="00F35891" w:rsidRPr="00DF45F7">
        <w:rPr>
          <w:rFonts w:asciiTheme="minorHAnsi" w:hAnsiTheme="minorHAnsi"/>
          <w:color w:val="000000" w:themeColor="text1"/>
        </w:rPr>
        <w:t xml:space="preserve">zarówno w ramach Komponentu Procesowego jak i Technologicznego, </w:t>
      </w:r>
      <w:r w:rsidRPr="00DF45F7">
        <w:rPr>
          <w:rFonts w:asciiTheme="minorHAnsi" w:hAnsiTheme="minorHAnsi"/>
          <w:color w:val="000000" w:themeColor="text1"/>
        </w:rPr>
        <w:t>dotychczas</w:t>
      </w:r>
      <w:r w:rsidR="00F35891" w:rsidRPr="00DF45F7">
        <w:rPr>
          <w:rFonts w:asciiTheme="minorHAnsi" w:hAnsiTheme="minorHAnsi"/>
          <w:color w:val="000000" w:themeColor="text1"/>
        </w:rPr>
        <w:t xml:space="preserve"> </w:t>
      </w:r>
      <w:r w:rsidRPr="00DF45F7">
        <w:rPr>
          <w:rFonts w:asciiTheme="minorHAnsi" w:hAnsiTheme="minorHAnsi"/>
          <w:color w:val="000000" w:themeColor="text1"/>
        </w:rPr>
        <w:t>(do dnia doręczenia przez Wykonawcę oświadczenia w przedmiocie wypowiedzenia Umowy oraz w toku biegu terminu wypowiedzenia) wytworzonych przez Wykonawcę w toku realizacji i w związku z Umową.</w:t>
      </w:r>
      <w:bookmarkEnd w:id="701"/>
      <w:bookmarkEnd w:id="702"/>
      <w:r w:rsidR="004C7042">
        <w:rPr>
          <w:rFonts w:asciiTheme="minorHAnsi" w:hAnsiTheme="minorHAnsi"/>
          <w:color w:val="000000" w:themeColor="text1"/>
        </w:rPr>
        <w:t xml:space="preserve"> W zakresie nieuregulowanym tym postanowieniem </w:t>
      </w:r>
      <w:r w:rsidR="004C7042" w:rsidRPr="00DF45F7">
        <w:rPr>
          <w:rFonts w:asciiTheme="minorHAnsi" w:hAnsiTheme="minorHAnsi"/>
          <w:color w:val="000000" w:themeColor="text1"/>
        </w:rPr>
        <w:t xml:space="preserve">odpowiednie zastosowanie mają postanowienia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_Ref69078052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do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_Ref69114545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§18</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sidRPr="00DF45F7">
        <w:rPr>
          <w:rFonts w:asciiTheme="minorHAnsi" w:hAnsiTheme="minorHAnsi"/>
          <w:color w:val="000000" w:themeColor="text1"/>
        </w:rPr>
        <w:t>Umowy</w:t>
      </w:r>
      <w:r w:rsidR="004C7042">
        <w:rPr>
          <w:rFonts w:asciiTheme="minorHAnsi" w:hAnsiTheme="minorHAnsi"/>
          <w:color w:val="000000" w:themeColor="text1"/>
        </w:rPr>
        <w:t>.</w:t>
      </w:r>
    </w:p>
    <w:p w14:paraId="085324BC" w14:textId="0DCFB844" w:rsidR="0062120B" w:rsidRPr="00DF45F7" w:rsidRDefault="0062120B" w:rsidP="00B11AA8">
      <w:pPr>
        <w:numPr>
          <w:ilvl w:val="0"/>
          <w:numId w:val="34"/>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Ze względu na konieczność zachowania spójności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NCBR jest uprawnione do wypowiedzenia </w:t>
      </w:r>
      <w:r w:rsidR="006D3C44" w:rsidRPr="00DF45F7">
        <w:rPr>
          <w:rFonts w:asciiTheme="minorHAnsi" w:hAnsiTheme="minorHAnsi"/>
          <w:color w:val="000000" w:themeColor="text1"/>
        </w:rPr>
        <w:t>U</w:t>
      </w:r>
      <w:r w:rsidRPr="00DF45F7">
        <w:rPr>
          <w:rFonts w:asciiTheme="minorHAnsi" w:hAnsiTheme="minorHAnsi"/>
          <w:color w:val="000000" w:themeColor="text1"/>
        </w:rPr>
        <w:t xml:space="preserve">mowy ze skutkiem natychmiastowym, w </w:t>
      </w:r>
      <w:r w:rsidR="005552E3" w:rsidRPr="00DF45F7">
        <w:rPr>
          <w:rFonts w:asciiTheme="minorHAnsi" w:hAnsiTheme="minorHAnsi"/>
          <w:color w:val="000000" w:themeColor="text1"/>
        </w:rPr>
        <w:t>przypadku,</w:t>
      </w:r>
      <w:r w:rsidRPr="00DF45F7">
        <w:rPr>
          <w:rFonts w:asciiTheme="minorHAnsi" w:hAnsiTheme="minorHAnsi"/>
          <w:color w:val="000000" w:themeColor="text1"/>
        </w:rPr>
        <w:t xml:space="preserve"> gdy Wykonawca rozpoczął wykonywanie </w:t>
      </w:r>
      <w:r w:rsidR="00A95F63" w:rsidRPr="00DF45F7">
        <w:rPr>
          <w:rFonts w:asciiTheme="minorHAnsi" w:hAnsiTheme="minorHAnsi"/>
          <w:color w:val="000000" w:themeColor="text1"/>
        </w:rPr>
        <w:t>Etapu I</w:t>
      </w:r>
      <w:r w:rsidRPr="00DF45F7">
        <w:rPr>
          <w:rFonts w:asciiTheme="minorHAnsi" w:hAnsiTheme="minorHAnsi"/>
          <w:color w:val="000000" w:themeColor="text1"/>
        </w:rPr>
        <w:t xml:space="preserve"> później niż sześć </w:t>
      </w:r>
      <w:r w:rsidR="0073657D" w:rsidRPr="00DF45F7">
        <w:rPr>
          <w:rFonts w:asciiTheme="minorHAnsi" w:hAnsiTheme="minorHAnsi"/>
          <w:color w:val="000000" w:themeColor="text1"/>
        </w:rPr>
        <w:t xml:space="preserve">tygodni </w:t>
      </w:r>
      <w:r w:rsidRPr="00DF45F7">
        <w:rPr>
          <w:rFonts w:asciiTheme="minorHAnsi" w:hAnsiTheme="minorHAnsi"/>
          <w:color w:val="000000" w:themeColor="text1"/>
        </w:rPr>
        <w:t xml:space="preserve">po rozpoczęciu prac w ramach </w:t>
      </w:r>
      <w:r w:rsidR="00A95F63" w:rsidRPr="00DF45F7">
        <w:rPr>
          <w:rFonts w:asciiTheme="minorHAnsi" w:hAnsiTheme="minorHAnsi"/>
          <w:color w:val="000000" w:themeColor="text1"/>
        </w:rPr>
        <w:t>Etapu</w:t>
      </w:r>
      <w:r w:rsidRPr="00DF45F7">
        <w:rPr>
          <w:rFonts w:asciiTheme="minorHAnsi" w:hAnsiTheme="minorHAnsi"/>
          <w:color w:val="000000" w:themeColor="text1"/>
        </w:rPr>
        <w:t xml:space="preserve"> przez Konkurentów Wykonawcy</w:t>
      </w:r>
      <w:r w:rsidR="001E4464" w:rsidRPr="00DF45F7">
        <w:rPr>
          <w:rFonts w:asciiTheme="minorHAnsi" w:hAnsiTheme="minorHAnsi"/>
          <w:color w:val="000000" w:themeColor="text1"/>
        </w:rPr>
        <w:t>, niezależnie od przyczyny zaistnienia takich okoliczności</w:t>
      </w:r>
      <w:r w:rsidRPr="00DF45F7">
        <w:rPr>
          <w:rFonts w:asciiTheme="minorHAnsi" w:hAnsiTheme="minorHAnsi"/>
          <w:color w:val="000000" w:themeColor="text1"/>
        </w:rPr>
        <w:t>.</w:t>
      </w:r>
    </w:p>
    <w:p w14:paraId="78B5036E" w14:textId="7632B786" w:rsidR="003740FE" w:rsidRPr="00DF45F7" w:rsidRDefault="003740FE" w:rsidP="00B11AA8">
      <w:pPr>
        <w:numPr>
          <w:ilvl w:val="0"/>
          <w:numId w:val="34"/>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Rozwiązanie Umowy nie wpływa na trwanie stosunków prawnych pomiędzy Stronami, które powstały na podstawie następując</w:t>
      </w:r>
      <w:r w:rsidR="00CA1B7D" w:rsidRPr="00DF45F7">
        <w:rPr>
          <w:rFonts w:asciiTheme="minorHAnsi" w:hAnsiTheme="minorHAnsi"/>
          <w:color w:val="000000" w:themeColor="text1"/>
        </w:rPr>
        <w:t>ych postanowień</w:t>
      </w:r>
      <w:r w:rsidRPr="00DF45F7">
        <w:rPr>
          <w:rFonts w:asciiTheme="minorHAnsi" w:hAnsiTheme="minorHAnsi"/>
          <w:color w:val="000000" w:themeColor="text1"/>
        </w:rPr>
        <w:t xml:space="preserve"> Umowy: </w:t>
      </w:r>
      <w:r w:rsidR="00B95BFE" w:rsidRPr="00DF45F7">
        <w:rPr>
          <w:rFonts w:asciiTheme="minorHAnsi" w:hAnsiTheme="minorHAnsi"/>
          <w:color w:val="000000" w:themeColor="text1"/>
        </w:rPr>
        <w:t xml:space="preserve">dotyczących Odbioru Wyników Prac Etapu oraz zapłaty wynagrodzenia za zrealizowane przez Wykonawcę Etapy, </w:t>
      </w:r>
      <w:r w:rsidR="00CA1B7D" w:rsidRPr="00DF45F7">
        <w:rPr>
          <w:rFonts w:asciiTheme="minorHAnsi" w:hAnsiTheme="minorHAnsi"/>
          <w:color w:val="000000" w:themeColor="text1"/>
        </w:rPr>
        <w:t xml:space="preserve">dotyczących </w:t>
      </w:r>
      <w:r w:rsidR="005552E3" w:rsidRPr="00DF45F7">
        <w:rPr>
          <w:rFonts w:asciiTheme="minorHAnsi" w:hAnsiTheme="minorHAnsi"/>
          <w:color w:val="000000" w:themeColor="text1"/>
        </w:rPr>
        <w:t>zobowiązań</w:t>
      </w:r>
      <w:r w:rsidR="00CA1B7D" w:rsidRPr="00DF45F7">
        <w:rPr>
          <w:rFonts w:asciiTheme="minorHAnsi" w:hAnsiTheme="minorHAnsi"/>
          <w:color w:val="000000" w:themeColor="text1"/>
        </w:rPr>
        <w:t xml:space="preserve"> związanych z Demonstratorem </w:t>
      </w:r>
      <w:r w:rsidR="004C7042" w:rsidRPr="00DF45F7">
        <w:rPr>
          <w:rFonts w:asciiTheme="minorHAnsi" w:hAnsiTheme="minorHAnsi"/>
          <w:color w:val="000000" w:themeColor="text1"/>
        </w:rPr>
        <w:t>(</w:t>
      </w:r>
      <w:r w:rsidR="004C7042">
        <w:rPr>
          <w:rFonts w:asciiTheme="minorHAnsi" w:hAnsiTheme="minorHAnsi"/>
          <w:color w:val="000000" w:themeColor="text1"/>
          <w:shd w:val="clear" w:color="auto" w:fill="E6E6E6"/>
        </w:rPr>
        <w:fldChar w:fldCharType="begin"/>
      </w:r>
      <w:r w:rsidR="004C7042">
        <w:rPr>
          <w:rFonts w:asciiTheme="minorHAnsi" w:hAnsiTheme="minorHAnsi"/>
          <w:color w:val="000000" w:themeColor="text1"/>
        </w:rPr>
        <w:instrText xml:space="preserve"> REF _Ref69052115 \n \h </w:instrText>
      </w:r>
      <w:r w:rsidR="004C7042">
        <w:rPr>
          <w:rFonts w:asciiTheme="minorHAnsi" w:hAnsiTheme="minorHAnsi"/>
          <w:color w:val="000000" w:themeColor="text1"/>
          <w:shd w:val="clear" w:color="auto" w:fill="E6E6E6"/>
        </w:rPr>
      </w:r>
      <w:r w:rsidR="004C7042">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 </w:t>
      </w:r>
      <w:r w:rsidR="004C7042">
        <w:rPr>
          <w:rFonts w:asciiTheme="minorHAnsi" w:hAnsiTheme="minorHAnsi"/>
          <w:color w:val="000000" w:themeColor="text1"/>
          <w:shd w:val="clear" w:color="auto" w:fill="E6E6E6"/>
        </w:rPr>
        <w:fldChar w:fldCharType="end"/>
      </w:r>
      <w:r w:rsidR="004C7042" w:rsidRPr="00DF45F7">
        <w:rPr>
          <w:rFonts w:asciiTheme="minorHAnsi" w:hAnsiTheme="minorHAnsi"/>
          <w:color w:val="000000" w:themeColor="text1"/>
        </w:rPr>
        <w:t>)</w:t>
      </w:r>
      <w:r w:rsidR="00CA1B7D" w:rsidRPr="00DF45F7">
        <w:rPr>
          <w:rFonts w:asciiTheme="minorHAnsi" w:hAnsiTheme="minorHAnsi"/>
          <w:color w:val="000000" w:themeColor="text1"/>
        </w:rPr>
        <w:t xml:space="preserve">, </w:t>
      </w:r>
      <w:r w:rsidRPr="00DF45F7">
        <w:rPr>
          <w:rFonts w:asciiTheme="minorHAnsi" w:hAnsiTheme="minorHAnsi"/>
          <w:color w:val="000000" w:themeColor="text1"/>
        </w:rPr>
        <w:t>postanowień dotyczących praw własności intelektualnych określonych w Umowie</w:t>
      </w:r>
      <w:r w:rsidR="001736A0" w:rsidRPr="00DF45F7">
        <w:rPr>
          <w:rFonts w:asciiTheme="minorHAnsi" w:hAnsiTheme="minorHAnsi"/>
          <w:color w:val="000000" w:themeColor="text1"/>
        </w:rPr>
        <w:t xml:space="preserve"> (</w:t>
      </w:r>
      <w:r w:rsidR="001736A0" w:rsidRPr="00DF45F7">
        <w:rPr>
          <w:rFonts w:asciiTheme="minorHAnsi" w:hAnsiTheme="minorHAnsi"/>
          <w:color w:val="000000" w:themeColor="text1"/>
        </w:rPr>
        <w:fldChar w:fldCharType="begin"/>
      </w:r>
      <w:r w:rsidR="001736A0" w:rsidRPr="00DF45F7">
        <w:rPr>
          <w:rFonts w:asciiTheme="minorHAnsi" w:hAnsiTheme="minorHAnsi"/>
          <w:color w:val="000000" w:themeColor="text1"/>
        </w:rPr>
        <w:instrText xml:space="preserve"> REF _Ref493844374 \n \h </w:instrText>
      </w:r>
      <w:r w:rsidR="006713B6" w:rsidRPr="00DF45F7">
        <w:rPr>
          <w:rFonts w:asciiTheme="minorHAnsi" w:hAnsiTheme="minorHAnsi"/>
          <w:color w:val="000000" w:themeColor="text1"/>
        </w:rPr>
        <w:instrText xml:space="preserve"> \* MERGEFORMAT </w:instrText>
      </w:r>
      <w:r w:rsidR="001736A0" w:rsidRPr="00DF45F7">
        <w:rPr>
          <w:rFonts w:asciiTheme="minorHAnsi" w:hAnsiTheme="minorHAnsi"/>
          <w:color w:val="000000" w:themeColor="text1"/>
        </w:rPr>
      </w:r>
      <w:r w:rsidR="001736A0"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001736A0" w:rsidRPr="00DF45F7">
        <w:rPr>
          <w:rFonts w:asciiTheme="minorHAnsi" w:hAnsiTheme="minorHAnsi"/>
          <w:color w:val="000000" w:themeColor="text1"/>
        </w:rPr>
        <w:fldChar w:fldCharType="end"/>
      </w:r>
      <w:r w:rsidR="001736A0" w:rsidRPr="00DF45F7">
        <w:rPr>
          <w:rFonts w:asciiTheme="minorHAnsi" w:hAnsiTheme="minorHAnsi"/>
          <w:color w:val="000000" w:themeColor="text1"/>
        </w:rPr>
        <w:t>)</w:t>
      </w:r>
      <w:r w:rsidRPr="00DF45F7">
        <w:rPr>
          <w:rFonts w:asciiTheme="minorHAnsi" w:hAnsiTheme="minorHAnsi"/>
          <w:color w:val="000000" w:themeColor="text1"/>
        </w:rPr>
        <w:t xml:space="preserve"> lub postanowień dotyczących zachowania</w:t>
      </w:r>
      <w:r w:rsidR="00035CA1" w:rsidRPr="00DF45F7">
        <w:rPr>
          <w:rFonts w:asciiTheme="minorHAnsi" w:hAnsiTheme="minorHAnsi"/>
          <w:color w:val="000000" w:themeColor="text1"/>
        </w:rPr>
        <w:t xml:space="preserve"> poufności określonych w Umowie</w:t>
      </w:r>
      <w:r w:rsidR="001736A0" w:rsidRPr="00DF45F7">
        <w:rPr>
          <w:rFonts w:asciiTheme="minorHAnsi" w:hAnsiTheme="minorHAnsi"/>
          <w:color w:val="000000" w:themeColor="text1"/>
        </w:rPr>
        <w:t xml:space="preserve"> (</w:t>
      </w:r>
      <w:r w:rsidR="001736A0" w:rsidRPr="00DF45F7">
        <w:rPr>
          <w:rFonts w:asciiTheme="minorHAnsi" w:hAnsiTheme="minorHAnsi"/>
          <w:color w:val="000000" w:themeColor="text1"/>
        </w:rPr>
        <w:fldChar w:fldCharType="begin"/>
      </w:r>
      <w:r w:rsidR="001736A0" w:rsidRPr="00DF45F7">
        <w:rPr>
          <w:rFonts w:asciiTheme="minorHAnsi" w:hAnsiTheme="minorHAnsi"/>
          <w:color w:val="000000" w:themeColor="text1"/>
        </w:rPr>
        <w:instrText xml:space="preserve"> REF _Ref494891351 \n \h </w:instrText>
      </w:r>
      <w:r w:rsidR="006713B6" w:rsidRPr="00DF45F7">
        <w:rPr>
          <w:rFonts w:asciiTheme="minorHAnsi" w:hAnsiTheme="minorHAnsi"/>
          <w:color w:val="000000" w:themeColor="text1"/>
        </w:rPr>
        <w:instrText xml:space="preserve"> \* MERGEFORMAT </w:instrText>
      </w:r>
      <w:r w:rsidR="001736A0" w:rsidRPr="00DF45F7">
        <w:rPr>
          <w:rFonts w:asciiTheme="minorHAnsi" w:hAnsiTheme="minorHAnsi"/>
          <w:color w:val="000000" w:themeColor="text1"/>
        </w:rPr>
      </w:r>
      <w:r w:rsidR="001736A0"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IX. </w:t>
      </w:r>
      <w:r w:rsidR="001736A0" w:rsidRPr="00DF45F7">
        <w:rPr>
          <w:rFonts w:asciiTheme="minorHAnsi" w:hAnsiTheme="minorHAnsi"/>
          <w:color w:val="000000" w:themeColor="text1"/>
        </w:rPr>
        <w:fldChar w:fldCharType="end"/>
      </w:r>
      <w:r w:rsidR="001736A0" w:rsidRPr="00DF45F7">
        <w:rPr>
          <w:rFonts w:asciiTheme="minorHAnsi" w:hAnsiTheme="minorHAnsi"/>
          <w:color w:val="000000" w:themeColor="text1"/>
        </w:rPr>
        <w:t>)</w:t>
      </w:r>
      <w:r w:rsidR="00035CA1" w:rsidRPr="00DF45F7">
        <w:rPr>
          <w:rFonts w:asciiTheme="minorHAnsi" w:hAnsiTheme="minorHAnsi"/>
          <w:color w:val="000000" w:themeColor="text1"/>
        </w:rPr>
        <w:t xml:space="preserve">. </w:t>
      </w:r>
      <w:r w:rsidRPr="00DF45F7">
        <w:rPr>
          <w:rFonts w:asciiTheme="minorHAnsi" w:hAnsiTheme="minorHAnsi"/>
          <w:color w:val="000000" w:themeColor="text1"/>
        </w:rPr>
        <w:t>W przypadku wskazanych postanowień wygasają one z upływem terminów odpowiednio w tych postanowieniach określonych</w:t>
      </w:r>
      <w:r w:rsidR="00B95BFE" w:rsidRPr="00DF45F7">
        <w:rPr>
          <w:rFonts w:asciiTheme="minorHAnsi" w:hAnsiTheme="minorHAnsi"/>
          <w:color w:val="000000" w:themeColor="text1"/>
        </w:rPr>
        <w:t xml:space="preserve"> lub w przypadku wykonania obowiązków w nich określonych. Tak długo jak jakiekolwiek postanowienie Umowy obowiązuje, postanowienia Umowy w zakresie (</w:t>
      </w:r>
      <w:r w:rsidR="00B95BFE" w:rsidRPr="00DF45F7">
        <w:rPr>
          <w:rFonts w:asciiTheme="minorHAnsi" w:hAnsiTheme="minorHAnsi"/>
          <w:color w:val="000000" w:themeColor="text1"/>
        </w:rPr>
        <w:fldChar w:fldCharType="begin"/>
      </w:r>
      <w:r w:rsidR="00B95BFE" w:rsidRPr="00DF45F7">
        <w:rPr>
          <w:rFonts w:asciiTheme="minorHAnsi" w:hAnsiTheme="minorHAnsi"/>
          <w:color w:val="000000" w:themeColor="text1"/>
        </w:rPr>
        <w:instrText xml:space="preserve"> REF _Ref505434968 \r \h  \* MERGEFORMAT </w:instrText>
      </w:r>
      <w:r w:rsidR="00B95BFE" w:rsidRPr="00DF45F7">
        <w:rPr>
          <w:rFonts w:asciiTheme="minorHAnsi" w:hAnsiTheme="minorHAnsi"/>
          <w:color w:val="000000" w:themeColor="text1"/>
        </w:rPr>
      </w:r>
      <w:r w:rsidR="00B95BFE"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XII. </w:t>
      </w:r>
      <w:r w:rsidR="00B95BFE" w:rsidRPr="00DF45F7">
        <w:rPr>
          <w:rFonts w:asciiTheme="minorHAnsi" w:hAnsiTheme="minorHAnsi"/>
          <w:color w:val="000000" w:themeColor="text1"/>
        </w:rPr>
        <w:fldChar w:fldCharType="end"/>
      </w:r>
      <w:r w:rsidR="00B95BFE" w:rsidRPr="00DF45F7">
        <w:rPr>
          <w:rFonts w:asciiTheme="minorHAnsi" w:hAnsiTheme="minorHAnsi"/>
          <w:color w:val="000000" w:themeColor="text1"/>
        </w:rPr>
        <w:t xml:space="preserve">- </w:t>
      </w:r>
      <w:r w:rsidR="00B95BFE" w:rsidRPr="00DF45F7">
        <w:rPr>
          <w:rFonts w:asciiTheme="minorHAnsi" w:hAnsiTheme="minorHAnsi"/>
          <w:color w:val="000000" w:themeColor="text1"/>
        </w:rPr>
        <w:fldChar w:fldCharType="begin"/>
      </w:r>
      <w:r w:rsidR="00B95BFE" w:rsidRPr="00DF45F7">
        <w:rPr>
          <w:rFonts w:asciiTheme="minorHAnsi" w:hAnsiTheme="minorHAnsi"/>
          <w:color w:val="000000" w:themeColor="text1"/>
        </w:rPr>
        <w:instrText xml:space="preserve"> REF _Ref21071865 \r \h  \* MERGEFORMAT </w:instrText>
      </w:r>
      <w:r w:rsidR="00B95BFE" w:rsidRPr="00DF45F7">
        <w:rPr>
          <w:rFonts w:asciiTheme="minorHAnsi" w:hAnsiTheme="minorHAnsi"/>
          <w:color w:val="000000" w:themeColor="text1"/>
        </w:rPr>
      </w:r>
      <w:r w:rsidR="00B95BFE"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XIV. </w:t>
      </w:r>
      <w:r w:rsidR="00B95BFE" w:rsidRPr="00DF45F7">
        <w:rPr>
          <w:rFonts w:asciiTheme="minorHAnsi" w:hAnsiTheme="minorHAnsi"/>
          <w:color w:val="000000" w:themeColor="text1"/>
        </w:rPr>
        <w:fldChar w:fldCharType="end"/>
      </w:r>
      <w:r w:rsidR="00B95BFE" w:rsidRPr="00DF45F7">
        <w:rPr>
          <w:rFonts w:asciiTheme="minorHAnsi" w:hAnsiTheme="minorHAnsi"/>
          <w:color w:val="000000" w:themeColor="text1"/>
        </w:rPr>
        <w:t>) mają zastosowanie</w:t>
      </w:r>
      <w:r w:rsidRPr="00DF45F7">
        <w:rPr>
          <w:rFonts w:asciiTheme="minorHAnsi" w:hAnsiTheme="minorHAnsi"/>
          <w:color w:val="000000" w:themeColor="text1"/>
        </w:rPr>
        <w:t>.</w:t>
      </w:r>
    </w:p>
    <w:p w14:paraId="53518992" w14:textId="242C447A" w:rsidR="003740FE" w:rsidRPr="00DF45F7" w:rsidRDefault="003740FE" w:rsidP="00B11AA8">
      <w:pPr>
        <w:numPr>
          <w:ilvl w:val="0"/>
          <w:numId w:val="34"/>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lastRenderedPageBreak/>
        <w:t>W każdym przypadku rozwiązania Umowy z zachowaniem okresu wypowiedzenia zgodnie z</w:t>
      </w:r>
      <w:r w:rsidR="00A95F63" w:rsidRPr="00DF45F7">
        <w:rPr>
          <w:rFonts w:asciiTheme="minorHAnsi" w:hAnsiTheme="minorHAnsi"/>
          <w:color w:val="000000" w:themeColor="text1"/>
        </w:rPr>
        <w:t> </w:t>
      </w:r>
      <w:r w:rsidRPr="00DF45F7">
        <w:rPr>
          <w:rFonts w:asciiTheme="minorHAnsi" w:hAnsiTheme="minorHAnsi"/>
          <w:color w:val="000000" w:themeColor="text1"/>
        </w:rPr>
        <w:t xml:space="preserve">tym </w:t>
      </w:r>
      <w:r w:rsidR="00B95D2B" w:rsidRPr="00DF45F7">
        <w:rPr>
          <w:rFonts w:asciiTheme="minorHAnsi" w:hAnsiTheme="minorHAnsi"/>
          <w:color w:val="000000" w:themeColor="text1"/>
        </w:rPr>
        <w:t>artykułem</w:t>
      </w:r>
      <w:r w:rsidRPr="00DF45F7">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r w:rsidR="00100CB7" w:rsidRPr="00DF45F7">
        <w:rPr>
          <w:rFonts w:asciiTheme="minorHAnsi" w:hAnsiTheme="minorHAnsi"/>
          <w:color w:val="000000" w:themeColor="text1"/>
        </w:rPr>
        <w:t>, chyba, że NCBR wyrazi uprzednią zgodę na dalszą realizację określonego zakresu czynności</w:t>
      </w:r>
      <w:r w:rsidRPr="00DF45F7">
        <w:rPr>
          <w:rFonts w:asciiTheme="minorHAnsi" w:hAnsiTheme="minorHAnsi"/>
          <w:color w:val="000000" w:themeColor="text1"/>
        </w:rPr>
        <w:t xml:space="preserve">. </w:t>
      </w:r>
      <w:r w:rsidR="002F1C55" w:rsidRPr="00DF45F7">
        <w:rPr>
          <w:rFonts w:asciiTheme="minorHAnsi" w:hAnsiTheme="minorHAnsi"/>
          <w:color w:val="000000" w:themeColor="text1"/>
        </w:rPr>
        <w:t xml:space="preserve">W przypadku wypowiedzenia Umowy w trakcie trwania </w:t>
      </w:r>
      <w:r w:rsidR="00A95F63" w:rsidRPr="00DF45F7">
        <w:rPr>
          <w:rFonts w:asciiTheme="minorHAnsi" w:hAnsiTheme="minorHAnsi"/>
          <w:color w:val="000000" w:themeColor="text1"/>
        </w:rPr>
        <w:t>Etapu</w:t>
      </w:r>
      <w:r w:rsidR="002F1C55" w:rsidRPr="00DF45F7">
        <w:rPr>
          <w:rFonts w:asciiTheme="minorHAnsi" w:hAnsiTheme="minorHAnsi"/>
          <w:color w:val="000000" w:themeColor="text1"/>
        </w:rPr>
        <w:t xml:space="preserve">, Wykonawca przedstawia NCBR szczegółowy raport z realizacji </w:t>
      </w:r>
      <w:r w:rsidR="00A95F63" w:rsidRPr="00DF45F7">
        <w:rPr>
          <w:rFonts w:asciiTheme="minorHAnsi" w:hAnsiTheme="minorHAnsi"/>
          <w:color w:val="000000" w:themeColor="text1"/>
        </w:rPr>
        <w:t xml:space="preserve">Etapu </w:t>
      </w:r>
      <w:r w:rsidR="000344B2" w:rsidRPr="00DF45F7">
        <w:rPr>
          <w:rFonts w:asciiTheme="minorHAnsi" w:hAnsiTheme="minorHAnsi"/>
          <w:color w:val="000000" w:themeColor="text1"/>
        </w:rPr>
        <w:t xml:space="preserve">wraz z Dokumentacją B+R, do których Odbioru odpowiednie zastosowanie ma </w:t>
      </w:r>
      <w:r w:rsidR="00D664AB" w:rsidRPr="00DF45F7">
        <w:rPr>
          <w:rFonts w:asciiTheme="minorHAnsi" w:hAnsiTheme="minorHAnsi"/>
          <w:color w:val="000000" w:themeColor="text1"/>
        </w:rPr>
        <w:fldChar w:fldCharType="begin"/>
      </w:r>
      <w:r w:rsidR="00D664AB" w:rsidRPr="00DF45F7">
        <w:rPr>
          <w:rFonts w:asciiTheme="minorHAnsi" w:hAnsiTheme="minorHAnsi"/>
          <w:color w:val="000000" w:themeColor="text1"/>
        </w:rPr>
        <w:instrText xml:space="preserve"> REF _Ref52735442 \n \h  \* MERGEFORMAT </w:instrText>
      </w:r>
      <w:r w:rsidR="00D664AB" w:rsidRPr="00DF45F7">
        <w:rPr>
          <w:rFonts w:asciiTheme="minorHAnsi" w:hAnsiTheme="minorHAnsi"/>
          <w:color w:val="000000" w:themeColor="text1"/>
        </w:rPr>
      </w:r>
      <w:r w:rsidR="00D664AB"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D664AB" w:rsidRPr="00DF45F7">
        <w:rPr>
          <w:rFonts w:asciiTheme="minorHAnsi" w:hAnsiTheme="minorHAnsi"/>
          <w:color w:val="000000" w:themeColor="text1"/>
        </w:rPr>
        <w:fldChar w:fldCharType="end"/>
      </w:r>
      <w:r w:rsidR="000344B2" w:rsidRPr="00DF45F7">
        <w:rPr>
          <w:rFonts w:asciiTheme="minorHAnsi" w:hAnsiTheme="minorHAnsi"/>
          <w:color w:val="000000" w:themeColor="text1"/>
        </w:rPr>
        <w:t>. Wykonawcy w takim przypadku przysługuje proporcjonalne wynagrodzenie, za rzeczywiście zrealizowane Zadania Badawcze</w:t>
      </w:r>
      <w:r w:rsidR="00D664AB" w:rsidRPr="00DF45F7">
        <w:rPr>
          <w:rFonts w:asciiTheme="minorHAnsi" w:hAnsiTheme="minorHAnsi"/>
          <w:color w:val="000000" w:themeColor="text1"/>
        </w:rPr>
        <w:t xml:space="preserve"> </w:t>
      </w:r>
      <w:bookmarkStart w:id="703" w:name="_Hlk59588180"/>
      <w:r w:rsidR="00D664AB" w:rsidRPr="00DF45F7">
        <w:rPr>
          <w:rFonts w:asciiTheme="minorHAnsi" w:hAnsiTheme="minorHAnsi"/>
          <w:color w:val="000000" w:themeColor="text1"/>
        </w:rPr>
        <w:t>i Kamienie Milowe, ustalone zgodnie z Harmonogramem Rzeczowo-Finansowym</w:t>
      </w:r>
      <w:bookmarkEnd w:id="703"/>
      <w:r w:rsidR="000344B2" w:rsidRPr="00DF45F7">
        <w:rPr>
          <w:rFonts w:asciiTheme="minorHAnsi" w:hAnsiTheme="minorHAnsi"/>
          <w:color w:val="000000" w:themeColor="text1"/>
        </w:rPr>
        <w:t>.</w:t>
      </w:r>
      <w:r w:rsidR="002F1C55" w:rsidRPr="00DF45F7">
        <w:rPr>
          <w:rFonts w:asciiTheme="minorHAnsi" w:hAnsiTheme="minorHAnsi"/>
          <w:color w:val="000000" w:themeColor="text1"/>
        </w:rPr>
        <w:t xml:space="preserve"> </w:t>
      </w:r>
    </w:p>
    <w:p w14:paraId="7A17948E" w14:textId="3D21FC16" w:rsidR="006C7993" w:rsidRPr="00DF45F7" w:rsidRDefault="007A0BDF" w:rsidP="00B11AA8">
      <w:pPr>
        <w:numPr>
          <w:ilvl w:val="0"/>
          <w:numId w:val="34"/>
        </w:numPr>
        <w:spacing w:before="60" w:after="60"/>
        <w:ind w:left="426" w:hanging="426"/>
        <w:contextualSpacing/>
        <w:jc w:val="both"/>
        <w:rPr>
          <w:rFonts w:asciiTheme="minorHAnsi" w:hAnsiTheme="minorHAnsi"/>
          <w:color w:val="000000" w:themeColor="text1"/>
        </w:rPr>
      </w:pPr>
      <w:bookmarkStart w:id="704" w:name="_Ref511826850"/>
      <w:r w:rsidRPr="00DF45F7">
        <w:rPr>
          <w:rFonts w:asciiTheme="minorHAnsi" w:hAnsiTheme="minorHAnsi"/>
          <w:color w:val="000000" w:themeColor="text1"/>
        </w:rPr>
        <w:t>Wykonawcy przysługuje uprawnienie do wypowiedzenia Umowy ze skutkiem natychmiastowym, w przypadku otrzymania pisemnego wezwania do zmiany Umowy, z</w:t>
      </w:r>
      <w:r w:rsidR="00A95F63" w:rsidRPr="00DF45F7">
        <w:rPr>
          <w:rFonts w:asciiTheme="minorHAnsi" w:hAnsiTheme="minorHAnsi"/>
          <w:color w:val="000000" w:themeColor="text1"/>
        </w:rPr>
        <w:t> </w:t>
      </w:r>
      <w:r w:rsidRPr="00DF45F7">
        <w:rPr>
          <w:rFonts w:asciiTheme="minorHAnsi" w:hAnsiTheme="minorHAnsi"/>
          <w:color w:val="000000" w:themeColor="text1"/>
        </w:rPr>
        <w:t xml:space="preserve">przyczyn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_Ref479914715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_Ref494427531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_Ref511826812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19)</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Umowy</w:t>
      </w:r>
      <w:r w:rsidR="006C7993" w:rsidRPr="00DF45F7">
        <w:rPr>
          <w:rFonts w:asciiTheme="minorHAnsi" w:hAnsiTheme="minorHAnsi"/>
          <w:color w:val="000000" w:themeColor="text1"/>
        </w:rPr>
        <w:t xml:space="preserve"> lub w przypadku skorzystania przez NCBR z uprawnienia o którym mowa w </w:t>
      </w:r>
      <w:r w:rsidR="006C7993" w:rsidRPr="00DF45F7">
        <w:rPr>
          <w:rFonts w:asciiTheme="minorHAnsi" w:hAnsiTheme="minorHAnsi"/>
          <w:color w:val="000000" w:themeColor="text1"/>
        </w:rPr>
        <w:fldChar w:fldCharType="begin"/>
      </w:r>
      <w:r w:rsidR="006C7993" w:rsidRPr="00DF45F7">
        <w:rPr>
          <w:rFonts w:asciiTheme="minorHAnsi" w:hAnsiTheme="minorHAnsi"/>
          <w:color w:val="000000" w:themeColor="text1"/>
        </w:rPr>
        <w:instrText xml:space="preserve"> REF _Ref479976521 \r \h </w:instrText>
      </w:r>
      <w:r w:rsidR="006262C6" w:rsidRPr="00DF45F7">
        <w:rPr>
          <w:rFonts w:asciiTheme="minorHAnsi" w:hAnsiTheme="minorHAnsi"/>
          <w:color w:val="000000" w:themeColor="text1"/>
        </w:rPr>
        <w:instrText xml:space="preserve"> \* MERGEFORMAT </w:instrText>
      </w:r>
      <w:r w:rsidR="006C7993" w:rsidRPr="00DF45F7">
        <w:rPr>
          <w:rFonts w:asciiTheme="minorHAnsi" w:hAnsiTheme="minorHAnsi"/>
          <w:color w:val="000000" w:themeColor="text1"/>
        </w:rPr>
      </w:r>
      <w:r w:rsidR="006C7993"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6C7993" w:rsidRPr="00DF45F7">
        <w:rPr>
          <w:rFonts w:asciiTheme="minorHAnsi" w:hAnsiTheme="minorHAnsi"/>
          <w:color w:val="000000" w:themeColor="text1"/>
        </w:rPr>
        <w:fldChar w:fldCharType="end"/>
      </w:r>
      <w:r w:rsidR="002D18AC" w:rsidRPr="00DF45F7">
        <w:rPr>
          <w:rFonts w:asciiTheme="minorHAnsi" w:hAnsiTheme="minorHAnsi"/>
          <w:color w:val="000000" w:themeColor="text1"/>
        </w:rPr>
        <w:t xml:space="preserve">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_Ref54821375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2D18AC" w:rsidRPr="00DF45F7">
        <w:rPr>
          <w:rFonts w:asciiTheme="minorHAnsi" w:hAnsiTheme="minorHAnsi"/>
          <w:color w:val="000000" w:themeColor="text1"/>
        </w:rPr>
        <w:fldChar w:fldCharType="end"/>
      </w:r>
      <w:r w:rsidRPr="00DF45F7">
        <w:rPr>
          <w:rFonts w:asciiTheme="minorHAnsi" w:hAnsiTheme="minorHAnsi"/>
          <w:color w:val="000000" w:themeColor="text1"/>
        </w:rPr>
        <w:t>.</w:t>
      </w:r>
      <w:bookmarkEnd w:id="704"/>
    </w:p>
    <w:p w14:paraId="75AB08B7" w14:textId="2B5704ED" w:rsidR="007A0BDF" w:rsidRPr="00DF45F7" w:rsidRDefault="006C7993" w:rsidP="00B11AA8">
      <w:pPr>
        <w:numPr>
          <w:ilvl w:val="0"/>
          <w:numId w:val="34"/>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DF45F7">
        <w:rPr>
          <w:rFonts w:asciiTheme="minorHAnsi" w:hAnsiTheme="minorHAnsi"/>
          <w:color w:val="000000" w:themeColor="text1"/>
        </w:rPr>
        <w:t xml:space="preserve">i nie odebranych dotychczas </w:t>
      </w:r>
      <w:r w:rsidRPr="00DF45F7">
        <w:rPr>
          <w:rFonts w:asciiTheme="minorHAnsi" w:hAnsiTheme="minorHAnsi"/>
          <w:color w:val="000000" w:themeColor="text1"/>
        </w:rPr>
        <w:t xml:space="preserve">Wyników Prac </w:t>
      </w:r>
      <w:r w:rsidR="00A95F63" w:rsidRPr="00DF45F7">
        <w:rPr>
          <w:rFonts w:asciiTheme="minorHAnsi" w:hAnsiTheme="minorHAnsi"/>
          <w:color w:val="000000" w:themeColor="text1"/>
        </w:rPr>
        <w:t xml:space="preserve">Etapu </w:t>
      </w:r>
      <w:r w:rsidR="006F5228" w:rsidRPr="00DF45F7">
        <w:rPr>
          <w:rFonts w:asciiTheme="minorHAnsi" w:hAnsiTheme="minorHAnsi"/>
          <w:color w:val="000000" w:themeColor="text1"/>
        </w:rPr>
        <w:t xml:space="preserve">(w tym ich wersji roboczych) </w:t>
      </w:r>
      <w:r w:rsidRPr="00DF45F7">
        <w:rPr>
          <w:rFonts w:asciiTheme="minorHAnsi" w:hAnsiTheme="minorHAnsi"/>
          <w:color w:val="000000" w:themeColor="text1"/>
        </w:rPr>
        <w:t xml:space="preserve">oraz Prac B+R, przy czym </w:t>
      </w:r>
      <w:r w:rsidR="00A03C15" w:rsidRPr="00DF45F7">
        <w:rPr>
          <w:rFonts w:asciiTheme="minorHAnsi" w:hAnsiTheme="minorHAnsi"/>
          <w:color w:val="000000" w:themeColor="text1"/>
        </w:rPr>
        <w:fldChar w:fldCharType="begin"/>
      </w:r>
      <w:r w:rsidR="00A03C15" w:rsidRPr="00DF45F7">
        <w:rPr>
          <w:rFonts w:asciiTheme="minorHAnsi" w:hAnsiTheme="minorHAnsi"/>
          <w:color w:val="000000" w:themeColor="text1"/>
        </w:rPr>
        <w:instrText xml:space="preserve"> REF _Ref52735442 \n \h </w:instrText>
      </w:r>
      <w:r w:rsidR="00182C81" w:rsidRPr="00DF45F7">
        <w:rPr>
          <w:rFonts w:asciiTheme="minorHAnsi" w:hAnsiTheme="minorHAnsi"/>
          <w:color w:val="000000" w:themeColor="text1"/>
        </w:rPr>
        <w:instrText xml:space="preserve"> \* MERGEFORMAT </w:instrText>
      </w:r>
      <w:r w:rsidR="00A03C15" w:rsidRPr="00DF45F7">
        <w:rPr>
          <w:rFonts w:asciiTheme="minorHAnsi" w:hAnsiTheme="minorHAnsi"/>
          <w:color w:val="000000" w:themeColor="text1"/>
        </w:rPr>
      </w:r>
      <w:r w:rsidR="00A03C15"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A03C15" w:rsidRPr="00DF45F7">
        <w:rPr>
          <w:rFonts w:asciiTheme="minorHAnsi" w:hAnsiTheme="minorHAnsi"/>
          <w:color w:val="000000" w:themeColor="text1"/>
        </w:rPr>
        <w:fldChar w:fldCharType="end"/>
      </w:r>
      <w:r w:rsidR="00A03C15" w:rsidRPr="00DF45F7">
        <w:rPr>
          <w:rFonts w:asciiTheme="minorHAnsi" w:hAnsiTheme="minorHAnsi"/>
          <w:color w:val="000000" w:themeColor="text1"/>
        </w:rPr>
        <w:t xml:space="preserve"> </w:t>
      </w:r>
      <w:r w:rsidRPr="00DF45F7">
        <w:rPr>
          <w:rFonts w:asciiTheme="minorHAnsi" w:hAnsiTheme="minorHAnsi"/>
          <w:color w:val="000000" w:themeColor="text1"/>
        </w:rPr>
        <w:t xml:space="preserve">stosuje się odpowiednio. </w:t>
      </w:r>
      <w:bookmarkStart w:id="705" w:name="_Hlk59588163"/>
      <w:r w:rsidR="00D664AB" w:rsidRPr="00DF45F7">
        <w:rPr>
          <w:rFonts w:asciiTheme="minorHAnsi" w:hAnsiTheme="minorHAnsi"/>
          <w:color w:val="000000" w:themeColor="text1"/>
        </w:rPr>
        <w:t>Wykonawcy w takim przypadku przysługuje proporcjonalne wynagrodzenie, za rzeczywiście zrealizowane Zadania Badawcze i Kamienie Milowe, w zakresie ustalonym w oparciu o Harmonogram Rzeczowo-Finansowy.</w:t>
      </w:r>
      <w:bookmarkEnd w:id="705"/>
      <w:r w:rsidR="00D664AB" w:rsidRPr="00DF45F7">
        <w:rPr>
          <w:rFonts w:asciiTheme="minorHAnsi" w:hAnsiTheme="minorHAnsi"/>
          <w:color w:val="000000" w:themeColor="text1"/>
        </w:rPr>
        <w:t xml:space="preserve"> </w:t>
      </w:r>
      <w:r w:rsidRPr="00DF45F7">
        <w:rPr>
          <w:rFonts w:asciiTheme="minorHAnsi" w:hAnsiTheme="minorHAnsi"/>
          <w:color w:val="000000" w:themeColor="text1"/>
        </w:rPr>
        <w:t>Wypowiedzenie Umowy</w:t>
      </w:r>
      <w:r w:rsidR="006F5228" w:rsidRPr="00DF45F7">
        <w:rPr>
          <w:rFonts w:asciiTheme="minorHAnsi" w:hAnsiTheme="minorHAnsi"/>
          <w:color w:val="000000" w:themeColor="text1"/>
        </w:rPr>
        <w:t xml:space="preserve">, z zastrzeżeniem postanowień dot. odpowiedzialności Stron i kar umownych wskazanych w </w:t>
      </w:r>
      <w:r w:rsidR="006F5228" w:rsidRPr="00DF45F7">
        <w:rPr>
          <w:rFonts w:asciiTheme="minorHAnsi" w:hAnsiTheme="minorHAnsi"/>
          <w:color w:val="000000" w:themeColor="text1"/>
        </w:rPr>
        <w:fldChar w:fldCharType="begin"/>
      </w:r>
      <w:r w:rsidR="006F5228" w:rsidRPr="00DF45F7">
        <w:rPr>
          <w:rFonts w:asciiTheme="minorHAnsi" w:hAnsiTheme="minorHAnsi"/>
          <w:color w:val="000000" w:themeColor="text1"/>
        </w:rPr>
        <w:instrText xml:space="preserve"> REF _Ref512575636 \r \h </w:instrText>
      </w:r>
      <w:r w:rsidR="006262C6" w:rsidRPr="00DF45F7">
        <w:rPr>
          <w:rFonts w:asciiTheme="minorHAnsi" w:hAnsiTheme="minorHAnsi"/>
          <w:color w:val="000000" w:themeColor="text1"/>
        </w:rPr>
        <w:instrText xml:space="preserve"> \* MERGEFORMAT </w:instrText>
      </w:r>
      <w:r w:rsidR="006F5228" w:rsidRPr="00DF45F7">
        <w:rPr>
          <w:rFonts w:asciiTheme="minorHAnsi" w:hAnsiTheme="minorHAnsi"/>
          <w:color w:val="000000" w:themeColor="text1"/>
        </w:rPr>
      </w:r>
      <w:r w:rsidR="006F5228" w:rsidRPr="00DF45F7">
        <w:rPr>
          <w:rFonts w:asciiTheme="minorHAnsi" w:hAnsiTheme="minorHAnsi"/>
          <w:color w:val="000000" w:themeColor="text1"/>
        </w:rPr>
        <w:fldChar w:fldCharType="separate"/>
      </w:r>
      <w:r w:rsidR="004921E9">
        <w:rPr>
          <w:rFonts w:asciiTheme="minorHAnsi" w:hAnsiTheme="minorHAnsi"/>
          <w:color w:val="000000" w:themeColor="text1"/>
        </w:rPr>
        <w:t>ART. 40</w:t>
      </w:r>
      <w:r w:rsidR="006F5228" w:rsidRPr="00DF45F7">
        <w:rPr>
          <w:rFonts w:asciiTheme="minorHAnsi" w:hAnsiTheme="minorHAnsi"/>
          <w:color w:val="000000" w:themeColor="text1"/>
        </w:rPr>
        <w:fldChar w:fldCharType="end"/>
      </w:r>
      <w:r w:rsidR="006F5228" w:rsidRPr="00DF45F7">
        <w:rPr>
          <w:rFonts w:asciiTheme="minorHAnsi" w:hAnsiTheme="minorHAnsi"/>
          <w:color w:val="000000" w:themeColor="text1"/>
        </w:rPr>
        <w:t>,</w:t>
      </w:r>
      <w:r w:rsidRPr="00DF45F7">
        <w:rPr>
          <w:rFonts w:asciiTheme="minorHAnsi" w:hAnsiTheme="minorHAnsi"/>
          <w:color w:val="000000" w:themeColor="text1"/>
        </w:rPr>
        <w:t xml:space="preserve"> nie ma wpływu na wynagrodzenie wypłacone Wykonawcy tytułem wynagrodzenia za </w:t>
      </w:r>
      <w:r w:rsidR="00A95F63" w:rsidRPr="00DF45F7">
        <w:rPr>
          <w:rFonts w:asciiTheme="minorHAnsi" w:hAnsiTheme="minorHAnsi"/>
          <w:color w:val="000000" w:themeColor="text1"/>
        </w:rPr>
        <w:t xml:space="preserve">Etapy </w:t>
      </w:r>
      <w:r w:rsidRPr="00DF45F7">
        <w:rPr>
          <w:rFonts w:asciiTheme="minorHAnsi" w:hAnsiTheme="minorHAnsi"/>
          <w:color w:val="000000" w:themeColor="text1"/>
        </w:rPr>
        <w:t>poprzedzające wypowiedzenie Umowy.</w:t>
      </w:r>
    </w:p>
    <w:p w14:paraId="488F21E2" w14:textId="2C13299C" w:rsidR="008C58E1" w:rsidRPr="00DF45F7" w:rsidRDefault="008C58E1" w:rsidP="00B11AA8">
      <w:pPr>
        <w:pStyle w:val="Nagwek2"/>
      </w:pPr>
      <w:bookmarkStart w:id="706" w:name="_Ref494185547"/>
      <w:bookmarkStart w:id="707" w:name="_Toc504994995"/>
      <w:bookmarkStart w:id="708" w:name="_Toc511371225"/>
      <w:bookmarkStart w:id="709" w:name="_Toc52897130"/>
      <w:bookmarkStart w:id="710" w:name="_Toc53793078"/>
      <w:bookmarkStart w:id="711" w:name="_Toc54830255"/>
      <w:bookmarkStart w:id="712" w:name="_Toc54798337"/>
      <w:bookmarkStart w:id="713" w:name="_Toc54835765"/>
      <w:bookmarkStart w:id="714" w:name="_Toc72595066"/>
      <w:bookmarkEnd w:id="695"/>
      <w:r w:rsidRPr="00DF45F7">
        <w:t>[</w:t>
      </w:r>
      <w:r w:rsidR="00035CA1" w:rsidRPr="00DF45F7">
        <w:t>ODSTĄPIENI</w:t>
      </w:r>
      <w:r w:rsidR="00813AE2" w:rsidRPr="00DF45F7">
        <w:t>E</w:t>
      </w:r>
      <w:r w:rsidR="00035CA1" w:rsidRPr="00DF45F7">
        <w:t xml:space="preserve"> OD</w:t>
      </w:r>
      <w:r w:rsidRPr="00DF45F7">
        <w:t xml:space="preserve"> UMOWY]</w:t>
      </w:r>
      <w:bookmarkEnd w:id="706"/>
      <w:bookmarkEnd w:id="707"/>
      <w:bookmarkEnd w:id="708"/>
      <w:bookmarkEnd w:id="709"/>
      <w:bookmarkEnd w:id="710"/>
      <w:bookmarkEnd w:id="711"/>
      <w:bookmarkEnd w:id="712"/>
      <w:bookmarkEnd w:id="713"/>
      <w:bookmarkEnd w:id="714"/>
    </w:p>
    <w:p w14:paraId="2ED77ECA" w14:textId="37CED61B" w:rsidR="00035CA1" w:rsidRPr="00DF45F7" w:rsidRDefault="00035CA1" w:rsidP="00B11AA8">
      <w:pPr>
        <w:numPr>
          <w:ilvl w:val="0"/>
          <w:numId w:val="41"/>
        </w:numPr>
        <w:spacing w:before="60" w:after="60"/>
        <w:ind w:left="426" w:hanging="436"/>
        <w:contextualSpacing/>
        <w:jc w:val="both"/>
        <w:rPr>
          <w:rFonts w:asciiTheme="minorHAnsi" w:hAnsiTheme="minorHAnsi"/>
          <w:color w:val="000000" w:themeColor="text1"/>
        </w:rPr>
      </w:pPr>
      <w:r w:rsidRPr="00DF45F7">
        <w:rPr>
          <w:rFonts w:asciiTheme="minorHAnsi" w:hAnsiTheme="minorHAnsi"/>
          <w:color w:val="000000" w:themeColor="text1"/>
        </w:rPr>
        <w:t xml:space="preserve">Niezależnie od uprawnień wynikających z przepisów prawa, NCBR jest uprawnione do odstąpienia od Umowy w części lub w całości, w terminie do dnia 31 </w:t>
      </w:r>
      <w:r w:rsidR="00691E0F" w:rsidRPr="00DF45F7">
        <w:rPr>
          <w:rFonts w:asciiTheme="minorHAnsi" w:hAnsiTheme="minorHAnsi"/>
          <w:color w:val="000000" w:themeColor="text1"/>
        </w:rPr>
        <w:t xml:space="preserve">marca 2023 </w:t>
      </w:r>
      <w:r w:rsidRPr="00DF45F7">
        <w:rPr>
          <w:rFonts w:asciiTheme="minorHAnsi" w:hAnsiTheme="minorHAnsi"/>
          <w:color w:val="000000" w:themeColor="text1"/>
        </w:rPr>
        <w:t xml:space="preserve">r., </w:t>
      </w:r>
      <w:r w:rsidRPr="00DF45F7">
        <w:rPr>
          <w:rFonts w:asciiTheme="minorHAnsi" w:hAnsiTheme="minorHAnsi"/>
          <w:bCs/>
          <w:iCs/>
          <w:color w:val="000000" w:themeColor="text1"/>
        </w:rPr>
        <w:t>ze skutkiem na dzień złożenia oświadczenia o odstąpieniu</w:t>
      </w:r>
      <w:r w:rsidRPr="00DF45F7">
        <w:rPr>
          <w:rFonts w:asciiTheme="minorHAnsi" w:hAnsiTheme="minorHAnsi"/>
          <w:color w:val="000000" w:themeColor="text1"/>
        </w:rPr>
        <w:t>, w przypadku zaistnienia co najmniej jednej z następujących przesłanek:</w:t>
      </w:r>
    </w:p>
    <w:p w14:paraId="1C27E5D3" w14:textId="77777777"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gdy Wykonawca wykonuje Umowę lub jej część w sposób niezgodny z jej treścią, w szczególności wykonuje Umowę w sposób nienależyty i nie zmienia sposobu realizacji Umowy, </w:t>
      </w:r>
      <w:r w:rsidRPr="00DF45F7">
        <w:rPr>
          <w:rFonts w:asciiTheme="minorHAnsi" w:hAnsiTheme="minorHAnsi"/>
          <w:color w:val="000000" w:themeColor="text1"/>
        </w:rPr>
        <w:t>pomimo bezskutecznego upływu wyznaczonego mu terminu na usunięcie naruszenia, nie krótszego niż 10 Dni Roboczych</w:t>
      </w:r>
      <w:r w:rsidRPr="00DF45F7">
        <w:rPr>
          <w:rFonts w:asciiTheme="minorHAnsi" w:hAnsiTheme="minorHAnsi"/>
          <w:bCs/>
          <w:iCs/>
          <w:color w:val="000000" w:themeColor="text1"/>
        </w:rPr>
        <w:t>;</w:t>
      </w:r>
    </w:p>
    <w:p w14:paraId="41A88C58" w14:textId="26769305"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 xml:space="preserve">jeśli </w:t>
      </w:r>
      <w:r w:rsidRPr="00DF45F7">
        <w:rPr>
          <w:rFonts w:asciiTheme="minorHAnsi" w:hAnsiTheme="minorHAnsi"/>
          <w:bCs/>
          <w:iCs/>
          <w:color w:val="000000" w:themeColor="text1"/>
        </w:rPr>
        <w:t xml:space="preserve">Wykonawca </w:t>
      </w:r>
      <w:r w:rsidRPr="00DF45F7">
        <w:rPr>
          <w:rFonts w:asciiTheme="minorHAnsi" w:hAnsiTheme="minorHAnsi"/>
          <w:color w:val="000000" w:themeColor="text1"/>
        </w:rPr>
        <w:t>nie dochował Terminu Doręczenia Wyników Prac B+R dane</w:t>
      </w:r>
      <w:r w:rsidR="00A95F63" w:rsidRPr="00DF45F7">
        <w:rPr>
          <w:rFonts w:asciiTheme="minorHAnsi" w:hAnsiTheme="minorHAnsi"/>
          <w:color w:val="000000" w:themeColor="text1"/>
        </w:rPr>
        <w:t>go</w:t>
      </w:r>
      <w:r w:rsidRPr="00DF45F7">
        <w:rPr>
          <w:rFonts w:asciiTheme="minorHAnsi" w:hAnsiTheme="minorHAnsi"/>
          <w:color w:val="000000" w:themeColor="text1"/>
        </w:rPr>
        <w:t xml:space="preserve"> </w:t>
      </w:r>
      <w:r w:rsidR="00A95F63"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z przyczyn </w:t>
      </w:r>
      <w:r w:rsidR="005552E3" w:rsidRPr="00DF45F7">
        <w:rPr>
          <w:rFonts w:asciiTheme="minorHAnsi" w:hAnsiTheme="minorHAnsi"/>
          <w:color w:val="000000" w:themeColor="text1"/>
        </w:rPr>
        <w:t>innych</w:t>
      </w:r>
      <w:r w:rsidRPr="00DF45F7">
        <w:rPr>
          <w:rFonts w:asciiTheme="minorHAnsi" w:hAnsiTheme="minorHAnsi"/>
          <w:color w:val="000000" w:themeColor="text1"/>
        </w:rPr>
        <w:t xml:space="preserve"> niż leżące po stronie NCBR</w:t>
      </w:r>
      <w:r w:rsidR="002D18AC" w:rsidRPr="00DF45F7">
        <w:rPr>
          <w:rFonts w:asciiTheme="minorHAnsi" w:hAnsiTheme="minorHAnsi"/>
          <w:color w:val="000000" w:themeColor="text1"/>
        </w:rPr>
        <w:t xml:space="preserve"> i nie zachodzą okoliczności wskazane w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_Ref493306264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ART. 11</w:t>
      </w:r>
      <w:r w:rsidR="002D18AC" w:rsidRPr="00DF45F7">
        <w:rPr>
          <w:rFonts w:asciiTheme="minorHAnsi" w:hAnsiTheme="minorHAnsi"/>
          <w:color w:val="000000" w:themeColor="text1"/>
        </w:rPr>
        <w:fldChar w:fldCharType="end"/>
      </w:r>
      <w:r w:rsidR="002D18AC" w:rsidRPr="00DF45F7">
        <w:rPr>
          <w:rFonts w:asciiTheme="minorHAnsi" w:hAnsiTheme="minorHAnsi"/>
          <w:color w:val="000000" w:themeColor="text1"/>
        </w:rPr>
        <w:t xml:space="preserve">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2D18AC"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7A1CEAC0" w14:textId="77777777"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w:t>
      </w:r>
      <w:r w:rsidR="00663147" w:rsidRPr="00DF45F7">
        <w:rPr>
          <w:rFonts w:asciiTheme="minorHAnsi" w:hAnsiTheme="minorHAnsi"/>
          <w:bCs/>
          <w:iCs/>
          <w:color w:val="000000" w:themeColor="text1"/>
        </w:rPr>
        <w:t xml:space="preserve"> wystąpienia</w:t>
      </w:r>
      <w:r w:rsidR="00663147" w:rsidRPr="00DF45F7">
        <w:rPr>
          <w:rFonts w:asciiTheme="minorHAnsi" w:hAnsiTheme="minorHAnsi"/>
          <w:color w:val="000000" w:themeColor="text1"/>
        </w:rPr>
        <w:t xml:space="preserve"> </w:t>
      </w:r>
      <w:r w:rsidR="00663147" w:rsidRPr="00DF45F7">
        <w:rPr>
          <w:rFonts w:asciiTheme="minorHAnsi" w:hAnsiTheme="minorHAnsi"/>
          <w:bCs/>
          <w:iCs/>
          <w:color w:val="000000" w:themeColor="text1"/>
        </w:rPr>
        <w:t>niezgodności któregokolwiek i oświadczenia lub zapewnienia Wykonawcy (w szczególności zawartego w Rozdziale II Umowy) ze stanem prawnym lub faktycznym</w:t>
      </w:r>
      <w:r w:rsidRPr="00DF45F7">
        <w:rPr>
          <w:rFonts w:asciiTheme="minorHAnsi" w:hAnsiTheme="minorHAnsi"/>
          <w:bCs/>
          <w:iCs/>
          <w:color w:val="000000" w:themeColor="text1"/>
        </w:rPr>
        <w:t xml:space="preserve">, jeśli Wykonawca nie doprowadzi stanu objętego jego zapewnieniem do stanu zgodnego z Umową, </w:t>
      </w:r>
      <w:r w:rsidRPr="00DF45F7">
        <w:rPr>
          <w:rFonts w:asciiTheme="minorHAnsi" w:hAnsiTheme="minorHAnsi"/>
          <w:color w:val="000000" w:themeColor="text1"/>
        </w:rPr>
        <w:t>pomimo bezskutecznego upływu wyznaczonego mu terminu na usunięcie naruszenia, nie krótszego niż 10 Dni Roboczych</w:t>
      </w:r>
      <w:r w:rsidRPr="00DF45F7">
        <w:rPr>
          <w:rFonts w:asciiTheme="minorHAnsi" w:hAnsiTheme="minorHAnsi"/>
          <w:bCs/>
          <w:iCs/>
          <w:color w:val="000000" w:themeColor="text1"/>
        </w:rPr>
        <w:t>;</w:t>
      </w:r>
    </w:p>
    <w:p w14:paraId="4266BF56" w14:textId="77777777"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gdy Wykonawca zaprzestał prowadzenia działalności lub wszczęte zostało wobec niego postępowanie likwidacyjne; </w:t>
      </w:r>
    </w:p>
    <w:p w14:paraId="7AC71C2F" w14:textId="77777777"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lastRenderedPageBreak/>
        <w:t xml:space="preserve">jeżeli Wykonawca zaprzestanie realizacji </w:t>
      </w:r>
      <w:r w:rsidRPr="00DF45F7">
        <w:rPr>
          <w:rFonts w:asciiTheme="minorHAnsi" w:hAnsiTheme="minorHAnsi"/>
          <w:color w:val="000000" w:themeColor="text1"/>
        </w:rPr>
        <w:t xml:space="preserve">przedmiotu </w:t>
      </w:r>
      <w:r w:rsidRPr="00DF45F7">
        <w:rPr>
          <w:rFonts w:asciiTheme="minorHAnsi" w:hAnsiTheme="minorHAnsi"/>
          <w:bCs/>
          <w:iCs/>
          <w:color w:val="000000" w:themeColor="text1"/>
        </w:rPr>
        <w:t>Umowy lub wystąpi opóźnienie z przyczyn leżących po stronie Wykonawcy, po uprzednim bezskutecznym wezwaniu do jej wykonania i wyznaczenia dodatkowego terminu;</w:t>
      </w:r>
    </w:p>
    <w:p w14:paraId="0EF5B936" w14:textId="58D85EFA"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jeżeli opóźnienie </w:t>
      </w:r>
      <w:r w:rsidR="00E474B6" w:rsidRPr="00DF45F7">
        <w:rPr>
          <w:rFonts w:asciiTheme="minorHAnsi" w:hAnsiTheme="minorHAnsi"/>
          <w:bCs/>
          <w:iCs/>
          <w:color w:val="000000" w:themeColor="text1"/>
        </w:rPr>
        <w:t>Wykonawcy</w:t>
      </w:r>
      <w:r w:rsidRPr="00DF45F7">
        <w:rPr>
          <w:rFonts w:asciiTheme="minorHAnsi" w:hAnsiTheme="minorHAnsi"/>
          <w:bCs/>
          <w:iCs/>
          <w:color w:val="000000" w:themeColor="text1"/>
        </w:rPr>
        <w:t xml:space="preserve"> w raportowaniu zgodnie z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_Ref505916635 \r \h </w:instrText>
      </w:r>
      <w:r w:rsidR="009A6ACA" w:rsidRPr="00DF45F7">
        <w:rPr>
          <w:rFonts w:asciiTheme="minorHAnsi" w:hAnsiTheme="minorHAnsi"/>
          <w:bCs/>
          <w:iCs/>
          <w:color w:val="000000" w:themeColor="text1"/>
        </w:rPr>
        <w:instrText xml:space="preserve">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ART. 33</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 xml:space="preserve"> w zakresie dowolnego raportu przekracza 21 dni,</w:t>
      </w:r>
    </w:p>
    <w:p w14:paraId="03CF0771" w14:textId="77777777"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bookmarkStart w:id="715" w:name="_Ref494007193"/>
      <w:r w:rsidRPr="00DF45F7">
        <w:rPr>
          <w:rFonts w:asciiTheme="minorHAnsi" w:hAnsiTheme="minorHAnsi"/>
          <w:bCs/>
          <w:iCs/>
          <w:color w:val="000000" w:themeColor="text1"/>
        </w:rPr>
        <w:t>w przypadku gdy NCBR przestanie być beneficjentem Programu Operacyjnego Inteligentny Rozwój (dalej: POIR) lub umowa o finansowanie podpisana z instytucją zarządzającą zostanie rozwiązana – bez względu na przyczynę;</w:t>
      </w:r>
      <w:bookmarkEnd w:id="715"/>
    </w:p>
    <w:p w14:paraId="385D1DB8" w14:textId="77777777"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 zmniejszenia środków przyznanych NC</w:t>
      </w:r>
      <w:r w:rsidR="00DB4A7E" w:rsidRPr="00DF45F7">
        <w:rPr>
          <w:rFonts w:asciiTheme="minorHAnsi" w:hAnsiTheme="minorHAnsi"/>
          <w:bCs/>
          <w:iCs/>
          <w:color w:val="000000" w:themeColor="text1"/>
        </w:rPr>
        <w:t xml:space="preserve">BR jako beneficjentowi </w:t>
      </w:r>
      <w:r w:rsidR="00C47F3A" w:rsidRPr="00DF45F7">
        <w:rPr>
          <w:rFonts w:asciiTheme="minorHAnsi" w:hAnsiTheme="minorHAnsi"/>
          <w:bCs/>
          <w:iCs/>
          <w:color w:val="000000" w:themeColor="text1"/>
        </w:rPr>
        <w:t xml:space="preserve">projektu </w:t>
      </w:r>
      <w:r w:rsidR="00DB4A7E" w:rsidRPr="00DF45F7">
        <w:rPr>
          <w:rFonts w:asciiTheme="minorHAnsi" w:hAnsiTheme="minorHAnsi"/>
          <w:bCs/>
          <w:iCs/>
          <w:color w:val="000000" w:themeColor="text1"/>
        </w:rPr>
        <w:t xml:space="preserve">współfinansowanego z POIR, </w:t>
      </w:r>
      <w:r w:rsidRPr="00DF45F7">
        <w:rPr>
          <w:rFonts w:asciiTheme="minorHAnsi" w:hAnsiTheme="minorHAnsi"/>
          <w:bCs/>
          <w:iCs/>
          <w:color w:val="000000" w:themeColor="text1"/>
        </w:rPr>
        <w:t>lub konieczności zwrotu części lub całości przyznanych środków;</w:t>
      </w:r>
    </w:p>
    <w:p w14:paraId="6749E100" w14:textId="17BFCA1C"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 xml:space="preserve">gdy suma kar umownych nałożonych na </w:t>
      </w:r>
      <w:r w:rsidRPr="00DF45F7">
        <w:rPr>
          <w:rFonts w:asciiTheme="minorHAnsi" w:hAnsiTheme="minorHAnsi"/>
          <w:bCs/>
          <w:iCs/>
          <w:color w:val="000000" w:themeColor="text1"/>
        </w:rPr>
        <w:t xml:space="preserve">Wykonawcę </w:t>
      </w:r>
      <w:r w:rsidRPr="00DF45F7">
        <w:rPr>
          <w:rFonts w:asciiTheme="minorHAnsi" w:hAnsiTheme="minorHAnsi"/>
          <w:color w:val="000000" w:themeColor="text1"/>
        </w:rPr>
        <w:t xml:space="preserve">w ramach Umowy osiągnęła </w:t>
      </w:r>
      <w:r w:rsidR="00F56718" w:rsidRPr="00DF45F7">
        <w:rPr>
          <w:rFonts w:asciiTheme="minorHAnsi" w:hAnsiTheme="minorHAnsi"/>
          <w:color w:val="000000" w:themeColor="text1"/>
        </w:rPr>
        <w:t>20</w:t>
      </w:r>
      <w:r w:rsidRPr="00DF45F7">
        <w:rPr>
          <w:rFonts w:asciiTheme="minorHAnsi" w:hAnsiTheme="minorHAnsi"/>
          <w:color w:val="000000" w:themeColor="text1"/>
        </w:rPr>
        <w:t xml:space="preserve">% wartości maksymalnego wynagrodzenia przysługującego </w:t>
      </w:r>
      <w:r w:rsidRPr="00DF45F7">
        <w:rPr>
          <w:rFonts w:asciiTheme="minorHAnsi" w:hAnsiTheme="minorHAnsi"/>
          <w:bCs/>
          <w:iCs/>
          <w:color w:val="000000" w:themeColor="text1"/>
        </w:rPr>
        <w:t xml:space="preserve">Wykonawcy </w:t>
      </w:r>
      <w:r w:rsidRPr="00DF45F7">
        <w:rPr>
          <w:rFonts w:asciiTheme="minorHAnsi" w:hAnsiTheme="minorHAnsi"/>
          <w:color w:val="000000" w:themeColor="text1"/>
        </w:rPr>
        <w:t>w ramach Umowy</w:t>
      </w:r>
      <w:r w:rsidR="001736A0" w:rsidRPr="00DF45F7">
        <w:rPr>
          <w:rFonts w:asciiTheme="minorHAnsi" w:hAnsiTheme="minorHAnsi"/>
          <w:color w:val="000000" w:themeColor="text1"/>
        </w:rPr>
        <w:t>, dotychczas zrealizowan</w:t>
      </w:r>
      <w:r w:rsidR="00691E0F" w:rsidRPr="00DF45F7">
        <w:rPr>
          <w:rFonts w:asciiTheme="minorHAnsi" w:hAnsiTheme="minorHAnsi"/>
          <w:color w:val="000000" w:themeColor="text1"/>
        </w:rPr>
        <w:t>ego</w:t>
      </w:r>
      <w:r w:rsidR="001736A0" w:rsidRPr="00DF45F7">
        <w:rPr>
          <w:rFonts w:asciiTheme="minorHAnsi" w:hAnsiTheme="minorHAnsi"/>
          <w:color w:val="000000" w:themeColor="text1"/>
        </w:rPr>
        <w:t xml:space="preserve"> </w:t>
      </w:r>
      <w:r w:rsidR="00691E0F" w:rsidRPr="00DF45F7">
        <w:rPr>
          <w:rFonts w:asciiTheme="minorHAnsi" w:hAnsiTheme="minorHAnsi"/>
          <w:color w:val="000000" w:themeColor="text1"/>
        </w:rPr>
        <w:t>Etapu I</w:t>
      </w:r>
      <w:r w:rsidR="00871592" w:rsidRPr="00DF45F7">
        <w:rPr>
          <w:rFonts w:asciiTheme="minorHAnsi" w:hAnsiTheme="minorHAnsi"/>
          <w:color w:val="000000" w:themeColor="text1"/>
        </w:rPr>
        <w:t xml:space="preserve">, </w:t>
      </w:r>
      <w:r w:rsidR="007C03E9" w:rsidRPr="00DF45F7">
        <w:rPr>
          <w:rFonts w:asciiTheme="minorHAnsi" w:hAnsiTheme="minorHAnsi"/>
          <w:color w:val="000000" w:themeColor="text1"/>
        </w:rPr>
        <w:t xml:space="preserve">ustalonego zgodnie z </w:t>
      </w:r>
      <w:r w:rsidR="007C03E9" w:rsidRPr="00DF45F7">
        <w:rPr>
          <w:rFonts w:asciiTheme="minorHAnsi" w:hAnsiTheme="minorHAnsi"/>
          <w:color w:val="000000" w:themeColor="text1"/>
        </w:rPr>
        <w:fldChar w:fldCharType="begin"/>
      </w:r>
      <w:r w:rsidR="007C03E9"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7C03E9" w:rsidRPr="00DF45F7">
        <w:rPr>
          <w:rFonts w:asciiTheme="minorHAnsi" w:hAnsiTheme="minorHAnsi"/>
          <w:color w:val="000000" w:themeColor="text1"/>
        </w:rPr>
      </w:r>
      <w:r w:rsidR="007C03E9"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7C03E9" w:rsidRPr="00DF45F7">
        <w:rPr>
          <w:rFonts w:asciiTheme="minorHAnsi" w:hAnsiTheme="minorHAnsi"/>
          <w:color w:val="000000" w:themeColor="text1"/>
        </w:rPr>
        <w:fldChar w:fldCharType="end"/>
      </w:r>
      <w:r w:rsidR="00691E0F" w:rsidRPr="00DF45F7">
        <w:rPr>
          <w:rFonts w:asciiTheme="minorHAnsi" w:hAnsiTheme="minorHAnsi"/>
          <w:color w:val="000000" w:themeColor="text1"/>
        </w:rPr>
        <w:t xml:space="preserve">, a także </w:t>
      </w:r>
      <w:r w:rsidR="002D6A2F" w:rsidRPr="00DF45F7">
        <w:rPr>
          <w:rFonts w:asciiTheme="minorHAnsi" w:hAnsiTheme="minorHAnsi"/>
          <w:color w:val="000000" w:themeColor="text1"/>
        </w:rPr>
        <w:t xml:space="preserve">w ramach Etapu II, gdy </w:t>
      </w:r>
      <w:r w:rsidR="00691E0F" w:rsidRPr="00DF45F7">
        <w:rPr>
          <w:rFonts w:asciiTheme="minorHAnsi" w:hAnsiTheme="minorHAnsi"/>
          <w:color w:val="000000" w:themeColor="text1"/>
        </w:rPr>
        <w:t>kara umowna nałożona na Wykonawcę</w:t>
      </w:r>
      <w:r w:rsidR="002D6A2F" w:rsidRPr="00DF45F7">
        <w:rPr>
          <w:rFonts w:asciiTheme="minorHAnsi" w:hAnsiTheme="minorHAnsi"/>
          <w:color w:val="000000" w:themeColor="text1"/>
        </w:rPr>
        <w:t xml:space="preserve"> wyniosła</w:t>
      </w:r>
      <w:r w:rsidR="004C7042">
        <w:rPr>
          <w:rFonts w:asciiTheme="minorHAnsi" w:hAnsiTheme="minorHAnsi"/>
          <w:color w:val="000000" w:themeColor="text1"/>
        </w:rPr>
        <w:t xml:space="preserve"> co najmniej</w:t>
      </w:r>
      <w:r w:rsidR="002D6A2F" w:rsidRPr="00DF45F7">
        <w:rPr>
          <w:rFonts w:asciiTheme="minorHAnsi" w:hAnsiTheme="minorHAnsi"/>
          <w:color w:val="000000" w:themeColor="text1"/>
        </w:rPr>
        <w:t xml:space="preserve"> kwotę 400 000 zł</w:t>
      </w:r>
      <w:r w:rsidRPr="00DF45F7">
        <w:rPr>
          <w:rFonts w:asciiTheme="minorHAnsi" w:hAnsiTheme="minorHAnsi"/>
          <w:color w:val="000000" w:themeColor="text1"/>
        </w:rPr>
        <w:t>;</w:t>
      </w:r>
    </w:p>
    <w:p w14:paraId="1849AFF1" w14:textId="3620ED5A"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w razie niezapewnienia Zabezpieczenia Należytego Wykonania Umowy w wymaganej wysokości</w:t>
      </w:r>
      <w:r w:rsidR="00627323" w:rsidRPr="00DF45F7">
        <w:rPr>
          <w:rFonts w:asciiTheme="minorHAnsi" w:hAnsiTheme="minorHAnsi"/>
          <w:color w:val="000000" w:themeColor="text1"/>
        </w:rPr>
        <w:t xml:space="preserve"> i terminie</w:t>
      </w:r>
      <w:r w:rsidRPr="00DF45F7">
        <w:rPr>
          <w:rFonts w:asciiTheme="minorHAnsi" w:hAnsiTheme="minorHAnsi"/>
          <w:color w:val="000000" w:themeColor="text1"/>
        </w:rPr>
        <w:t>;</w:t>
      </w:r>
    </w:p>
    <w:p w14:paraId="4786480E" w14:textId="0D6FDF16" w:rsidR="00035CA1" w:rsidRPr="004C7042"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 reorganizacji lub rozwiązania NCBR, które uniemożliwi NCBR realizację Umowy</w:t>
      </w:r>
      <w:r w:rsidRPr="004C7042">
        <w:rPr>
          <w:rFonts w:asciiTheme="minorHAnsi" w:hAnsiTheme="minorHAnsi"/>
          <w:color w:val="000000" w:themeColor="text1"/>
        </w:rPr>
        <w:t>.</w:t>
      </w:r>
    </w:p>
    <w:p w14:paraId="058719BB" w14:textId="77777777" w:rsidR="00035CA1" w:rsidRPr="00DF45F7" w:rsidRDefault="00035CA1" w:rsidP="00B11AA8">
      <w:pPr>
        <w:numPr>
          <w:ilvl w:val="0"/>
          <w:numId w:val="41"/>
        </w:numPr>
        <w:spacing w:before="60" w:after="60"/>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DF45F7" w:rsidRDefault="00035CA1" w:rsidP="00B11AA8">
      <w:pPr>
        <w:numPr>
          <w:ilvl w:val="0"/>
          <w:numId w:val="41"/>
        </w:numPr>
        <w:spacing w:before="60" w:after="60"/>
        <w:ind w:left="426" w:hanging="426"/>
        <w:contextualSpacing/>
        <w:jc w:val="both"/>
        <w:rPr>
          <w:rFonts w:asciiTheme="minorHAnsi" w:hAnsiTheme="minorHAnsi"/>
          <w:bCs/>
          <w:iCs/>
          <w:color w:val="000000" w:themeColor="text1"/>
        </w:rPr>
      </w:pPr>
      <w:r w:rsidRPr="00DF45F7">
        <w:rPr>
          <w:rFonts w:asciiTheme="minorHAnsi" w:hAnsiTheme="minorHAnsi"/>
          <w:color w:val="000000" w:themeColor="text1"/>
        </w:rPr>
        <w:t>Odstąpienie przez NCBR od Umowy nie zwalnia Wykonawcy od obowiązku zapłaty kar umownych zastrzeżonych w Umowie.</w:t>
      </w:r>
    </w:p>
    <w:p w14:paraId="3F360BB5" w14:textId="77777777" w:rsidR="00035CA1" w:rsidRPr="00DF45F7" w:rsidRDefault="00035CA1" w:rsidP="00B11AA8">
      <w:pPr>
        <w:numPr>
          <w:ilvl w:val="0"/>
          <w:numId w:val="41"/>
        </w:numPr>
        <w:spacing w:before="60" w:after="60"/>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W przypadku odstąpienia od Umowy:</w:t>
      </w:r>
    </w:p>
    <w:p w14:paraId="176BE6FD" w14:textId="77777777" w:rsidR="00035CA1" w:rsidRPr="00DF45F7" w:rsidRDefault="00035CA1" w:rsidP="00B11AA8">
      <w:pPr>
        <w:numPr>
          <w:ilvl w:val="0"/>
          <w:numId w:val="21"/>
        </w:numPr>
        <w:spacing w:before="60" w:after="60"/>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6DE9F1D5" w:rsidR="00035CA1" w:rsidRPr="00DF45F7" w:rsidRDefault="00035CA1" w:rsidP="00B11AA8">
      <w:pPr>
        <w:numPr>
          <w:ilvl w:val="0"/>
          <w:numId w:val="21"/>
        </w:numPr>
        <w:spacing w:before="60" w:after="60"/>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wysokość wynagrodzenia należna Wykonawcy zostanie ustalona proporcjonalnie na podstawie zakresu prac przez niego wykonanych i zaakceptowanych przez NCBR do dnia odstąpienia od Umowy</w:t>
      </w:r>
      <w:r w:rsidR="00502B7B" w:rsidRPr="00DF45F7">
        <w:rPr>
          <w:rFonts w:asciiTheme="minorHAnsi" w:hAnsiTheme="minorHAnsi"/>
          <w:bCs/>
          <w:iCs/>
          <w:color w:val="000000" w:themeColor="text1"/>
        </w:rPr>
        <w:t>;</w:t>
      </w:r>
    </w:p>
    <w:p w14:paraId="26E7BFEA" w14:textId="625471F2" w:rsidR="00035CA1" w:rsidRPr="00DF45F7" w:rsidRDefault="00035CA1" w:rsidP="00B11AA8">
      <w:pPr>
        <w:numPr>
          <w:ilvl w:val="0"/>
          <w:numId w:val="21"/>
        </w:numPr>
        <w:spacing w:before="60" w:after="60"/>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odstąpienie nie wpływa na rozporządzenia Foreground IP oraz Background IP, w tym udzielenie zgód, upoważnie</w:t>
      </w:r>
      <w:r w:rsidR="000358F3" w:rsidRPr="00DF45F7">
        <w:rPr>
          <w:rFonts w:asciiTheme="minorHAnsi" w:hAnsiTheme="minorHAnsi"/>
          <w:bCs/>
          <w:iCs/>
          <w:color w:val="000000" w:themeColor="text1"/>
        </w:rPr>
        <w:t>ń</w:t>
      </w:r>
      <w:r w:rsidRPr="00DF45F7">
        <w:rPr>
          <w:rFonts w:asciiTheme="minorHAnsi" w:hAnsiTheme="minorHAnsi"/>
          <w:bCs/>
          <w:iCs/>
          <w:color w:val="000000" w:themeColor="text1"/>
        </w:rPr>
        <w:t xml:space="preserve"> oraz zezwoleń, dokonane zgodnie z Umową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_Ref493844374 \r \h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 xml:space="preserve">ROZDZIAŁ VII. </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_Ref494891464 \n \h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 xml:space="preserve">ROZDZIAŁ IX. </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w:t>
      </w:r>
      <w:r w:rsidRPr="00DF45F7">
        <w:rPr>
          <w:rFonts w:asciiTheme="minorHAnsi" w:hAnsiTheme="minorHAnsi"/>
          <w:color w:val="000000" w:themeColor="text1"/>
        </w:rPr>
        <w:t>, w których to przypadkach zastosowanie mają wskazane w tych klauzulach zasady szczególne</w:t>
      </w:r>
      <w:r w:rsidRPr="00DF45F7">
        <w:rPr>
          <w:rFonts w:asciiTheme="minorHAnsi" w:hAnsiTheme="minorHAnsi"/>
          <w:bCs/>
          <w:iCs/>
          <w:color w:val="000000" w:themeColor="text1"/>
        </w:rPr>
        <w:t>.</w:t>
      </w:r>
      <w:r w:rsidR="009D6928" w:rsidRPr="00DF45F7">
        <w:rPr>
          <w:rFonts w:asciiTheme="minorHAnsi" w:hAnsiTheme="minorHAnsi"/>
          <w:bCs/>
          <w:iCs/>
          <w:color w:val="000000" w:themeColor="text1"/>
        </w:rPr>
        <w:t xml:space="preserve"> </w:t>
      </w:r>
      <w:r w:rsidR="009D6928" w:rsidRPr="00DF45F7">
        <w:rPr>
          <w:rFonts w:asciiTheme="minorHAnsi" w:hAnsiTheme="minorHAnsi"/>
          <w:color w:val="000000" w:themeColor="text1"/>
        </w:rPr>
        <w:t>Tak długo jak jakiekolwiek postanowienie Umowy obowiązuje, postanowienia Umowy w zakresie (</w:t>
      </w:r>
      <w:r w:rsidR="009D6928" w:rsidRPr="00DF45F7">
        <w:rPr>
          <w:rFonts w:asciiTheme="minorHAnsi" w:hAnsiTheme="minorHAnsi"/>
          <w:color w:val="000000" w:themeColor="text1"/>
        </w:rPr>
        <w:fldChar w:fldCharType="begin"/>
      </w:r>
      <w:r w:rsidR="009D6928" w:rsidRPr="00DF45F7">
        <w:rPr>
          <w:rFonts w:asciiTheme="minorHAnsi" w:hAnsiTheme="minorHAnsi"/>
          <w:color w:val="000000" w:themeColor="text1"/>
        </w:rPr>
        <w:instrText xml:space="preserve"> REF _Ref505434968 \r \h </w:instrText>
      </w:r>
      <w:r w:rsidR="00862665" w:rsidRPr="00DF45F7">
        <w:rPr>
          <w:rFonts w:asciiTheme="minorHAnsi" w:hAnsiTheme="minorHAnsi"/>
          <w:color w:val="000000" w:themeColor="text1"/>
        </w:rPr>
        <w:instrText xml:space="preserve"> \* MERGEFORMAT </w:instrText>
      </w:r>
      <w:r w:rsidR="009D6928" w:rsidRPr="00DF45F7">
        <w:rPr>
          <w:rFonts w:asciiTheme="minorHAnsi" w:hAnsiTheme="minorHAnsi"/>
          <w:color w:val="000000" w:themeColor="text1"/>
        </w:rPr>
      </w:r>
      <w:r w:rsidR="009D6928"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XII. </w:t>
      </w:r>
      <w:r w:rsidR="009D6928"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009D6928" w:rsidRPr="00DF45F7">
        <w:rPr>
          <w:rFonts w:asciiTheme="minorHAnsi" w:hAnsiTheme="minorHAnsi"/>
          <w:color w:val="000000" w:themeColor="text1"/>
        </w:rPr>
        <w:fldChar w:fldCharType="begin"/>
      </w:r>
      <w:r w:rsidR="009D6928" w:rsidRPr="00DF45F7">
        <w:rPr>
          <w:rFonts w:asciiTheme="minorHAnsi" w:hAnsiTheme="minorHAnsi"/>
          <w:color w:val="000000" w:themeColor="text1"/>
        </w:rPr>
        <w:instrText xml:space="preserve"> REF _Ref21071865 \r \h </w:instrText>
      </w:r>
      <w:r w:rsidR="00862665" w:rsidRPr="00DF45F7">
        <w:rPr>
          <w:rFonts w:asciiTheme="minorHAnsi" w:hAnsiTheme="minorHAnsi"/>
          <w:color w:val="000000" w:themeColor="text1"/>
        </w:rPr>
        <w:instrText xml:space="preserve"> \* MERGEFORMAT </w:instrText>
      </w:r>
      <w:r w:rsidR="009D6928" w:rsidRPr="00DF45F7">
        <w:rPr>
          <w:rFonts w:asciiTheme="minorHAnsi" w:hAnsiTheme="minorHAnsi"/>
          <w:color w:val="000000" w:themeColor="text1"/>
        </w:rPr>
      </w:r>
      <w:r w:rsidR="009D6928"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XIV. </w:t>
      </w:r>
      <w:r w:rsidR="009D6928" w:rsidRPr="00DF45F7">
        <w:rPr>
          <w:rFonts w:asciiTheme="minorHAnsi" w:hAnsiTheme="minorHAnsi"/>
          <w:color w:val="000000" w:themeColor="text1"/>
        </w:rPr>
        <w:fldChar w:fldCharType="end"/>
      </w:r>
      <w:r w:rsidR="009D6928" w:rsidRPr="00DF45F7">
        <w:rPr>
          <w:rFonts w:asciiTheme="minorHAnsi" w:hAnsiTheme="minorHAnsi"/>
          <w:color w:val="000000" w:themeColor="text1"/>
        </w:rPr>
        <w:t>) mają zastosowanie.</w:t>
      </w:r>
    </w:p>
    <w:p w14:paraId="23BA36EC" w14:textId="77777777" w:rsidR="00035CA1" w:rsidRPr="00DF45F7" w:rsidRDefault="00035CA1" w:rsidP="00B11AA8">
      <w:pPr>
        <w:numPr>
          <w:ilvl w:val="0"/>
          <w:numId w:val="41"/>
        </w:numPr>
        <w:spacing w:before="60" w:after="60"/>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Odstąpienie od Umowy nie powoduje odpowiedzialności odszkodowawczej NCBR w związku ze skróceniem okresu obowiązywania Umowy.</w:t>
      </w:r>
    </w:p>
    <w:p w14:paraId="39D9B714" w14:textId="77777777" w:rsidR="00035CA1" w:rsidRPr="00DF45F7" w:rsidRDefault="00035CA1" w:rsidP="00B11AA8">
      <w:pPr>
        <w:numPr>
          <w:ilvl w:val="0"/>
          <w:numId w:val="41"/>
        </w:numPr>
        <w:spacing w:before="60" w:after="60"/>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Odstąpienie od Umowy przez NCBR zgodnie z niniejszym artykułem wywołuje skutki względem wszystkich Stron Umowy.</w:t>
      </w:r>
    </w:p>
    <w:p w14:paraId="7A456ACA" w14:textId="77777777" w:rsidR="00363109" w:rsidRPr="00DF45F7" w:rsidRDefault="00631CF5" w:rsidP="00B11AA8">
      <w:pPr>
        <w:pStyle w:val="Nagwek1"/>
      </w:pPr>
      <w:bookmarkStart w:id="716" w:name="_Ref505434968"/>
      <w:bookmarkStart w:id="717" w:name="_Toc504994996"/>
      <w:bookmarkStart w:id="718" w:name="_Toc511371226"/>
      <w:bookmarkStart w:id="719" w:name="_Toc52897131"/>
      <w:bookmarkStart w:id="720" w:name="_Toc53793079"/>
      <w:bookmarkStart w:id="721" w:name="_Toc54830256"/>
      <w:bookmarkStart w:id="722" w:name="_Toc54798338"/>
      <w:bookmarkStart w:id="723" w:name="_Toc54835766"/>
      <w:bookmarkStart w:id="724" w:name="_Toc72595067"/>
      <w:r w:rsidRPr="00DF45F7">
        <w:t xml:space="preserve">ODPOWIEDZIALNOŚĆ STRON </w:t>
      </w:r>
      <w:r w:rsidR="004A669B" w:rsidRPr="00DF45F7">
        <w:t>I</w:t>
      </w:r>
      <w:r w:rsidR="00A1375C" w:rsidRPr="00DF45F7">
        <w:t xml:space="preserve"> </w:t>
      </w:r>
      <w:r w:rsidR="00363109" w:rsidRPr="00DF45F7">
        <w:t>KARY UMOWNE</w:t>
      </w:r>
      <w:bookmarkEnd w:id="716"/>
      <w:bookmarkEnd w:id="717"/>
      <w:bookmarkEnd w:id="718"/>
      <w:bookmarkEnd w:id="719"/>
      <w:bookmarkEnd w:id="720"/>
      <w:bookmarkEnd w:id="721"/>
      <w:bookmarkEnd w:id="722"/>
      <w:bookmarkEnd w:id="723"/>
      <w:bookmarkEnd w:id="724"/>
    </w:p>
    <w:p w14:paraId="541EBD18" w14:textId="77777777" w:rsidR="00631CF5" w:rsidRPr="00DF45F7" w:rsidRDefault="00631CF5" w:rsidP="00B11AA8">
      <w:pPr>
        <w:pStyle w:val="Nagwek2"/>
        <w:rPr>
          <w:rFonts w:eastAsia="Times New Roman"/>
        </w:rPr>
      </w:pPr>
      <w:bookmarkStart w:id="725" w:name="_Toc479963869"/>
      <w:bookmarkStart w:id="726" w:name="_Ref479974598"/>
      <w:bookmarkStart w:id="727" w:name="_Toc504994997"/>
      <w:bookmarkStart w:id="728" w:name="_Ref505798575"/>
      <w:bookmarkStart w:id="729" w:name="_Toc511371227"/>
      <w:bookmarkStart w:id="730" w:name="_Ref512575636"/>
      <w:bookmarkStart w:id="731" w:name="_Toc52897132"/>
      <w:bookmarkStart w:id="732" w:name="_Toc53793080"/>
      <w:bookmarkStart w:id="733" w:name="_Toc54830257"/>
      <w:bookmarkStart w:id="734" w:name="_Toc54798339"/>
      <w:bookmarkStart w:id="735" w:name="_Toc54835767"/>
      <w:bookmarkStart w:id="736" w:name="_Ref69417244"/>
      <w:bookmarkStart w:id="737" w:name="_Ref69655174"/>
      <w:bookmarkStart w:id="738" w:name="_Toc72595068"/>
      <w:r w:rsidRPr="00DF45F7">
        <w:rPr>
          <w:rFonts w:eastAsia="Times New Roman"/>
        </w:rPr>
        <w:t>[</w:t>
      </w:r>
      <w:r w:rsidR="003E5E68" w:rsidRPr="00DF45F7">
        <w:t>OGÓLNA</w:t>
      </w:r>
      <w:r w:rsidR="003E5E68" w:rsidRPr="00DF45F7">
        <w:rPr>
          <w:rFonts w:eastAsia="Times New Roman"/>
        </w:rPr>
        <w:t xml:space="preserve"> </w:t>
      </w:r>
      <w:r w:rsidRPr="00DF45F7">
        <w:rPr>
          <w:rFonts w:eastAsia="Times New Roman"/>
        </w:rPr>
        <w:t xml:space="preserve">ODPOWIEDZIALNOŚĆ KONTRAKTOWA STRON </w:t>
      </w:r>
      <w:r w:rsidR="004A669B" w:rsidRPr="00DF45F7">
        <w:rPr>
          <w:rFonts w:eastAsia="Times New Roman"/>
        </w:rPr>
        <w:t>I</w:t>
      </w:r>
      <w:r w:rsidR="00A1375C" w:rsidRPr="00DF45F7">
        <w:rPr>
          <w:rFonts w:eastAsia="Times New Roman"/>
        </w:rPr>
        <w:t xml:space="preserve"> </w:t>
      </w:r>
      <w:r w:rsidRPr="00DF45F7">
        <w:rPr>
          <w:rFonts w:eastAsia="Times New Roman"/>
        </w:rPr>
        <w:t>KARY UMOWNE]</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r w:rsidRPr="00DF45F7">
        <w:rPr>
          <w:rFonts w:eastAsia="Times New Roman"/>
        </w:rPr>
        <w:t xml:space="preserve"> </w:t>
      </w:r>
    </w:p>
    <w:p w14:paraId="23C3F6D4" w14:textId="77777777" w:rsidR="00631CF5" w:rsidRPr="00DF45F7" w:rsidRDefault="00631CF5" w:rsidP="00B11AA8">
      <w:pPr>
        <w:numPr>
          <w:ilvl w:val="0"/>
          <w:numId w:val="22"/>
        </w:numPr>
        <w:spacing w:before="60" w:after="60"/>
        <w:ind w:left="426"/>
        <w:contextualSpacing/>
        <w:jc w:val="both"/>
        <w:rPr>
          <w:rFonts w:asciiTheme="minorHAnsi" w:hAnsiTheme="minorHAnsi"/>
          <w:color w:val="000000" w:themeColor="text1"/>
        </w:rPr>
      </w:pPr>
      <w:r w:rsidRPr="00DF45F7">
        <w:rPr>
          <w:rFonts w:asciiTheme="minorHAnsi" w:hAnsiTheme="minorHAnsi"/>
          <w:color w:val="000000" w:themeColor="text1"/>
        </w:rPr>
        <w:t>Strony ponoszą odpowiedzialność</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tytułu niewykonania lub nienależytego wykonania Umowy na warunkach</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niej określonych.</w:t>
      </w:r>
    </w:p>
    <w:p w14:paraId="2FE0DF09" w14:textId="3618F494" w:rsidR="00631CF5" w:rsidRPr="00DF45F7" w:rsidRDefault="00631CF5" w:rsidP="00B11AA8">
      <w:pPr>
        <w:numPr>
          <w:ilvl w:val="0"/>
          <w:numId w:val="22"/>
        </w:numPr>
        <w:spacing w:before="60" w:after="60"/>
        <w:ind w:left="426"/>
        <w:contextualSpacing/>
        <w:jc w:val="both"/>
        <w:rPr>
          <w:rFonts w:asciiTheme="minorHAnsi" w:eastAsia="Times New Roman" w:hAnsiTheme="minorHAnsi"/>
          <w:color w:val="000000" w:themeColor="text1"/>
        </w:rPr>
      </w:pPr>
      <w:r w:rsidRPr="00DF45F7">
        <w:rPr>
          <w:rFonts w:asciiTheme="minorHAnsi" w:hAnsiTheme="minorHAnsi"/>
          <w:color w:val="000000" w:themeColor="text1"/>
        </w:rPr>
        <w:t>Strony nie odpowiadają za niewykonanie lub nienależyte wykonanie zobowiązania wynikłe</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działania </w:t>
      </w:r>
      <w:r w:rsidR="007C03E9" w:rsidRPr="00DF45F7">
        <w:rPr>
          <w:rFonts w:asciiTheme="minorHAnsi" w:hAnsiTheme="minorHAnsi"/>
          <w:color w:val="000000" w:themeColor="text1"/>
        </w:rPr>
        <w:t>S</w:t>
      </w:r>
      <w:r w:rsidRPr="00DF45F7">
        <w:rPr>
          <w:rFonts w:asciiTheme="minorHAnsi" w:hAnsiTheme="minorHAnsi"/>
          <w:color w:val="000000" w:themeColor="text1"/>
        </w:rPr>
        <w:t xml:space="preserve">iły </w:t>
      </w:r>
      <w:r w:rsidR="007C03E9" w:rsidRPr="00DF45F7">
        <w:rPr>
          <w:rFonts w:asciiTheme="minorHAnsi" w:hAnsiTheme="minorHAnsi"/>
          <w:color w:val="000000" w:themeColor="text1"/>
        </w:rPr>
        <w:t>W</w:t>
      </w:r>
      <w:r w:rsidRPr="00DF45F7">
        <w:rPr>
          <w:rFonts w:asciiTheme="minorHAnsi" w:hAnsiTheme="minorHAnsi"/>
          <w:color w:val="000000" w:themeColor="text1"/>
        </w:rPr>
        <w:t>yższej</w:t>
      </w:r>
      <w:r w:rsidR="007C03E9" w:rsidRPr="00DF45F7">
        <w:rPr>
          <w:rFonts w:asciiTheme="minorHAnsi" w:hAnsiTheme="minorHAnsi"/>
          <w:color w:val="000000" w:themeColor="text1"/>
        </w:rPr>
        <w:t>.</w:t>
      </w:r>
    </w:p>
    <w:p w14:paraId="60D922B3" w14:textId="77777777" w:rsidR="001E08EC" w:rsidRPr="00DF45F7" w:rsidRDefault="00EF464C" w:rsidP="00B11AA8">
      <w:pPr>
        <w:numPr>
          <w:ilvl w:val="0"/>
          <w:numId w:val="22"/>
        </w:numPr>
        <w:spacing w:before="60" w:after="60"/>
        <w:ind w:left="426"/>
        <w:contextualSpacing/>
        <w:jc w:val="both"/>
        <w:rPr>
          <w:rFonts w:asciiTheme="minorHAnsi" w:eastAsia="Times New Roman" w:hAnsiTheme="minorHAnsi"/>
          <w:color w:val="000000" w:themeColor="text1"/>
        </w:rPr>
      </w:pPr>
      <w:r w:rsidRPr="00DF45F7">
        <w:rPr>
          <w:rFonts w:asciiTheme="minorHAnsi" w:hAnsiTheme="minorHAnsi"/>
          <w:color w:val="000000" w:themeColor="text1"/>
        </w:rPr>
        <w:t>Strony</w:t>
      </w:r>
      <w:r w:rsidR="00247E90" w:rsidRPr="00DF45F7">
        <w:rPr>
          <w:rFonts w:asciiTheme="minorHAnsi" w:hAnsiTheme="minorHAnsi"/>
          <w:color w:val="000000" w:themeColor="text1"/>
        </w:rPr>
        <w:t xml:space="preserve"> </w:t>
      </w:r>
      <w:r w:rsidR="001E08EC" w:rsidRPr="00DF45F7">
        <w:rPr>
          <w:rFonts w:asciiTheme="minorHAnsi" w:hAnsiTheme="minorHAnsi"/>
          <w:color w:val="000000" w:themeColor="text1"/>
        </w:rPr>
        <w:t>postanawiają, że:</w:t>
      </w:r>
    </w:p>
    <w:p w14:paraId="05152358" w14:textId="1CA32FCB" w:rsidR="001E08EC" w:rsidRPr="00DF45F7" w:rsidRDefault="001E08EC" w:rsidP="00B11AA8">
      <w:pPr>
        <w:numPr>
          <w:ilvl w:val="1"/>
          <w:numId w:val="22"/>
        </w:numPr>
        <w:spacing w:before="60" w:after="60"/>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lastRenderedPageBreak/>
        <w:t xml:space="preserve">wyłączają odpowiedzialność </w:t>
      </w:r>
      <w:r w:rsidR="001F4D70" w:rsidRPr="00DF45F7">
        <w:rPr>
          <w:rFonts w:asciiTheme="minorHAnsi" w:hAnsiTheme="minorHAnsi"/>
          <w:color w:val="000000" w:themeColor="text1"/>
        </w:rPr>
        <w:t>NCBR</w:t>
      </w:r>
      <w:r w:rsidR="00035CA1" w:rsidRPr="00DF45F7">
        <w:rPr>
          <w:rFonts w:asciiTheme="minorHAnsi" w:hAnsiTheme="minorHAnsi"/>
          <w:color w:val="000000" w:themeColor="text1"/>
        </w:rPr>
        <w:t xml:space="preserve"> </w:t>
      </w:r>
      <w:r w:rsidR="00EF464C" w:rsidRPr="00DF45F7">
        <w:rPr>
          <w:rFonts w:asciiTheme="minorHAnsi" w:hAnsiTheme="minorHAnsi"/>
          <w:color w:val="000000" w:themeColor="text1"/>
        </w:rPr>
        <w:t>za okoliczności powstałe</w:t>
      </w:r>
      <w:r w:rsidR="00247E90" w:rsidRPr="00DF45F7">
        <w:rPr>
          <w:rFonts w:asciiTheme="minorHAnsi" w:hAnsiTheme="minorHAnsi"/>
          <w:color w:val="000000" w:themeColor="text1"/>
        </w:rPr>
        <w:t xml:space="preserve"> z </w:t>
      </w:r>
      <w:r w:rsidR="00EF464C" w:rsidRPr="00DF45F7">
        <w:rPr>
          <w:rFonts w:asciiTheme="minorHAnsi" w:hAnsiTheme="minorHAnsi"/>
          <w:color w:val="000000" w:themeColor="text1"/>
        </w:rPr>
        <w:t>przyczyn innych niż wina umyślna</w:t>
      </w:r>
      <w:r w:rsidR="004C7042">
        <w:rPr>
          <w:rFonts w:asciiTheme="minorHAnsi" w:hAnsiTheme="minorHAnsi"/>
          <w:color w:val="000000" w:themeColor="text1"/>
        </w:rPr>
        <w:t xml:space="preserve"> lub rażące niedbalstwo</w:t>
      </w:r>
      <w:r w:rsidR="00EF464C" w:rsidRPr="00DF45F7">
        <w:rPr>
          <w:rFonts w:asciiTheme="minorHAnsi" w:hAnsiTheme="minorHAnsi"/>
          <w:color w:val="000000" w:themeColor="text1"/>
        </w:rPr>
        <w:t xml:space="preserve"> </w:t>
      </w:r>
      <w:r w:rsidR="001F4D70" w:rsidRPr="00DF45F7">
        <w:rPr>
          <w:rFonts w:asciiTheme="minorHAnsi" w:hAnsiTheme="minorHAnsi"/>
          <w:color w:val="000000" w:themeColor="text1"/>
        </w:rPr>
        <w:t>NCBR</w:t>
      </w:r>
      <w:r w:rsidRPr="00DF45F7">
        <w:rPr>
          <w:rFonts w:asciiTheme="minorHAnsi" w:hAnsiTheme="minorHAnsi"/>
          <w:color w:val="000000" w:themeColor="text1"/>
        </w:rPr>
        <w:t>;</w:t>
      </w:r>
    </w:p>
    <w:p w14:paraId="16F9932E" w14:textId="77777777" w:rsidR="001E08EC" w:rsidRPr="00DF45F7" w:rsidRDefault="001F4D70" w:rsidP="00B11AA8">
      <w:pPr>
        <w:numPr>
          <w:ilvl w:val="1"/>
          <w:numId w:val="22"/>
        </w:numPr>
        <w:spacing w:before="60" w:after="60"/>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t>NCBR odpowiada</w:t>
      </w:r>
      <w:r w:rsidR="00035CA1" w:rsidRPr="00DF45F7">
        <w:rPr>
          <w:rFonts w:asciiTheme="minorHAnsi" w:hAnsiTheme="minorHAnsi"/>
          <w:color w:val="000000" w:themeColor="text1"/>
        </w:rPr>
        <w:t xml:space="preserve"> względem </w:t>
      </w:r>
      <w:r w:rsidRPr="00DF45F7">
        <w:rPr>
          <w:rFonts w:asciiTheme="minorHAnsi" w:hAnsiTheme="minorHAnsi"/>
          <w:color w:val="000000" w:themeColor="text1"/>
        </w:rPr>
        <w:t xml:space="preserve">Wykonawcy </w:t>
      </w:r>
      <w:r w:rsidR="00EF464C" w:rsidRPr="00DF45F7">
        <w:rPr>
          <w:rFonts w:asciiTheme="minorHAnsi" w:hAnsiTheme="minorHAnsi"/>
          <w:color w:val="000000" w:themeColor="text1"/>
        </w:rPr>
        <w:t>jedynie</w:t>
      </w:r>
      <w:r w:rsidR="00247E90" w:rsidRPr="00DF45F7">
        <w:rPr>
          <w:rFonts w:asciiTheme="minorHAnsi" w:hAnsiTheme="minorHAnsi"/>
          <w:color w:val="000000" w:themeColor="text1"/>
        </w:rPr>
        <w:t xml:space="preserve"> w </w:t>
      </w:r>
      <w:r w:rsidR="00EF464C" w:rsidRPr="00DF45F7">
        <w:rPr>
          <w:rFonts w:asciiTheme="minorHAnsi" w:hAnsiTheme="minorHAnsi"/>
          <w:color w:val="000000" w:themeColor="text1"/>
        </w:rPr>
        <w:t>granicach straty</w:t>
      </w:r>
      <w:r w:rsidR="00510725" w:rsidRPr="00DF45F7">
        <w:rPr>
          <w:rFonts w:asciiTheme="minorHAnsi" w:hAnsiTheme="minorHAnsi"/>
          <w:color w:val="000000" w:themeColor="text1"/>
        </w:rPr>
        <w:t xml:space="preserve"> rzeczywistej</w:t>
      </w:r>
      <w:r w:rsidR="00EF464C" w:rsidRPr="00DF45F7">
        <w:rPr>
          <w:rFonts w:asciiTheme="minorHAnsi" w:hAnsiTheme="minorHAnsi"/>
          <w:color w:val="000000" w:themeColor="text1"/>
        </w:rPr>
        <w:t xml:space="preserve">, którą </w:t>
      </w:r>
      <w:r w:rsidR="00E474B6" w:rsidRPr="00DF45F7">
        <w:rPr>
          <w:rFonts w:asciiTheme="minorHAnsi" w:hAnsiTheme="minorHAnsi"/>
          <w:color w:val="000000" w:themeColor="text1"/>
        </w:rPr>
        <w:t>Wykonawca</w:t>
      </w:r>
      <w:r w:rsidR="00EF464C" w:rsidRPr="00DF45F7">
        <w:rPr>
          <w:rFonts w:asciiTheme="minorHAnsi" w:hAnsiTheme="minorHAnsi"/>
          <w:color w:val="000000" w:themeColor="text1"/>
        </w:rPr>
        <w:t xml:space="preserve"> poniósł wskutek działan</w:t>
      </w:r>
      <w:r w:rsidR="001E08EC" w:rsidRPr="00DF45F7">
        <w:rPr>
          <w:rFonts w:asciiTheme="minorHAnsi" w:hAnsiTheme="minorHAnsi"/>
          <w:color w:val="000000" w:themeColor="text1"/>
        </w:rPr>
        <w:t xml:space="preserve">ia lub zaniechania </w:t>
      </w:r>
      <w:r w:rsidR="00510725" w:rsidRPr="00DF45F7">
        <w:rPr>
          <w:rFonts w:asciiTheme="minorHAnsi" w:hAnsiTheme="minorHAnsi"/>
          <w:color w:val="000000" w:themeColor="text1"/>
        </w:rPr>
        <w:t>NCBR</w:t>
      </w:r>
      <w:r w:rsidR="001E08EC" w:rsidRPr="00DF45F7">
        <w:rPr>
          <w:rFonts w:asciiTheme="minorHAnsi" w:hAnsiTheme="minorHAnsi"/>
          <w:color w:val="000000" w:themeColor="text1"/>
        </w:rPr>
        <w:t>;</w:t>
      </w:r>
      <w:r w:rsidR="00EF464C" w:rsidRPr="00DF45F7">
        <w:rPr>
          <w:rFonts w:asciiTheme="minorHAnsi" w:hAnsiTheme="minorHAnsi"/>
          <w:color w:val="000000" w:themeColor="text1"/>
        </w:rPr>
        <w:t xml:space="preserve"> </w:t>
      </w:r>
    </w:p>
    <w:p w14:paraId="7F9005A1" w14:textId="77777777" w:rsidR="0043288F" w:rsidRPr="00DF45F7" w:rsidRDefault="001736A0" w:rsidP="00B11AA8">
      <w:pPr>
        <w:numPr>
          <w:ilvl w:val="1"/>
          <w:numId w:val="22"/>
        </w:numPr>
        <w:spacing w:before="60" w:after="60"/>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t xml:space="preserve">NCBR </w:t>
      </w:r>
      <w:r w:rsidR="00035CA1" w:rsidRPr="00DF45F7">
        <w:rPr>
          <w:rFonts w:asciiTheme="minorHAnsi" w:hAnsiTheme="minorHAnsi"/>
          <w:color w:val="000000" w:themeColor="text1"/>
        </w:rPr>
        <w:t xml:space="preserve">nie odpowiada względem </w:t>
      </w:r>
      <w:r w:rsidRPr="00DF45F7">
        <w:rPr>
          <w:rFonts w:asciiTheme="minorHAnsi" w:hAnsiTheme="minorHAnsi"/>
          <w:color w:val="000000" w:themeColor="text1"/>
        </w:rPr>
        <w:t xml:space="preserve">Wykonawcy </w:t>
      </w:r>
      <w:r w:rsidR="0043288F" w:rsidRPr="00DF45F7">
        <w:rPr>
          <w:rFonts w:asciiTheme="minorHAnsi" w:hAnsiTheme="minorHAnsi"/>
          <w:color w:val="000000" w:themeColor="text1"/>
        </w:rPr>
        <w:t>za utracone korzyści</w:t>
      </w:r>
      <w:r w:rsidR="00247E90" w:rsidRPr="00DF45F7">
        <w:rPr>
          <w:rFonts w:asciiTheme="minorHAnsi" w:hAnsiTheme="minorHAnsi"/>
          <w:color w:val="000000" w:themeColor="text1"/>
        </w:rPr>
        <w:t xml:space="preserve"> i </w:t>
      </w:r>
      <w:r w:rsidR="0043288F" w:rsidRPr="00DF45F7">
        <w:rPr>
          <w:rFonts w:asciiTheme="minorHAnsi" w:hAnsiTheme="minorHAnsi"/>
          <w:color w:val="000000" w:themeColor="text1"/>
        </w:rPr>
        <w:t xml:space="preserve">wszelkie inne korzyści, które mógłby osiągnąć, gdyby mu szkody nie wyrządzono. W szczególności Strony wyłączają odpowiedzialność NCBR względem </w:t>
      </w:r>
      <w:r w:rsidR="00035CA1" w:rsidRPr="00DF45F7">
        <w:rPr>
          <w:rFonts w:asciiTheme="minorHAnsi" w:hAnsiTheme="minorHAnsi"/>
          <w:color w:val="000000" w:themeColor="text1"/>
        </w:rPr>
        <w:t>Wykonawcy</w:t>
      </w:r>
      <w:r w:rsidR="0043288F" w:rsidRPr="00DF45F7">
        <w:rPr>
          <w:rFonts w:asciiTheme="minorHAnsi" w:hAnsiTheme="minorHAnsi"/>
          <w:color w:val="000000" w:themeColor="text1"/>
        </w:rPr>
        <w:t xml:space="preserve"> za przychody nieuzyskane przez </w:t>
      </w:r>
      <w:r w:rsidR="00035CA1" w:rsidRPr="00DF45F7">
        <w:rPr>
          <w:rFonts w:asciiTheme="minorHAnsi" w:hAnsiTheme="minorHAnsi"/>
          <w:color w:val="000000" w:themeColor="text1"/>
        </w:rPr>
        <w:t>Wykonawcę</w:t>
      </w:r>
      <w:r w:rsidR="0043288F" w:rsidRPr="00DF45F7">
        <w:rPr>
          <w:rFonts w:asciiTheme="minorHAnsi" w:hAnsiTheme="minorHAnsi"/>
          <w:color w:val="000000" w:themeColor="text1"/>
        </w:rPr>
        <w:t xml:space="preserve"> przez wygaśnięcie Umowy wskutek jego eliminacji</w:t>
      </w:r>
      <w:r w:rsidR="00035CA1" w:rsidRPr="00DF45F7">
        <w:rPr>
          <w:rFonts w:asciiTheme="minorHAnsi" w:hAnsiTheme="minorHAnsi"/>
          <w:color w:val="000000" w:themeColor="text1"/>
        </w:rPr>
        <w:t xml:space="preserve"> wskutek Selekcji.</w:t>
      </w:r>
    </w:p>
    <w:p w14:paraId="5334DAFD" w14:textId="72396E25" w:rsidR="00E57FAF" w:rsidRPr="00DF45F7" w:rsidRDefault="00E57FAF" w:rsidP="00B11AA8">
      <w:pPr>
        <w:numPr>
          <w:ilvl w:val="0"/>
          <w:numId w:val="22"/>
        </w:numPr>
        <w:spacing w:before="60" w:after="60"/>
        <w:ind w:left="426"/>
        <w:contextualSpacing/>
        <w:jc w:val="both"/>
        <w:rPr>
          <w:rFonts w:asciiTheme="minorHAnsi" w:hAnsiTheme="minorHAnsi"/>
          <w:color w:val="000000" w:themeColor="text1"/>
        </w:rPr>
      </w:pPr>
      <w:r w:rsidRPr="00DF45F7">
        <w:rPr>
          <w:rFonts w:asciiTheme="minorHAnsi" w:hAnsiTheme="minorHAnsi"/>
          <w:color w:val="000000" w:themeColor="text1"/>
        </w:rPr>
        <w:t>W przypadku wygaśnięcia Umowy</w:t>
      </w:r>
      <w:r w:rsidR="00247E90" w:rsidRPr="00DF45F7">
        <w:rPr>
          <w:rFonts w:asciiTheme="minorHAnsi" w:hAnsiTheme="minorHAnsi"/>
          <w:color w:val="000000" w:themeColor="text1"/>
        </w:rPr>
        <w:t xml:space="preserve"> </w:t>
      </w:r>
      <w:r w:rsidR="00470A4A" w:rsidRPr="00DF45F7">
        <w:rPr>
          <w:rFonts w:asciiTheme="minorHAnsi" w:hAnsiTheme="minorHAnsi"/>
          <w:color w:val="000000" w:themeColor="text1"/>
        </w:rPr>
        <w:t>Wykonawca</w:t>
      </w:r>
      <w:r w:rsidRPr="00DF45F7">
        <w:rPr>
          <w:rFonts w:asciiTheme="minorHAnsi" w:hAnsiTheme="minorHAnsi"/>
          <w:color w:val="000000" w:themeColor="text1"/>
        </w:rPr>
        <w:t xml:space="preserve"> zrzeka się wszelkich roszczeń względem NCBR</w:t>
      </w:r>
      <w:r w:rsidR="00247E90" w:rsidRPr="00DF45F7">
        <w:rPr>
          <w:rFonts w:asciiTheme="minorHAnsi" w:hAnsiTheme="minorHAnsi"/>
          <w:color w:val="000000" w:themeColor="text1"/>
        </w:rPr>
        <w:t xml:space="preserve"> </w:t>
      </w:r>
      <w:r w:rsidR="005552E3" w:rsidRPr="00DF45F7">
        <w:rPr>
          <w:rFonts w:asciiTheme="minorHAnsi" w:hAnsiTheme="minorHAnsi"/>
          <w:color w:val="000000" w:themeColor="text1"/>
        </w:rPr>
        <w:t>innych</w:t>
      </w:r>
      <w:r w:rsidRPr="00DF45F7">
        <w:rPr>
          <w:rFonts w:asciiTheme="minorHAnsi" w:hAnsiTheme="minorHAnsi"/>
          <w:color w:val="000000" w:themeColor="text1"/>
        </w:rPr>
        <w:t xml:space="preserve"> niż spowodowane</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winy umyślnej </w:t>
      </w:r>
      <w:r w:rsidR="004C7042">
        <w:rPr>
          <w:rFonts w:asciiTheme="minorHAnsi" w:hAnsiTheme="minorHAnsi"/>
          <w:color w:val="000000" w:themeColor="text1"/>
        </w:rPr>
        <w:t>lub rażącego niedbalstwa</w:t>
      </w:r>
      <w:r w:rsidR="004C7042" w:rsidRPr="00DF45F7">
        <w:rPr>
          <w:rFonts w:asciiTheme="minorHAnsi" w:hAnsiTheme="minorHAnsi"/>
          <w:color w:val="000000" w:themeColor="text1"/>
        </w:rPr>
        <w:t xml:space="preserve"> </w:t>
      </w:r>
      <w:r w:rsidR="00B50821" w:rsidRPr="00DF45F7">
        <w:rPr>
          <w:rFonts w:asciiTheme="minorHAnsi" w:hAnsiTheme="minorHAnsi"/>
          <w:color w:val="000000" w:themeColor="text1"/>
        </w:rPr>
        <w:t>NCBR</w:t>
      </w:r>
      <w:r w:rsidRPr="00DF45F7">
        <w:rPr>
          <w:rFonts w:asciiTheme="minorHAnsi" w:hAnsiTheme="minorHAnsi"/>
          <w:color w:val="000000" w:themeColor="text1"/>
        </w:rPr>
        <w:t>.</w:t>
      </w:r>
    </w:p>
    <w:p w14:paraId="2DC1EC29" w14:textId="0A377191" w:rsidR="00631CF5" w:rsidRPr="00DF45F7" w:rsidRDefault="0008136D" w:rsidP="00B11AA8">
      <w:pPr>
        <w:numPr>
          <w:ilvl w:val="0"/>
          <w:numId w:val="22"/>
        </w:numPr>
        <w:spacing w:before="60" w:after="60"/>
        <w:ind w:left="426"/>
        <w:contextualSpacing/>
        <w:jc w:val="both"/>
        <w:rPr>
          <w:rFonts w:asciiTheme="minorHAnsi" w:hAnsiTheme="minorHAnsi"/>
          <w:color w:val="000000" w:themeColor="text1"/>
        </w:rPr>
      </w:pPr>
      <w:bookmarkStart w:id="739" w:name="_Ref505798579"/>
      <w:bookmarkStart w:id="740" w:name="_Hlk69218242"/>
      <w:r w:rsidRPr="00DF45F7">
        <w:rPr>
          <w:rFonts w:asciiTheme="minorHAnsi" w:hAnsiTheme="minorHAnsi"/>
          <w:color w:val="000000" w:themeColor="text1"/>
        </w:rPr>
        <w:t xml:space="preserve">NCBR jest uprawnione do żądania od </w:t>
      </w:r>
      <w:r w:rsidR="00E474B6" w:rsidRPr="00DF45F7">
        <w:rPr>
          <w:rFonts w:asciiTheme="minorHAnsi" w:hAnsiTheme="minorHAnsi"/>
          <w:color w:val="000000" w:themeColor="text1"/>
        </w:rPr>
        <w:t>Wykonawcy</w:t>
      </w:r>
      <w:r w:rsidRPr="00DF45F7">
        <w:rPr>
          <w:rFonts w:asciiTheme="minorHAnsi" w:hAnsiTheme="minorHAnsi"/>
          <w:color w:val="000000" w:themeColor="text1"/>
        </w:rPr>
        <w:t xml:space="preserve"> zapłaty </w:t>
      </w:r>
      <w:r w:rsidR="00631CF5" w:rsidRPr="00DF45F7">
        <w:rPr>
          <w:rFonts w:asciiTheme="minorHAnsi" w:hAnsiTheme="minorHAnsi"/>
          <w:color w:val="000000" w:themeColor="text1"/>
        </w:rPr>
        <w:t>następując</w:t>
      </w:r>
      <w:r w:rsidRPr="00DF45F7">
        <w:rPr>
          <w:rFonts w:asciiTheme="minorHAnsi" w:hAnsiTheme="minorHAnsi"/>
          <w:color w:val="000000" w:themeColor="text1"/>
        </w:rPr>
        <w:t>ych kar umownych</w:t>
      </w:r>
      <w:r w:rsidR="00631CF5" w:rsidRPr="00DF45F7">
        <w:rPr>
          <w:rFonts w:asciiTheme="minorHAnsi" w:hAnsiTheme="minorHAnsi"/>
          <w:color w:val="000000" w:themeColor="text1"/>
        </w:rPr>
        <w:t>:</w:t>
      </w:r>
      <w:bookmarkEnd w:id="739"/>
    </w:p>
    <w:bookmarkEnd w:id="740"/>
    <w:p w14:paraId="3595AF18" w14:textId="245EB961" w:rsidR="00B83B52" w:rsidRPr="00DF45F7" w:rsidRDefault="00B83B52"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w:t>
      </w:r>
      <w:r w:rsidR="00280115" w:rsidRPr="00DF45F7">
        <w:rPr>
          <w:rFonts w:asciiTheme="minorHAnsi" w:hAnsiTheme="minorHAnsi"/>
          <w:color w:val="000000" w:themeColor="text1"/>
        </w:rPr>
        <w:t xml:space="preserve">zaprzestania realizacji lub </w:t>
      </w:r>
      <w:r w:rsidRPr="00DF45F7">
        <w:rPr>
          <w:rFonts w:asciiTheme="minorHAnsi" w:hAnsiTheme="minorHAnsi"/>
          <w:color w:val="000000" w:themeColor="text1"/>
        </w:rPr>
        <w:t>wypowiedzenia Umowy</w:t>
      </w:r>
      <w:r w:rsidR="009F2DC0" w:rsidRPr="00DF45F7">
        <w:rPr>
          <w:rFonts w:asciiTheme="minorHAnsi" w:hAnsiTheme="minorHAnsi"/>
          <w:color w:val="000000" w:themeColor="text1"/>
        </w:rPr>
        <w:t xml:space="preserve"> przez Wykonawcę</w:t>
      </w:r>
      <w:r w:rsidRPr="00DF45F7">
        <w:rPr>
          <w:rFonts w:asciiTheme="minorHAnsi" w:hAnsiTheme="minorHAnsi"/>
          <w:color w:val="000000" w:themeColor="text1"/>
        </w:rPr>
        <w:t xml:space="preserve">, poza przypadkami dopuszczalnymi przez Umowę i bezwzględnie obowiązujące przepisy prawa, kwotę stanowiącą </w:t>
      </w:r>
      <w:r w:rsidR="009F2DC0" w:rsidRPr="00DF45F7">
        <w:rPr>
          <w:rFonts w:asciiTheme="minorHAnsi" w:hAnsiTheme="minorHAnsi"/>
          <w:color w:val="000000" w:themeColor="text1"/>
        </w:rPr>
        <w:t>30</w:t>
      </w:r>
      <w:r w:rsidRPr="00DF45F7">
        <w:rPr>
          <w:rFonts w:asciiTheme="minorHAnsi" w:hAnsiTheme="minorHAnsi"/>
          <w:color w:val="000000" w:themeColor="text1"/>
        </w:rPr>
        <w:t xml:space="preserve">% łącznej wartości maksymalnego wynagrodzenia Wykonawcy za realizację Umowy, </w:t>
      </w:r>
      <w:r w:rsidR="007C03E9" w:rsidRPr="00DF45F7">
        <w:rPr>
          <w:rFonts w:asciiTheme="minorHAnsi" w:hAnsiTheme="minorHAnsi"/>
          <w:color w:val="000000" w:themeColor="text1"/>
        </w:rPr>
        <w:t xml:space="preserve">ustaloną zgodnie z </w:t>
      </w:r>
      <w:r w:rsidR="007C03E9" w:rsidRPr="00DF45F7">
        <w:rPr>
          <w:rFonts w:asciiTheme="minorHAnsi" w:hAnsiTheme="minorHAnsi"/>
          <w:color w:val="000000" w:themeColor="text1"/>
        </w:rPr>
        <w:fldChar w:fldCharType="begin"/>
      </w:r>
      <w:r w:rsidR="007C03E9"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7C03E9" w:rsidRPr="00DF45F7">
        <w:rPr>
          <w:rFonts w:asciiTheme="minorHAnsi" w:hAnsiTheme="minorHAnsi"/>
          <w:color w:val="000000" w:themeColor="text1"/>
        </w:rPr>
      </w:r>
      <w:r w:rsidR="007C03E9"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7C03E9" w:rsidRPr="00DF45F7">
        <w:rPr>
          <w:rFonts w:asciiTheme="minorHAnsi" w:hAnsiTheme="minorHAnsi"/>
          <w:color w:val="000000" w:themeColor="text1"/>
        </w:rPr>
        <w:fldChar w:fldCharType="end"/>
      </w:r>
      <w:r w:rsidR="007C03E9" w:rsidRPr="00DF45F7">
        <w:rPr>
          <w:rFonts w:asciiTheme="minorHAnsi" w:hAnsiTheme="minorHAnsi"/>
          <w:color w:val="000000" w:themeColor="text1"/>
        </w:rPr>
        <w:t xml:space="preserve"> Umowy dla dotychczas zrealizowanych i trwających Etapów wykonania Umowy</w:t>
      </w:r>
      <w:r w:rsidRPr="00DF45F7">
        <w:rPr>
          <w:rFonts w:asciiTheme="minorHAnsi" w:hAnsiTheme="minorHAnsi"/>
          <w:color w:val="000000" w:themeColor="text1"/>
        </w:rPr>
        <w:t>;</w:t>
      </w:r>
    </w:p>
    <w:p w14:paraId="10DCE757" w14:textId="7B48DC65" w:rsidR="00B83B52" w:rsidRPr="00DF45F7" w:rsidRDefault="00B83B52"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nienależytego wykonania Umowy, rozumianego jako brak stworzenia Wyników Prac Etapu albo stworzenie Wyników Prac Etapu</w:t>
      </w:r>
      <w:r w:rsidR="00A73E69" w:rsidRPr="00DF45F7">
        <w:rPr>
          <w:rFonts w:asciiTheme="minorHAnsi" w:hAnsiTheme="minorHAnsi"/>
          <w:color w:val="000000" w:themeColor="text1"/>
        </w:rPr>
        <w:t xml:space="preserve"> I</w:t>
      </w:r>
      <w:r w:rsidR="00B65769" w:rsidRPr="00DF45F7">
        <w:rPr>
          <w:rFonts w:asciiTheme="minorHAnsi" w:hAnsiTheme="minorHAnsi"/>
          <w:color w:val="000000" w:themeColor="text1"/>
        </w:rPr>
        <w:t>,</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z naruszeniem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 </w:t>
      </w:r>
      <w:r w:rsidR="009F2DC0" w:rsidRPr="00DF45F7">
        <w:rPr>
          <w:rFonts w:asciiTheme="minorHAnsi" w:hAnsiTheme="minorHAnsi"/>
          <w:color w:val="000000" w:themeColor="text1"/>
        </w:rPr>
        <w:t>lub</w:t>
      </w:r>
      <w:r w:rsidRPr="00DF45F7">
        <w:rPr>
          <w:rFonts w:asciiTheme="minorHAnsi" w:hAnsiTheme="minorHAnsi"/>
          <w:color w:val="000000" w:themeColor="text1"/>
        </w:rPr>
        <w:t xml:space="preserve"> wskazanych we Wniosku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Konkursowych (z dopuszczalną tolerancją </w:t>
      </w:r>
      <w:bookmarkStart w:id="741" w:name="_Hlk59597286"/>
      <w:r w:rsidR="00141342" w:rsidRPr="00DF45F7">
        <w:rPr>
          <w:rFonts w:asciiTheme="minorHAnsi" w:hAnsiTheme="minorHAnsi"/>
          <w:color w:val="000000" w:themeColor="text1"/>
        </w:rPr>
        <w:t>i Granicą Błędu wskazanymi</w:t>
      </w:r>
      <w:bookmarkEnd w:id="741"/>
      <w:r w:rsidR="00141342" w:rsidRPr="00DF45F7" w:rsidDel="00141342">
        <w:rPr>
          <w:rFonts w:asciiTheme="minorHAnsi" w:hAnsiTheme="minorHAnsi"/>
          <w:color w:val="000000" w:themeColor="text1"/>
        </w:rPr>
        <w:t xml:space="preserve"> </w:t>
      </w:r>
      <w:r w:rsidRPr="00DF45F7">
        <w:rPr>
          <w:rFonts w:asciiTheme="minorHAnsi" w:hAnsiTheme="minorHAnsi"/>
          <w:color w:val="000000" w:themeColor="text1"/>
        </w:rPr>
        <w:t xml:space="preserve">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_Ref53698513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00220369"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Jakościowych, kwotę stanowiącą </w:t>
      </w:r>
      <w:r w:rsidR="004C7042">
        <w:rPr>
          <w:rFonts w:asciiTheme="minorHAnsi" w:hAnsiTheme="minorHAnsi"/>
          <w:color w:val="000000" w:themeColor="text1"/>
        </w:rPr>
        <w:t>10</w:t>
      </w:r>
      <w:r w:rsidRPr="00DF45F7">
        <w:rPr>
          <w:rFonts w:asciiTheme="minorHAnsi" w:hAnsiTheme="minorHAnsi"/>
          <w:color w:val="000000" w:themeColor="text1"/>
        </w:rPr>
        <w:t xml:space="preserve">% łącznej wartości maksymalnego wynagrodzenia Wykonawcy za realizację </w:t>
      </w:r>
      <w:r w:rsidR="004C7042">
        <w:rPr>
          <w:rFonts w:asciiTheme="minorHAnsi" w:hAnsiTheme="minorHAnsi"/>
          <w:color w:val="000000" w:themeColor="text1"/>
        </w:rPr>
        <w:t>Etapu I</w:t>
      </w:r>
      <w:r w:rsidRPr="00DF45F7">
        <w:rPr>
          <w:rFonts w:asciiTheme="minorHAnsi" w:hAnsiTheme="minorHAnsi"/>
          <w:color w:val="000000" w:themeColor="text1"/>
        </w:rPr>
        <w:t xml:space="preserve">, ustaloną </w:t>
      </w:r>
      <w:r w:rsidR="00A14EAE" w:rsidRPr="00DF45F7">
        <w:rPr>
          <w:rFonts w:asciiTheme="minorHAnsi" w:hAnsiTheme="minorHAnsi"/>
          <w:color w:val="000000" w:themeColor="text1"/>
        </w:rPr>
        <w:t xml:space="preserve">zgodnie z </w:t>
      </w:r>
      <w:r w:rsidR="00A14EAE" w:rsidRPr="00DF45F7">
        <w:rPr>
          <w:rFonts w:asciiTheme="minorHAnsi" w:hAnsiTheme="minorHAnsi"/>
          <w:color w:val="000000" w:themeColor="text1"/>
        </w:rPr>
        <w:fldChar w:fldCharType="begin"/>
      </w:r>
      <w:r w:rsidR="00A14EAE"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A14EAE" w:rsidRPr="00DF45F7">
        <w:rPr>
          <w:rFonts w:asciiTheme="minorHAnsi" w:hAnsiTheme="minorHAnsi"/>
          <w:color w:val="000000" w:themeColor="text1"/>
        </w:rPr>
      </w:r>
      <w:r w:rsidR="00A14EAE"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A14EAE"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7C03E9" w:rsidRPr="00DF45F7">
        <w:rPr>
          <w:rFonts w:asciiTheme="minorHAnsi" w:hAnsiTheme="minorHAnsi"/>
          <w:color w:val="000000" w:themeColor="text1"/>
        </w:rPr>
        <w:t>Umowy</w:t>
      </w:r>
      <w:r w:rsidRPr="00DF45F7">
        <w:rPr>
          <w:rFonts w:asciiTheme="minorHAnsi" w:hAnsiTheme="minorHAnsi"/>
          <w:color w:val="000000" w:themeColor="text1"/>
        </w:rPr>
        <w:t xml:space="preserve"> Etap</w:t>
      </w:r>
      <w:r w:rsidR="00A73E69" w:rsidRPr="00DF45F7">
        <w:rPr>
          <w:rFonts w:asciiTheme="minorHAnsi" w:hAnsiTheme="minorHAnsi"/>
          <w:color w:val="000000" w:themeColor="text1"/>
        </w:rPr>
        <w:t>u I</w:t>
      </w:r>
      <w:r w:rsidRPr="00DF45F7">
        <w:rPr>
          <w:rFonts w:asciiTheme="minorHAnsi" w:hAnsiTheme="minorHAnsi"/>
          <w:color w:val="000000" w:themeColor="text1"/>
        </w:rPr>
        <w:t xml:space="preserve"> wykonania Umowy</w:t>
      </w:r>
      <w:r w:rsidR="00AD6F48" w:rsidRPr="00DF45F7">
        <w:rPr>
          <w:rFonts w:asciiTheme="minorHAnsi" w:hAnsiTheme="minorHAnsi"/>
          <w:color w:val="000000" w:themeColor="text1"/>
        </w:rPr>
        <w:t>, z zastrzeżeniem, że kary opisanej w tym punkcie nie nakłada się, jeśli NCBR dokonał Odbioru Etapu</w:t>
      </w:r>
      <w:r w:rsidR="00A73E69" w:rsidRPr="00DF45F7">
        <w:rPr>
          <w:rFonts w:asciiTheme="minorHAnsi" w:hAnsiTheme="minorHAnsi"/>
          <w:color w:val="000000" w:themeColor="text1"/>
        </w:rPr>
        <w:t xml:space="preserve"> I</w:t>
      </w:r>
      <w:r w:rsidR="00AD6F48" w:rsidRPr="00DF45F7">
        <w:rPr>
          <w:rFonts w:asciiTheme="minorHAnsi" w:hAnsiTheme="minorHAnsi"/>
          <w:color w:val="000000" w:themeColor="text1"/>
        </w:rPr>
        <w:t xml:space="preserve"> z Uwagami</w:t>
      </w:r>
      <w:r w:rsidRPr="00DF45F7">
        <w:rPr>
          <w:rFonts w:asciiTheme="minorHAnsi" w:hAnsiTheme="minorHAnsi"/>
          <w:color w:val="000000" w:themeColor="text1"/>
        </w:rPr>
        <w:t>;</w:t>
      </w:r>
    </w:p>
    <w:p w14:paraId="31B10731" w14:textId="49F5637C" w:rsidR="00A73E69" w:rsidRPr="00DF45F7" w:rsidRDefault="00A73E69"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nienależytego wykonania Umowy, rozumianego jako brak stworzenia Wyników Prac Etapu II, albo stworzenie Wyników Prac Etapu II</w:t>
      </w:r>
      <w:r w:rsidR="004C7042">
        <w:rPr>
          <w:rFonts w:asciiTheme="minorHAnsi" w:hAnsiTheme="minorHAnsi"/>
          <w:color w:val="000000" w:themeColor="text1"/>
        </w:rPr>
        <w:t xml:space="preserve"> </w:t>
      </w:r>
      <w:r w:rsidRPr="00DF45F7">
        <w:rPr>
          <w:rFonts w:asciiTheme="minorHAnsi" w:hAnsiTheme="minorHAnsi"/>
          <w:color w:val="000000" w:themeColor="text1"/>
        </w:rPr>
        <w:t>z naruszeniem Wymagań Obligatoryjnych lub wskazanych we Wniosku Wymagań Konkursowych (z dopuszczalną tolerancją i Granicą Błędu wskazanymi</w:t>
      </w:r>
      <w:r w:rsidRPr="00DF45F7" w:rsidDel="00141342">
        <w:rPr>
          <w:rFonts w:asciiTheme="minorHAnsi" w:hAnsiTheme="minorHAnsi"/>
          <w:color w:val="000000" w:themeColor="text1"/>
        </w:rPr>
        <w:t xml:space="preserve"> </w:t>
      </w:r>
      <w:r w:rsidRPr="00DF45F7">
        <w:rPr>
          <w:rFonts w:asciiTheme="minorHAnsi" w:hAnsiTheme="minorHAnsi"/>
          <w:color w:val="000000" w:themeColor="text1"/>
        </w:rPr>
        <w:t xml:space="preserve">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_Ref53698513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00220369" w:rsidRPr="00DF45F7">
        <w:rPr>
          <w:rFonts w:asciiTheme="minorHAnsi" w:hAnsiTheme="minorHAnsi"/>
          <w:color w:val="000000" w:themeColor="text1"/>
        </w:rPr>
        <w:t xml:space="preserve"> i</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Wymagań Jakościowych Umowy, kwotę </w:t>
      </w:r>
      <w:r w:rsidR="004C7042">
        <w:rPr>
          <w:rFonts w:asciiTheme="minorHAnsi" w:hAnsiTheme="minorHAnsi"/>
          <w:color w:val="000000" w:themeColor="text1"/>
        </w:rPr>
        <w:t>5</w:t>
      </w:r>
      <w:r w:rsidRPr="00DF45F7">
        <w:rPr>
          <w:rFonts w:asciiTheme="minorHAnsi" w:hAnsiTheme="minorHAnsi"/>
          <w:color w:val="000000" w:themeColor="text1"/>
        </w:rPr>
        <w:t>00</w:t>
      </w:r>
      <w:r w:rsidR="004C7042">
        <w:rPr>
          <w:rFonts w:asciiTheme="minorHAnsi" w:hAnsiTheme="minorHAnsi"/>
          <w:color w:val="000000" w:themeColor="text1"/>
        </w:rPr>
        <w:t xml:space="preserve"> </w:t>
      </w:r>
      <w:r w:rsidRPr="00DF45F7">
        <w:rPr>
          <w:rFonts w:asciiTheme="minorHAnsi" w:hAnsiTheme="minorHAnsi"/>
          <w:color w:val="000000" w:themeColor="text1"/>
        </w:rPr>
        <w:t xml:space="preserve">000,00 zł (słownie: </w:t>
      </w:r>
      <w:r w:rsidR="004C7042" w:rsidRPr="00DF45F7">
        <w:rPr>
          <w:rFonts w:asciiTheme="minorHAnsi" w:hAnsiTheme="minorHAnsi"/>
          <w:color w:val="000000" w:themeColor="text1"/>
        </w:rPr>
        <w:t xml:space="preserve">pięćset </w:t>
      </w:r>
      <w:r w:rsidRPr="00DF45F7">
        <w:rPr>
          <w:rFonts w:asciiTheme="minorHAnsi" w:hAnsiTheme="minorHAnsi"/>
          <w:color w:val="000000" w:themeColor="text1"/>
        </w:rPr>
        <w:t>tysięcy złotych), z zastrzeżeniem, że kary opisanej w tym punkcie nie nakłada się, jeśli NCBR dokonał Odbioru Etapu II z Uwagami</w:t>
      </w:r>
      <w:r w:rsidR="00EE0A52">
        <w:rPr>
          <w:rFonts w:asciiTheme="minorHAnsi" w:hAnsiTheme="minorHAnsi"/>
          <w:color w:val="000000" w:themeColor="text1"/>
        </w:rPr>
        <w:t>;</w:t>
      </w:r>
    </w:p>
    <w:p w14:paraId="299BF79A" w14:textId="7AC9C6D1" w:rsidR="000C055C" w:rsidRDefault="00C9123E" w:rsidP="00B11AA8">
      <w:pPr>
        <w:numPr>
          <w:ilvl w:val="1"/>
          <w:numId w:val="22"/>
        </w:numPr>
        <w:spacing w:before="60" w:after="60"/>
        <w:ind w:left="709"/>
        <w:contextualSpacing/>
        <w:jc w:val="both"/>
        <w:rPr>
          <w:rFonts w:asciiTheme="minorHAnsi" w:hAnsiTheme="minorHAnsi"/>
          <w:color w:val="000000" w:themeColor="text1"/>
        </w:rPr>
      </w:pPr>
      <w:bookmarkStart w:id="742" w:name="_Ref69417253"/>
      <w:bookmarkStart w:id="743" w:name="_Hlk69218231"/>
      <w:r w:rsidRPr="00DF45F7">
        <w:rPr>
          <w:rFonts w:asciiTheme="minorHAnsi" w:hAnsiTheme="minorHAnsi"/>
          <w:color w:val="000000" w:themeColor="text1"/>
        </w:rPr>
        <w:t xml:space="preserve">w przypadku jeśli w ramach </w:t>
      </w:r>
      <w:r w:rsidR="00005079" w:rsidRPr="00DF45F7">
        <w:rPr>
          <w:rFonts w:asciiTheme="minorHAnsi" w:hAnsiTheme="minorHAnsi"/>
          <w:color w:val="000000" w:themeColor="text1"/>
        </w:rPr>
        <w:t>weryfikacji</w:t>
      </w:r>
      <w:r w:rsidRPr="00DF45F7">
        <w:rPr>
          <w:rFonts w:asciiTheme="minorHAnsi" w:hAnsiTheme="minorHAnsi"/>
          <w:color w:val="000000" w:themeColor="text1"/>
        </w:rPr>
        <w:t xml:space="preserve"> </w:t>
      </w:r>
      <w:r w:rsidR="00220FA2">
        <w:rPr>
          <w:rFonts w:asciiTheme="minorHAnsi" w:hAnsiTheme="minorHAnsi"/>
          <w:color w:val="000000" w:themeColor="text1"/>
        </w:rPr>
        <w:t xml:space="preserve">prowadzonej </w:t>
      </w:r>
      <w:r w:rsidRPr="00DF45F7">
        <w:rPr>
          <w:rFonts w:asciiTheme="minorHAnsi" w:hAnsiTheme="minorHAnsi"/>
          <w:color w:val="000000" w:themeColor="text1"/>
        </w:rPr>
        <w:t>w ramach Etapu III zgodnie z Załącznikiem nr 4 do Regulaminu zostanie ustalone, że Demonstrator nie jest zgodny z Wynikiem Prac Etapu II</w:t>
      </w:r>
      <w:r w:rsidR="000C055C">
        <w:rPr>
          <w:rFonts w:asciiTheme="minorHAnsi" w:hAnsiTheme="minorHAnsi"/>
          <w:color w:val="000000" w:themeColor="text1"/>
        </w:rPr>
        <w:t>:</w:t>
      </w:r>
      <w:bookmarkEnd w:id="742"/>
    </w:p>
    <w:p w14:paraId="45968FD1" w14:textId="1C49164B" w:rsidR="000C055C" w:rsidRDefault="000C055C" w:rsidP="00B11AA8">
      <w:pPr>
        <w:numPr>
          <w:ilvl w:val="2"/>
          <w:numId w:val="22"/>
        </w:numPr>
        <w:spacing w:before="60" w:after="60"/>
        <w:ind w:left="1418" w:hanging="317"/>
        <w:contextualSpacing/>
        <w:jc w:val="both"/>
        <w:rPr>
          <w:rFonts w:asciiTheme="minorHAnsi" w:hAnsiTheme="minorHAnsi"/>
          <w:color w:val="000000" w:themeColor="text1"/>
        </w:rPr>
      </w:pPr>
      <w:r>
        <w:rPr>
          <w:rFonts w:asciiTheme="minorHAnsi" w:hAnsiTheme="minorHAnsi"/>
          <w:color w:val="000000" w:themeColor="text1"/>
        </w:rPr>
        <w:t>jeśli odstępstwo od Wyników Prac Etapu II mieści się w Granicy Błędu: kwotę 100 000 (sto tysięcy złotych),</w:t>
      </w:r>
    </w:p>
    <w:p w14:paraId="295CDA98" w14:textId="29DD2737" w:rsidR="00C9123E" w:rsidRDefault="000C055C" w:rsidP="00B11AA8">
      <w:pPr>
        <w:numPr>
          <w:ilvl w:val="2"/>
          <w:numId w:val="22"/>
        </w:numPr>
        <w:spacing w:before="60" w:after="60"/>
        <w:ind w:left="1418" w:hanging="317"/>
        <w:contextualSpacing/>
        <w:jc w:val="both"/>
        <w:rPr>
          <w:rFonts w:asciiTheme="minorHAnsi" w:hAnsiTheme="minorHAnsi"/>
          <w:color w:val="000000" w:themeColor="text1"/>
        </w:rPr>
      </w:pPr>
      <w:r>
        <w:rPr>
          <w:rFonts w:asciiTheme="minorHAnsi" w:hAnsiTheme="minorHAnsi"/>
          <w:color w:val="000000" w:themeColor="text1"/>
        </w:rPr>
        <w:t>jeśli odstępstwo od Wyników Prac Etapu II nie mieści się w Granicy Błędu:</w:t>
      </w:r>
      <w:r w:rsidR="00C9123E" w:rsidRPr="00DF45F7">
        <w:rPr>
          <w:rFonts w:asciiTheme="minorHAnsi" w:hAnsiTheme="minorHAnsi"/>
          <w:color w:val="000000" w:themeColor="text1"/>
        </w:rPr>
        <w:t xml:space="preserve"> kwotę 500 000,00 (słownie: pięćset tysięcy złotych)</w:t>
      </w:r>
      <w:r w:rsidR="00EE0A52">
        <w:rPr>
          <w:rFonts w:asciiTheme="minorHAnsi" w:hAnsiTheme="minorHAnsi"/>
          <w:color w:val="000000" w:themeColor="text1"/>
        </w:rPr>
        <w:t>;</w:t>
      </w:r>
    </w:p>
    <w:p w14:paraId="4E074B3D" w14:textId="4049FE1F" w:rsidR="00FC4D6C" w:rsidRPr="00DF45F7" w:rsidRDefault="00FC4D6C" w:rsidP="00B11AA8">
      <w:pPr>
        <w:numPr>
          <w:ilvl w:val="1"/>
          <w:numId w:val="22"/>
        </w:numPr>
        <w:spacing w:before="60" w:after="60"/>
        <w:ind w:left="709"/>
        <w:contextualSpacing/>
        <w:jc w:val="both"/>
        <w:rPr>
          <w:rFonts w:asciiTheme="minorHAnsi" w:hAnsiTheme="minorHAnsi"/>
          <w:color w:val="000000" w:themeColor="text1"/>
        </w:rPr>
      </w:pPr>
      <w:r>
        <w:rPr>
          <w:rFonts w:asciiTheme="minorHAnsi" w:hAnsiTheme="minorHAnsi"/>
          <w:color w:val="000000" w:themeColor="text1"/>
        </w:rPr>
        <w:t>w przypadku zwłoki w przedstawieniu dowolnego z Raportów Etapu III, zgodnie z Załącznikiem nr 4 do Regulaminu, kwotę 10 000 zł (dziesięć tysięcy złotych) za każdy tydzień opóźnienia, lecz nie więcej w przypadku każdego z raportów zaliczanych do Raportów Etapu III: 300 000 zł (trzysta tysięcy złotych);</w:t>
      </w:r>
    </w:p>
    <w:bookmarkEnd w:id="743"/>
    <w:p w14:paraId="038DA8FB" w14:textId="0777D072" w:rsidR="003B354A" w:rsidRPr="00DF45F7" w:rsidRDefault="00631CF5"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odstąpienia od Umowy przez NCBR</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przyczyn zależnych od </w:t>
      </w:r>
      <w:r w:rsidR="00470A4A" w:rsidRPr="00DF45F7">
        <w:rPr>
          <w:rFonts w:asciiTheme="minorHAnsi" w:hAnsiTheme="minorHAnsi"/>
          <w:color w:val="000000" w:themeColor="text1"/>
        </w:rPr>
        <w:t>Wykonawcy</w:t>
      </w:r>
      <w:r w:rsidRPr="00DF45F7">
        <w:rPr>
          <w:rFonts w:asciiTheme="minorHAnsi" w:hAnsiTheme="minorHAnsi"/>
          <w:color w:val="000000" w:themeColor="text1"/>
        </w:rPr>
        <w:t xml:space="preserve"> kwotę stanowiącą </w:t>
      </w:r>
      <w:r w:rsidR="00FD36D4" w:rsidRPr="00DF45F7">
        <w:rPr>
          <w:rFonts w:asciiTheme="minorHAnsi" w:hAnsiTheme="minorHAnsi"/>
          <w:color w:val="000000" w:themeColor="text1"/>
        </w:rPr>
        <w:t>5</w:t>
      </w:r>
      <w:r w:rsidRPr="00DF45F7">
        <w:rPr>
          <w:rFonts w:asciiTheme="minorHAnsi" w:hAnsiTheme="minorHAnsi"/>
          <w:color w:val="000000" w:themeColor="text1"/>
        </w:rPr>
        <w:t>% łącznej wartości</w:t>
      </w:r>
      <w:r w:rsidR="00470A4A" w:rsidRPr="00DF45F7">
        <w:rPr>
          <w:rFonts w:asciiTheme="minorHAnsi" w:hAnsiTheme="minorHAnsi"/>
          <w:color w:val="000000" w:themeColor="text1"/>
        </w:rPr>
        <w:t xml:space="preserve"> maksymalnego wynagrodzenia Wykonawcy za realizację Umowy</w:t>
      </w:r>
      <w:r w:rsidR="00A1595E" w:rsidRPr="00DF45F7">
        <w:rPr>
          <w:rFonts w:asciiTheme="minorHAnsi" w:hAnsiTheme="minorHAnsi"/>
          <w:color w:val="000000" w:themeColor="text1"/>
        </w:rPr>
        <w:t xml:space="preserve">, </w:t>
      </w:r>
      <w:r w:rsidR="00480B6B" w:rsidRPr="00DF45F7">
        <w:rPr>
          <w:rFonts w:asciiTheme="minorHAnsi" w:hAnsiTheme="minorHAnsi"/>
          <w:color w:val="000000" w:themeColor="text1"/>
        </w:rPr>
        <w:t xml:space="preserve">ustaloną zgodnie z </w:t>
      </w:r>
      <w:r w:rsidR="00480B6B" w:rsidRPr="00DF45F7">
        <w:rPr>
          <w:rFonts w:asciiTheme="minorHAnsi" w:hAnsiTheme="minorHAnsi"/>
          <w:color w:val="000000" w:themeColor="text1"/>
        </w:rPr>
        <w:fldChar w:fldCharType="begin"/>
      </w:r>
      <w:r w:rsidR="00480B6B"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480B6B" w:rsidRPr="00DF45F7">
        <w:rPr>
          <w:rFonts w:asciiTheme="minorHAnsi" w:hAnsiTheme="minorHAnsi"/>
          <w:color w:val="000000" w:themeColor="text1"/>
        </w:rPr>
      </w:r>
      <w:r w:rsidR="00480B6B"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480B6B" w:rsidRPr="00DF45F7">
        <w:rPr>
          <w:rFonts w:asciiTheme="minorHAnsi" w:hAnsiTheme="minorHAnsi"/>
          <w:color w:val="000000" w:themeColor="text1"/>
        </w:rPr>
        <w:fldChar w:fldCharType="end"/>
      </w:r>
      <w:r w:rsidR="00480B6B" w:rsidRPr="00DF45F7">
        <w:rPr>
          <w:rFonts w:asciiTheme="minorHAnsi" w:hAnsiTheme="minorHAnsi"/>
          <w:color w:val="000000" w:themeColor="text1"/>
        </w:rPr>
        <w:t xml:space="preserve"> Umowy dla dotychczas zrealizowanych i trwających Etapów wykonania Umowy</w:t>
      </w:r>
      <w:r w:rsidR="00470A4A" w:rsidRPr="00DF45F7">
        <w:rPr>
          <w:rFonts w:asciiTheme="minorHAnsi" w:hAnsiTheme="minorHAnsi"/>
          <w:color w:val="000000" w:themeColor="text1"/>
        </w:rPr>
        <w:t>;</w:t>
      </w:r>
    </w:p>
    <w:p w14:paraId="6C984E9E" w14:textId="48B41CD5" w:rsidR="00922AF4" w:rsidRPr="00DF45F7" w:rsidRDefault="00922AF4"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przez </w:t>
      </w:r>
      <w:r w:rsidR="00470A4A" w:rsidRPr="00DF45F7">
        <w:rPr>
          <w:rFonts w:asciiTheme="minorHAnsi" w:hAnsiTheme="minorHAnsi"/>
          <w:color w:val="000000" w:themeColor="text1"/>
        </w:rPr>
        <w:t>Wykonawcę</w:t>
      </w:r>
      <w:r w:rsidRPr="00DF45F7">
        <w:rPr>
          <w:rFonts w:asciiTheme="minorHAnsi" w:hAnsiTheme="minorHAnsi"/>
          <w:color w:val="000000" w:themeColor="text1"/>
        </w:rPr>
        <w:t xml:space="preserve"> zasad poufności określonych</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niniejszej Umowie,</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 xml:space="preserve">wysokości </w:t>
      </w:r>
      <w:r w:rsidR="002C0E15" w:rsidRPr="00DF45F7">
        <w:rPr>
          <w:rFonts w:asciiTheme="minorHAnsi" w:hAnsiTheme="minorHAnsi"/>
          <w:color w:val="000000" w:themeColor="text1"/>
        </w:rPr>
        <w:t>100.000</w:t>
      </w:r>
      <w:r w:rsidR="00585C6F" w:rsidRPr="00DF45F7">
        <w:rPr>
          <w:rFonts w:asciiTheme="minorHAnsi" w:hAnsiTheme="minorHAnsi"/>
          <w:color w:val="000000" w:themeColor="text1"/>
        </w:rPr>
        <w:t>,00</w:t>
      </w:r>
      <w:r w:rsidR="002C0E15" w:rsidRPr="00DF45F7">
        <w:rPr>
          <w:rFonts w:asciiTheme="minorHAnsi" w:hAnsiTheme="minorHAnsi"/>
          <w:color w:val="000000" w:themeColor="text1"/>
        </w:rPr>
        <w:t xml:space="preserve"> </w:t>
      </w:r>
      <w:r w:rsidR="000E2BEC" w:rsidRPr="00DF45F7">
        <w:rPr>
          <w:rFonts w:asciiTheme="minorHAnsi" w:hAnsiTheme="minorHAnsi"/>
          <w:color w:val="000000" w:themeColor="text1"/>
        </w:rPr>
        <w:t xml:space="preserve">zł </w:t>
      </w:r>
      <w:r w:rsidR="00E54B00" w:rsidRPr="00DF45F7">
        <w:rPr>
          <w:rFonts w:asciiTheme="minorHAnsi" w:hAnsiTheme="minorHAnsi"/>
          <w:color w:val="000000" w:themeColor="text1"/>
        </w:rPr>
        <w:t>(sto tysięcy</w:t>
      </w:r>
      <w:r w:rsidR="000E2BEC" w:rsidRPr="00DF45F7">
        <w:rPr>
          <w:rFonts w:asciiTheme="minorHAnsi" w:hAnsiTheme="minorHAnsi"/>
          <w:color w:val="000000" w:themeColor="text1"/>
        </w:rPr>
        <w:t xml:space="preserve"> złotych</w:t>
      </w:r>
      <w:r w:rsidR="00E54B00" w:rsidRPr="00DF45F7">
        <w:rPr>
          <w:rFonts w:asciiTheme="minorHAnsi" w:hAnsiTheme="minorHAnsi"/>
          <w:color w:val="000000" w:themeColor="text1"/>
        </w:rPr>
        <w:t>)</w:t>
      </w:r>
      <w:r w:rsidR="00525926" w:rsidRPr="00DF45F7">
        <w:rPr>
          <w:rFonts w:asciiTheme="minorHAnsi" w:hAnsiTheme="minorHAnsi"/>
          <w:color w:val="000000" w:themeColor="text1"/>
        </w:rPr>
        <w:t xml:space="preserve"> </w:t>
      </w:r>
      <w:r w:rsidRPr="00DF45F7">
        <w:rPr>
          <w:rFonts w:asciiTheme="minorHAnsi" w:hAnsiTheme="minorHAnsi"/>
          <w:color w:val="000000" w:themeColor="text1"/>
        </w:rPr>
        <w:t>za każdy przypadek naruszenia</w:t>
      </w:r>
      <w:r w:rsidR="00502B7B" w:rsidRPr="00DF45F7">
        <w:rPr>
          <w:rFonts w:asciiTheme="minorHAnsi" w:hAnsiTheme="minorHAnsi"/>
          <w:color w:val="000000" w:themeColor="text1"/>
        </w:rPr>
        <w:t>, lecz</w:t>
      </w:r>
      <w:r w:rsidR="0025061A" w:rsidRPr="00DF45F7">
        <w:rPr>
          <w:rFonts w:asciiTheme="minorHAnsi" w:hAnsiTheme="minorHAnsi"/>
          <w:color w:val="000000" w:themeColor="text1"/>
        </w:rPr>
        <w:t xml:space="preserve"> nie więcej niż 5</w:t>
      </w:r>
      <w:r w:rsidR="00525926" w:rsidRPr="00DF45F7">
        <w:rPr>
          <w:rFonts w:asciiTheme="minorHAnsi" w:hAnsiTheme="minorHAnsi"/>
          <w:color w:val="000000" w:themeColor="text1"/>
        </w:rPr>
        <w:t>00.000</w:t>
      </w:r>
      <w:r w:rsidR="00585C6F" w:rsidRPr="00DF45F7">
        <w:rPr>
          <w:rFonts w:asciiTheme="minorHAnsi" w:hAnsiTheme="minorHAnsi"/>
          <w:color w:val="000000" w:themeColor="text1"/>
        </w:rPr>
        <w:t>,00</w:t>
      </w:r>
      <w:r w:rsidR="00525926" w:rsidRPr="00DF45F7">
        <w:rPr>
          <w:rFonts w:asciiTheme="minorHAnsi" w:hAnsiTheme="minorHAnsi"/>
          <w:color w:val="000000" w:themeColor="text1"/>
        </w:rPr>
        <w:t xml:space="preserve"> </w:t>
      </w:r>
      <w:r w:rsidR="000E2BEC" w:rsidRPr="00DF45F7">
        <w:rPr>
          <w:rFonts w:asciiTheme="minorHAnsi" w:hAnsiTheme="minorHAnsi"/>
          <w:color w:val="000000" w:themeColor="text1"/>
        </w:rPr>
        <w:t xml:space="preserve">zł </w:t>
      </w:r>
      <w:r w:rsidR="00525926" w:rsidRPr="00DF45F7">
        <w:rPr>
          <w:rFonts w:asciiTheme="minorHAnsi" w:hAnsiTheme="minorHAnsi"/>
          <w:color w:val="000000" w:themeColor="text1"/>
        </w:rPr>
        <w:t>(</w:t>
      </w:r>
      <w:r w:rsidR="0025061A" w:rsidRPr="00DF45F7">
        <w:rPr>
          <w:rFonts w:asciiTheme="minorHAnsi" w:hAnsiTheme="minorHAnsi"/>
          <w:color w:val="000000" w:themeColor="text1"/>
        </w:rPr>
        <w:t>pięćset tysięcy</w:t>
      </w:r>
      <w:r w:rsidR="000E2BEC" w:rsidRPr="00DF45F7">
        <w:rPr>
          <w:rFonts w:asciiTheme="minorHAnsi" w:hAnsiTheme="minorHAnsi"/>
          <w:color w:val="000000" w:themeColor="text1"/>
        </w:rPr>
        <w:t xml:space="preserve"> złotych</w:t>
      </w:r>
      <w:r w:rsidR="00525926" w:rsidRPr="00DF45F7">
        <w:rPr>
          <w:rFonts w:asciiTheme="minorHAnsi" w:hAnsiTheme="minorHAnsi"/>
          <w:color w:val="000000" w:themeColor="text1"/>
        </w:rPr>
        <w:t>)</w:t>
      </w:r>
      <w:r w:rsidR="00470A4A" w:rsidRPr="00DF45F7">
        <w:rPr>
          <w:rFonts w:asciiTheme="minorHAnsi" w:hAnsiTheme="minorHAnsi"/>
          <w:color w:val="000000" w:themeColor="text1"/>
        </w:rPr>
        <w:t>;</w:t>
      </w:r>
    </w:p>
    <w:p w14:paraId="2A0CEE66" w14:textId="460DB861" w:rsidR="00390F6B" w:rsidRPr="00DF45F7" w:rsidRDefault="00470A4A"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lastRenderedPageBreak/>
        <w:t xml:space="preserve">w przypadku </w:t>
      </w:r>
      <w:r w:rsidR="001423FC" w:rsidRPr="00DF45F7">
        <w:rPr>
          <w:rFonts w:asciiTheme="minorHAnsi" w:hAnsiTheme="minorHAnsi"/>
          <w:color w:val="000000" w:themeColor="text1"/>
        </w:rPr>
        <w:t>utrudniani</w:t>
      </w:r>
      <w:r w:rsidR="00F84319" w:rsidRPr="00DF45F7">
        <w:rPr>
          <w:rFonts w:asciiTheme="minorHAnsi" w:hAnsiTheme="minorHAnsi"/>
          <w:color w:val="000000" w:themeColor="text1"/>
        </w:rPr>
        <w:t>a</w:t>
      </w:r>
      <w:r w:rsidR="001423FC" w:rsidRPr="00DF45F7">
        <w:rPr>
          <w:rFonts w:asciiTheme="minorHAnsi" w:hAnsiTheme="minorHAnsi"/>
          <w:color w:val="000000" w:themeColor="text1"/>
        </w:rPr>
        <w:t xml:space="preserve"> przeprowadzania audytu oraz za przekazywanie niekompletnych lub nierzetelnych raportów okresowych, o których mowa </w:t>
      </w:r>
      <w:r w:rsidR="0073657D" w:rsidRPr="00DF45F7">
        <w:rPr>
          <w:rFonts w:asciiTheme="minorHAnsi" w:hAnsiTheme="minorHAnsi"/>
          <w:color w:val="000000" w:themeColor="text1"/>
        </w:rPr>
        <w:t xml:space="preserve">odpowiednio </w:t>
      </w:r>
      <w:r w:rsidR="001423FC" w:rsidRPr="00DF45F7">
        <w:rPr>
          <w:rFonts w:asciiTheme="minorHAnsi" w:hAnsiTheme="minorHAnsi"/>
          <w:color w:val="000000" w:themeColor="text1"/>
        </w:rPr>
        <w:t xml:space="preserve">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_Ref69114349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§13</w:t>
      </w:r>
      <w:r w:rsidR="004C7042">
        <w:rPr>
          <w:rFonts w:asciiTheme="minorHAnsi" w:hAnsiTheme="minorHAnsi"/>
          <w:color w:val="000000" w:themeColor="text1"/>
        </w:rPr>
        <w:fldChar w:fldCharType="end"/>
      </w:r>
      <w:r w:rsidR="0073657D" w:rsidRPr="00DF45F7">
        <w:rPr>
          <w:rFonts w:asciiTheme="minorHAnsi" w:hAnsiTheme="minorHAnsi"/>
          <w:color w:val="000000" w:themeColor="text1"/>
        </w:rPr>
        <w:t xml:space="preserve"> i</w:t>
      </w:r>
      <w:r w:rsidR="001736A0" w:rsidRPr="00DF45F7">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_Ref69116245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30</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_Ref69115788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§5</w:t>
      </w:r>
      <w:r w:rsidR="004C7042">
        <w:rPr>
          <w:rFonts w:asciiTheme="minorHAnsi" w:hAnsiTheme="minorHAnsi"/>
          <w:color w:val="000000" w:themeColor="text1"/>
        </w:rPr>
        <w:fldChar w:fldCharType="end"/>
      </w:r>
      <w:r w:rsidR="001736A0" w:rsidRPr="00DF45F7">
        <w:rPr>
          <w:rFonts w:asciiTheme="minorHAnsi" w:hAnsiTheme="minorHAnsi"/>
          <w:color w:val="000000" w:themeColor="text1"/>
        </w:rPr>
        <w:t xml:space="preserve"> Umowy</w:t>
      </w:r>
      <w:r w:rsidR="001423FC" w:rsidRPr="00DF45F7">
        <w:rPr>
          <w:rFonts w:asciiTheme="minorHAnsi" w:hAnsiTheme="minorHAnsi"/>
          <w:color w:val="000000" w:themeColor="text1"/>
        </w:rPr>
        <w:t xml:space="preserve">, w wysokości </w:t>
      </w:r>
      <w:r w:rsidR="00AA1E7D" w:rsidRPr="00DF45F7">
        <w:rPr>
          <w:rFonts w:asciiTheme="minorHAnsi" w:hAnsiTheme="minorHAnsi"/>
          <w:color w:val="000000" w:themeColor="text1"/>
        </w:rPr>
        <w:t>50</w:t>
      </w:r>
      <w:r w:rsidR="001423FC" w:rsidRPr="00DF45F7">
        <w:rPr>
          <w:rFonts w:asciiTheme="minorHAnsi" w:hAnsiTheme="minorHAnsi"/>
          <w:color w:val="000000" w:themeColor="text1"/>
        </w:rPr>
        <w:t>.000</w:t>
      </w:r>
      <w:r w:rsidR="00585C6F" w:rsidRPr="00DF45F7">
        <w:rPr>
          <w:rFonts w:asciiTheme="minorHAnsi" w:hAnsiTheme="minorHAnsi"/>
          <w:color w:val="000000" w:themeColor="text1"/>
        </w:rPr>
        <w:t>,00</w:t>
      </w:r>
      <w:r w:rsidR="00AA1E7D" w:rsidRPr="00DF45F7">
        <w:rPr>
          <w:rFonts w:asciiTheme="minorHAnsi" w:hAnsiTheme="minorHAnsi"/>
          <w:color w:val="000000" w:themeColor="text1"/>
        </w:rPr>
        <w:t xml:space="preserve"> </w:t>
      </w:r>
      <w:r w:rsidR="005552E3" w:rsidRPr="00DF45F7">
        <w:rPr>
          <w:rFonts w:asciiTheme="minorHAnsi" w:hAnsiTheme="minorHAnsi"/>
          <w:color w:val="000000" w:themeColor="text1"/>
        </w:rPr>
        <w:t>zł</w:t>
      </w:r>
      <w:r w:rsidR="000E2BEC" w:rsidRPr="00DF45F7">
        <w:rPr>
          <w:rFonts w:asciiTheme="minorHAnsi" w:hAnsiTheme="minorHAnsi"/>
          <w:color w:val="000000" w:themeColor="text1"/>
        </w:rPr>
        <w:t xml:space="preserve"> </w:t>
      </w:r>
      <w:r w:rsidR="00AA1E7D" w:rsidRPr="00DF45F7">
        <w:rPr>
          <w:rFonts w:asciiTheme="minorHAnsi" w:hAnsiTheme="minorHAnsi"/>
          <w:color w:val="000000" w:themeColor="text1"/>
        </w:rPr>
        <w:t>(pięćdziesiąt</w:t>
      </w:r>
      <w:r w:rsidR="001423FC" w:rsidRPr="00DF45F7">
        <w:rPr>
          <w:rFonts w:asciiTheme="minorHAnsi" w:hAnsiTheme="minorHAnsi"/>
          <w:color w:val="000000" w:themeColor="text1"/>
        </w:rPr>
        <w:t xml:space="preserve"> tysięcy</w:t>
      </w:r>
      <w:r w:rsidR="000E2BEC" w:rsidRPr="00DF45F7">
        <w:rPr>
          <w:rFonts w:asciiTheme="minorHAnsi" w:hAnsiTheme="minorHAnsi"/>
          <w:color w:val="000000" w:themeColor="text1"/>
        </w:rPr>
        <w:t xml:space="preserve"> złotych</w:t>
      </w:r>
      <w:r w:rsidR="001423FC" w:rsidRPr="00DF45F7">
        <w:rPr>
          <w:rFonts w:asciiTheme="minorHAnsi" w:hAnsiTheme="minorHAnsi"/>
          <w:color w:val="000000" w:themeColor="text1"/>
        </w:rPr>
        <w:t xml:space="preserve">) za każdy przypadek naruszenia, nie więcej niż </w:t>
      </w:r>
      <w:r w:rsidR="0025061A" w:rsidRPr="00DF45F7">
        <w:rPr>
          <w:rFonts w:asciiTheme="minorHAnsi" w:hAnsiTheme="minorHAnsi"/>
          <w:color w:val="000000" w:themeColor="text1"/>
        </w:rPr>
        <w:t>500.000,00 zł (pięćset tysięcy złotych);</w:t>
      </w:r>
    </w:p>
    <w:p w14:paraId="4D228137" w14:textId="3F95BD6D" w:rsidR="00470A4A" w:rsidRPr="00DF45F7" w:rsidRDefault="00390F6B"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zobowiązania, o którym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_Ref69151373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§10</w:t>
      </w:r>
      <w:r w:rsidR="004C7042">
        <w:rPr>
          <w:rFonts w:asciiTheme="minorHAnsi" w:hAnsiTheme="minorHAnsi"/>
          <w:color w:val="000000" w:themeColor="text1"/>
        </w:rPr>
        <w:fldChar w:fldCharType="end"/>
      </w:r>
      <w:r w:rsidRPr="00DF45F7">
        <w:rPr>
          <w:rFonts w:asciiTheme="minorHAnsi" w:hAnsiTheme="minorHAnsi"/>
          <w:color w:val="000000" w:themeColor="text1"/>
        </w:rPr>
        <w:t>, w wysokości odpowiadającej wartości 50% zbywanych Foreground IP</w:t>
      </w:r>
      <w:r w:rsidR="004C7042">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nie mniej w każdym przypadku niż </w:t>
      </w:r>
      <w:r w:rsidR="00B95D2B" w:rsidRPr="00DF45F7">
        <w:rPr>
          <w:rFonts w:asciiTheme="minorHAnsi" w:hAnsiTheme="minorHAnsi"/>
          <w:color w:val="000000" w:themeColor="text1"/>
        </w:rPr>
        <w:t xml:space="preserve">1.000.000,00 </w:t>
      </w:r>
      <w:r w:rsidR="005552E3" w:rsidRPr="00DF45F7">
        <w:rPr>
          <w:rFonts w:asciiTheme="minorHAnsi" w:hAnsiTheme="minorHAnsi"/>
          <w:color w:val="000000" w:themeColor="text1"/>
        </w:rPr>
        <w:t>zł</w:t>
      </w:r>
      <w:r w:rsidR="000E2BEC" w:rsidRPr="00DF45F7">
        <w:rPr>
          <w:rFonts w:asciiTheme="minorHAnsi" w:hAnsiTheme="minorHAnsi"/>
          <w:color w:val="000000" w:themeColor="text1"/>
        </w:rPr>
        <w:t xml:space="preserve"> </w:t>
      </w:r>
      <w:r w:rsidR="00B95D2B" w:rsidRPr="00DF45F7">
        <w:rPr>
          <w:rFonts w:asciiTheme="minorHAnsi" w:hAnsiTheme="minorHAnsi"/>
          <w:color w:val="000000" w:themeColor="text1"/>
        </w:rPr>
        <w:t>(jeden milion</w:t>
      </w:r>
      <w:r w:rsidR="004D45E9" w:rsidRPr="00DF45F7">
        <w:rPr>
          <w:rFonts w:asciiTheme="minorHAnsi" w:hAnsiTheme="minorHAnsi"/>
          <w:color w:val="000000" w:themeColor="text1"/>
        </w:rPr>
        <w:t xml:space="preserve"> złotych</w:t>
      </w:r>
      <w:r w:rsidR="00B95D2B" w:rsidRPr="00DF45F7">
        <w:rPr>
          <w:rFonts w:asciiTheme="minorHAnsi" w:hAnsiTheme="minorHAnsi"/>
          <w:color w:val="000000" w:themeColor="text1"/>
        </w:rPr>
        <w:t>)</w:t>
      </w:r>
      <w:r w:rsidR="00CB3881" w:rsidRPr="00DF45F7">
        <w:rPr>
          <w:rFonts w:asciiTheme="minorHAnsi" w:hAnsiTheme="minorHAnsi"/>
          <w:color w:val="000000" w:themeColor="text1"/>
        </w:rPr>
        <w:t>,</w:t>
      </w:r>
    </w:p>
    <w:p w14:paraId="3FC403BB" w14:textId="033CB94B" w:rsidR="007172F3" w:rsidRPr="00DF45F7" w:rsidRDefault="007172F3"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zobowiązania, o którym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_Ref69078052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Pr="00DF45F7">
        <w:rPr>
          <w:rFonts w:asciiTheme="minorHAnsi" w:hAnsiTheme="minorHAnsi"/>
          <w:color w:val="000000" w:themeColor="text1"/>
        </w:rPr>
        <w:t xml:space="preserve">, w wysokości </w:t>
      </w:r>
      <w:r w:rsidR="003A1513" w:rsidRPr="00DF45F7">
        <w:rPr>
          <w:rFonts w:asciiTheme="minorHAnsi" w:hAnsiTheme="minorHAnsi"/>
          <w:color w:val="000000" w:themeColor="text1"/>
        </w:rPr>
        <w:t>1.000.000 (jednego miliona) złotych</w:t>
      </w:r>
      <w:r w:rsidRPr="00DF45F7">
        <w:rPr>
          <w:rFonts w:asciiTheme="minorHAnsi" w:hAnsiTheme="minorHAnsi"/>
          <w:color w:val="000000" w:themeColor="text1"/>
        </w:rPr>
        <w:t xml:space="preserve"> za każdy przypadek naruszenia,</w:t>
      </w:r>
    </w:p>
    <w:p w14:paraId="0FE246D7" w14:textId="2FB9057D" w:rsidR="007A5233" w:rsidRPr="00DF45F7" w:rsidRDefault="00CB3881"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opóźnień w przekazywaniu raportów okresowych, o których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_Ref505916635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33</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_Ref69155096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w:t>
      </w:r>
      <w:r w:rsidR="004C7042">
        <w:rPr>
          <w:rFonts w:asciiTheme="minorHAnsi" w:hAnsiTheme="minorHAnsi"/>
          <w:color w:val="000000" w:themeColor="text1"/>
        </w:rPr>
        <w:fldChar w:fldCharType="end"/>
      </w:r>
      <w:r w:rsidRPr="00DF45F7">
        <w:rPr>
          <w:rFonts w:asciiTheme="minorHAnsi" w:hAnsiTheme="minorHAnsi"/>
          <w:color w:val="000000" w:themeColor="text1"/>
        </w:rPr>
        <w:t xml:space="preserve"> Wykonawca zapłaci karę Umowną w wysokości 1.000</w:t>
      </w:r>
      <w:r w:rsidR="000E2BEC" w:rsidRPr="00DF45F7">
        <w:rPr>
          <w:rFonts w:asciiTheme="minorHAnsi" w:hAnsiTheme="minorHAnsi"/>
          <w:color w:val="000000" w:themeColor="text1"/>
        </w:rPr>
        <w:t xml:space="preserve"> </w:t>
      </w:r>
      <w:r w:rsidRPr="00DF45F7">
        <w:rPr>
          <w:rFonts w:asciiTheme="minorHAnsi" w:hAnsiTheme="minorHAnsi"/>
          <w:color w:val="000000" w:themeColor="text1"/>
        </w:rPr>
        <w:t>(jeden tysiąc</w:t>
      </w:r>
      <w:r w:rsidR="00A14EAE" w:rsidRPr="00DF45F7">
        <w:rPr>
          <w:rFonts w:asciiTheme="minorHAnsi" w:hAnsiTheme="minorHAnsi"/>
          <w:color w:val="000000" w:themeColor="text1"/>
        </w:rPr>
        <w:t>)</w:t>
      </w:r>
      <w:r w:rsidR="004D45E9" w:rsidRPr="00DF45F7">
        <w:rPr>
          <w:rFonts w:asciiTheme="minorHAnsi" w:hAnsiTheme="minorHAnsi"/>
          <w:color w:val="000000" w:themeColor="text1"/>
        </w:rPr>
        <w:t xml:space="preserve"> złotych</w:t>
      </w:r>
      <w:r w:rsidRPr="00DF45F7">
        <w:rPr>
          <w:rFonts w:asciiTheme="minorHAnsi" w:hAnsiTheme="minorHAnsi"/>
          <w:color w:val="000000" w:themeColor="text1"/>
        </w:rPr>
        <w:t xml:space="preserve"> za każdy dzień opóźnienia</w:t>
      </w:r>
      <w:r w:rsidR="00A14EAE" w:rsidRPr="00DF45F7">
        <w:rPr>
          <w:rFonts w:asciiTheme="minorHAnsi" w:hAnsiTheme="minorHAnsi"/>
          <w:color w:val="000000" w:themeColor="text1"/>
        </w:rPr>
        <w:t>, nie więcej jednak niż 100.000 (sto tysięcy) złotych</w:t>
      </w:r>
      <w:r w:rsidR="007A5233" w:rsidRPr="00DF45F7">
        <w:rPr>
          <w:rFonts w:asciiTheme="minorHAnsi" w:hAnsiTheme="minorHAnsi"/>
          <w:color w:val="000000" w:themeColor="text1"/>
        </w:rPr>
        <w:t>,</w:t>
      </w:r>
    </w:p>
    <w:p w14:paraId="5DCFF439" w14:textId="705EA588" w:rsidR="007A48E9" w:rsidRPr="00DF45F7" w:rsidRDefault="007A5233"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naruszenia zobowiązań wynikających postanowień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_Ref52746402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 wysokości </w:t>
      </w:r>
      <w:r w:rsidR="0025061A" w:rsidRPr="00DF45F7">
        <w:rPr>
          <w:rFonts w:asciiTheme="minorHAnsi" w:hAnsiTheme="minorHAnsi"/>
          <w:color w:val="000000" w:themeColor="text1"/>
        </w:rPr>
        <w:t>2</w:t>
      </w:r>
      <w:r w:rsidRPr="00DF45F7">
        <w:rPr>
          <w:rFonts w:asciiTheme="minorHAnsi" w:hAnsiTheme="minorHAnsi"/>
          <w:color w:val="000000" w:themeColor="text1"/>
        </w:rPr>
        <w:t>.000 (</w:t>
      </w:r>
      <w:r w:rsidR="0025061A" w:rsidRPr="00DF45F7">
        <w:rPr>
          <w:rFonts w:asciiTheme="minorHAnsi" w:hAnsiTheme="minorHAnsi"/>
          <w:color w:val="000000" w:themeColor="text1"/>
        </w:rPr>
        <w:t xml:space="preserve"> dwa </w:t>
      </w:r>
      <w:r w:rsidRPr="00DF45F7">
        <w:rPr>
          <w:rFonts w:asciiTheme="minorHAnsi" w:hAnsiTheme="minorHAnsi"/>
          <w:color w:val="000000" w:themeColor="text1"/>
        </w:rPr>
        <w:t>tysiąc</w:t>
      </w:r>
      <w:r w:rsidR="0025061A" w:rsidRPr="00DF45F7">
        <w:rPr>
          <w:rFonts w:asciiTheme="minorHAnsi" w:hAnsiTheme="minorHAnsi"/>
          <w:color w:val="000000" w:themeColor="text1"/>
        </w:rPr>
        <w:t>e</w:t>
      </w:r>
      <w:r w:rsidRPr="00DF45F7">
        <w:rPr>
          <w:rFonts w:asciiTheme="minorHAnsi" w:hAnsiTheme="minorHAnsi"/>
          <w:color w:val="000000" w:themeColor="text1"/>
        </w:rPr>
        <w:t>) złotych za każdy przypadek naruszenia</w:t>
      </w:r>
      <w:r w:rsidR="00D42C9C" w:rsidRPr="00DF45F7">
        <w:rPr>
          <w:rFonts w:asciiTheme="minorHAnsi" w:hAnsiTheme="minorHAnsi"/>
          <w:color w:val="000000" w:themeColor="text1"/>
        </w:rPr>
        <w:t>.</w:t>
      </w:r>
    </w:p>
    <w:p w14:paraId="353D2E1A" w14:textId="3403BA0B" w:rsidR="004E5503" w:rsidRPr="00DF45F7" w:rsidRDefault="004E5503"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naruszenia zobowiązania </w:t>
      </w:r>
      <w:r w:rsidR="004C7042">
        <w:rPr>
          <w:rFonts w:asciiTheme="minorHAnsi" w:hAnsiTheme="minorHAnsi"/>
          <w:color w:val="000000" w:themeColor="text1"/>
        </w:rPr>
        <w:t xml:space="preserve">do udzielenia podmiotowi trzeciemu licencji </w:t>
      </w:r>
      <w:r w:rsidRPr="00DF45F7">
        <w:rPr>
          <w:rFonts w:asciiTheme="minorHAnsi" w:hAnsiTheme="minorHAnsi"/>
          <w:color w:val="000000" w:themeColor="text1"/>
        </w:rPr>
        <w:t xml:space="preserve">wynikającego z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_Ref69076264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do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_Ref69076270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§8</w:t>
      </w:r>
      <w:r w:rsidR="004C7042">
        <w:rPr>
          <w:rFonts w:asciiTheme="minorHAnsi" w:hAnsiTheme="minorHAnsi"/>
          <w:color w:val="000000" w:themeColor="text1"/>
        </w:rPr>
        <w:fldChar w:fldCharType="end"/>
      </w:r>
      <w:r w:rsidR="00612F61" w:rsidRPr="00DF45F7">
        <w:rPr>
          <w:rFonts w:asciiTheme="minorHAnsi" w:hAnsiTheme="minorHAnsi"/>
          <w:color w:val="000000" w:themeColor="text1"/>
        </w:rPr>
        <w:t xml:space="preserve"> </w:t>
      </w:r>
      <w:r w:rsidR="004F7C11" w:rsidRPr="00DF45F7">
        <w:rPr>
          <w:rFonts w:asciiTheme="minorHAnsi" w:hAnsiTheme="minorHAnsi"/>
          <w:color w:val="000000" w:themeColor="text1"/>
        </w:rPr>
        <w:t>pomimo przedstawienia przez podmiot trzeci oferty odpowiadającej warunkom rynkowym</w:t>
      </w:r>
      <w:r w:rsidRPr="00DF45F7">
        <w:rPr>
          <w:rFonts w:asciiTheme="minorHAnsi" w:hAnsiTheme="minorHAnsi"/>
          <w:color w:val="000000" w:themeColor="text1"/>
        </w:rPr>
        <w:t>, w szczególności w wyniku odmowy lub nieudzielenia licencji podmiotowi zainteresowanemu wskutek przedłużania rozmów lub stawiania nierynkowych warunków w wysokości 5.000 (pięć tysięcy złotych) za każdy przypadek naruszenia, bez limitu co do liczby naruszeń względem jednego podmiotu</w:t>
      </w:r>
      <w:r w:rsidR="00091683" w:rsidRPr="00DF45F7">
        <w:rPr>
          <w:rFonts w:asciiTheme="minorHAnsi" w:hAnsiTheme="minorHAnsi"/>
          <w:color w:val="000000" w:themeColor="text1"/>
        </w:rPr>
        <w:t xml:space="preserve">, z wyłączeniem przypadków, gdy Wykonawca odmówił podmiotowi trzeciemu udzielenia licencji w ramach uprawnienia wskazanego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_Ref69076270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§8</w:t>
      </w:r>
      <w:r w:rsidR="004C7042">
        <w:rPr>
          <w:rFonts w:asciiTheme="minorHAnsi" w:hAnsiTheme="minorHAnsi"/>
          <w:color w:val="000000" w:themeColor="text1"/>
        </w:rPr>
        <w:fldChar w:fldCharType="end"/>
      </w:r>
      <w:r w:rsidR="00A65679" w:rsidRPr="00DF45F7">
        <w:rPr>
          <w:rFonts w:asciiTheme="minorHAnsi" w:hAnsiTheme="minorHAnsi"/>
          <w:color w:val="000000" w:themeColor="text1"/>
        </w:rPr>
        <w:t>)</w:t>
      </w:r>
      <w:r w:rsidR="00091683" w:rsidRPr="00DF45F7">
        <w:rPr>
          <w:rFonts w:asciiTheme="minorHAnsi" w:hAnsiTheme="minorHAnsi"/>
          <w:color w:val="000000" w:themeColor="text1"/>
        </w:rPr>
        <w:t xml:space="preserve"> i przez czas trwania tego uprawnienia</w:t>
      </w:r>
      <w:r w:rsidRPr="00DF45F7">
        <w:rPr>
          <w:rFonts w:asciiTheme="minorHAnsi" w:hAnsiTheme="minorHAnsi"/>
          <w:color w:val="000000" w:themeColor="text1"/>
        </w:rPr>
        <w:t>.</w:t>
      </w:r>
    </w:p>
    <w:p w14:paraId="59D396A1" w14:textId="77777777" w:rsidR="005C30E2" w:rsidRPr="00DF45F7" w:rsidRDefault="005C30E2" w:rsidP="00B11AA8">
      <w:pPr>
        <w:numPr>
          <w:ilvl w:val="0"/>
          <w:numId w:val="22"/>
        </w:numPr>
        <w:spacing w:before="60" w:after="60"/>
        <w:ind w:left="426" w:hanging="426"/>
        <w:contextualSpacing/>
        <w:jc w:val="both"/>
        <w:rPr>
          <w:rFonts w:asciiTheme="minorHAnsi" w:hAnsiTheme="minorHAnsi"/>
          <w:color w:val="000000" w:themeColor="text1"/>
        </w:rPr>
      </w:pPr>
      <w:bookmarkStart w:id="744" w:name="_Hlk57697647"/>
      <w:r w:rsidRPr="00DF45F7">
        <w:rPr>
          <w:rFonts w:asciiTheme="minorHAnsi" w:hAnsi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bookmarkEnd w:id="744"/>
    <w:p w14:paraId="5DAD6C0D" w14:textId="2813A340" w:rsidR="00631CF5" w:rsidRPr="00DF45F7" w:rsidRDefault="00631CF5" w:rsidP="00B11AA8">
      <w:pPr>
        <w:numPr>
          <w:ilvl w:val="0"/>
          <w:numId w:val="22"/>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Kary umowne,</w:t>
      </w:r>
      <w:r w:rsidR="00247E90" w:rsidRPr="00DF45F7">
        <w:rPr>
          <w:rFonts w:asciiTheme="minorHAnsi" w:hAnsiTheme="minorHAnsi"/>
          <w:color w:val="000000" w:themeColor="text1"/>
        </w:rPr>
        <w:t xml:space="preserve"> o </w:t>
      </w:r>
      <w:r w:rsidRPr="00DF45F7">
        <w:rPr>
          <w:rFonts w:asciiTheme="minorHAnsi" w:hAnsiTheme="minorHAnsi"/>
          <w:color w:val="000000" w:themeColor="text1"/>
        </w:rPr>
        <w:t xml:space="preserve">których mowa powyżej </w:t>
      </w:r>
      <w:r w:rsidR="00470A4A" w:rsidRPr="00DF45F7">
        <w:rPr>
          <w:rFonts w:asciiTheme="minorHAnsi" w:hAnsiTheme="minorHAnsi"/>
          <w:color w:val="000000" w:themeColor="text1"/>
        </w:rPr>
        <w:t>Wykonawca</w:t>
      </w:r>
      <w:r w:rsidRPr="00DF45F7">
        <w:rPr>
          <w:rFonts w:asciiTheme="minorHAnsi" w:hAnsiTheme="minorHAnsi"/>
          <w:color w:val="000000" w:themeColor="text1"/>
        </w:rPr>
        <w:t xml:space="preserve"> zapłaci na wskazany przez NCBR rachunek,</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terminie 7 dni od dnia doręczenia mu noty obciążeniowej.</w:t>
      </w:r>
    </w:p>
    <w:p w14:paraId="61171692" w14:textId="3296238B" w:rsidR="00631CF5" w:rsidRPr="00DF45F7" w:rsidRDefault="00470A4A" w:rsidP="00B11AA8">
      <w:pPr>
        <w:numPr>
          <w:ilvl w:val="0"/>
          <w:numId w:val="22"/>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NCBR</w:t>
      </w:r>
      <w:r w:rsidR="007A5233" w:rsidRPr="00DF45F7">
        <w:rPr>
          <w:rFonts w:asciiTheme="minorHAnsi" w:hAnsiTheme="minorHAnsi"/>
          <w:color w:val="000000" w:themeColor="text1"/>
        </w:rPr>
        <w:t xml:space="preserve"> </w:t>
      </w:r>
      <w:r w:rsidRPr="00DF45F7">
        <w:rPr>
          <w:rFonts w:asciiTheme="minorHAnsi" w:hAnsiTheme="minorHAnsi"/>
          <w:color w:val="000000" w:themeColor="text1"/>
        </w:rPr>
        <w:t>ma</w:t>
      </w:r>
      <w:r w:rsidR="00631CF5" w:rsidRPr="00DF45F7">
        <w:rPr>
          <w:rFonts w:asciiTheme="minorHAnsi" w:hAnsiTheme="minorHAnsi"/>
          <w:color w:val="000000" w:themeColor="text1"/>
        </w:rPr>
        <w:t xml:space="preserve"> prawo dochodzenia odszkodowania przewyższającego wysokość zastrzeżonych kar umownych na zasadach ogólnych</w:t>
      </w:r>
      <w:r w:rsidR="001A04D2" w:rsidRPr="00DF45F7">
        <w:rPr>
          <w:rFonts w:asciiTheme="minorHAnsi" w:hAnsiTheme="minorHAnsi"/>
          <w:color w:val="000000" w:themeColor="text1"/>
        </w:rPr>
        <w:t>, a także w przypadkach, dla których kar umownych nie zastrzeżono</w:t>
      </w:r>
      <w:r w:rsidR="00631CF5" w:rsidRPr="00DF45F7">
        <w:rPr>
          <w:rFonts w:asciiTheme="minorHAnsi" w:hAnsiTheme="minorHAnsi"/>
          <w:color w:val="000000" w:themeColor="text1"/>
        </w:rPr>
        <w:t>.</w:t>
      </w:r>
    </w:p>
    <w:p w14:paraId="4DC9D5CD" w14:textId="77777777" w:rsidR="00631CF5" w:rsidRPr="00DF45F7" w:rsidRDefault="00631CF5" w:rsidP="00B11AA8">
      <w:pPr>
        <w:numPr>
          <w:ilvl w:val="0"/>
          <w:numId w:val="22"/>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Zapłata kary umownej nie zwalnia </w:t>
      </w:r>
      <w:r w:rsidR="00470A4A" w:rsidRPr="00DF45F7">
        <w:rPr>
          <w:rFonts w:asciiTheme="minorHAnsi" w:hAnsiTheme="minorHAnsi"/>
          <w:color w:val="000000" w:themeColor="text1"/>
        </w:rPr>
        <w:t>Wykonawcy</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obowiązków wynikających</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Umowy.</w:t>
      </w:r>
    </w:p>
    <w:p w14:paraId="531BEF7D" w14:textId="2113075C" w:rsidR="00470A4A" w:rsidRPr="00DF45F7" w:rsidRDefault="00470A4A" w:rsidP="00B11AA8">
      <w:pPr>
        <w:numPr>
          <w:ilvl w:val="0"/>
          <w:numId w:val="22"/>
        </w:numPr>
        <w:spacing w:before="60" w:after="60"/>
        <w:ind w:left="426" w:hanging="426"/>
        <w:contextualSpacing/>
        <w:jc w:val="both"/>
        <w:rPr>
          <w:rFonts w:asciiTheme="minorHAnsi" w:hAnsiTheme="minorHAnsi"/>
          <w:color w:val="000000" w:themeColor="text1"/>
        </w:rPr>
      </w:pPr>
      <w:bookmarkStart w:id="745" w:name="_Ref497423141"/>
      <w:r w:rsidRPr="00DF45F7">
        <w:rPr>
          <w:rFonts w:asciiTheme="minorHAnsi" w:hAnsiTheme="minorHAnsi"/>
          <w:color w:val="000000" w:themeColor="text1"/>
        </w:rPr>
        <w:t>Wykonawcy nie przysługuje odszkodowanie</w:t>
      </w:r>
      <w:r w:rsidR="00A1595E" w:rsidRPr="00DF45F7">
        <w:rPr>
          <w:rFonts w:asciiTheme="minorHAnsi" w:hAnsiTheme="minorHAnsi"/>
          <w:color w:val="000000" w:themeColor="text1"/>
        </w:rPr>
        <w:t xml:space="preserve"> ani odsetki</w:t>
      </w:r>
      <w:r w:rsidRPr="00DF45F7">
        <w:rPr>
          <w:rFonts w:asciiTheme="minorHAnsi" w:hAnsiTheme="minorHAnsi"/>
          <w:color w:val="000000" w:themeColor="text1"/>
        </w:rPr>
        <w:t>, w przypadku jakiegokolwiek opóźnienia w dokonaniu płatności zgodnie z Umową, w </w:t>
      </w:r>
      <w:r w:rsidR="005552E3" w:rsidRPr="00DF45F7">
        <w:rPr>
          <w:rFonts w:asciiTheme="minorHAnsi" w:hAnsiTheme="minorHAnsi"/>
          <w:color w:val="000000" w:themeColor="text1"/>
        </w:rPr>
        <w:t>przypadku,</w:t>
      </w:r>
      <w:r w:rsidRPr="00DF45F7">
        <w:rPr>
          <w:rFonts w:asciiTheme="minorHAnsi" w:hAnsiTheme="minorHAnsi"/>
          <w:color w:val="000000" w:themeColor="text1"/>
        </w:rPr>
        <w:t xml:space="preserve"> gdy jest to wynik:</w:t>
      </w:r>
      <w:bookmarkEnd w:id="745"/>
    </w:p>
    <w:p w14:paraId="71BF7C54" w14:textId="77777777" w:rsidR="00470A4A" w:rsidRPr="00DF45F7" w:rsidRDefault="00470A4A" w:rsidP="00B11AA8">
      <w:pPr>
        <w:pStyle w:val="Akapitzlist"/>
        <w:numPr>
          <w:ilvl w:val="0"/>
          <w:numId w:val="42"/>
        </w:numPr>
        <w:spacing w:before="60" w:after="60"/>
        <w:jc w:val="both"/>
        <w:rPr>
          <w:rFonts w:asciiTheme="minorHAnsi" w:hAnsiTheme="minorHAnsi"/>
          <w:color w:val="000000" w:themeColor="text1"/>
        </w:rPr>
      </w:pPr>
      <w:r w:rsidRPr="00DF45F7">
        <w:rPr>
          <w:rFonts w:asciiTheme="minorHAnsi" w:hAnsiTheme="minorHAnsi"/>
          <w:color w:val="000000" w:themeColor="text1"/>
        </w:rPr>
        <w:t>braku ustanowienia Zabezpieczenia Należytego Wykonania Umowy;</w:t>
      </w:r>
    </w:p>
    <w:p w14:paraId="5A118E43" w14:textId="77777777" w:rsidR="00470A4A" w:rsidRPr="00DF45F7" w:rsidRDefault="00470A4A" w:rsidP="00B11AA8">
      <w:pPr>
        <w:pStyle w:val="Akapitzlist"/>
        <w:numPr>
          <w:ilvl w:val="0"/>
          <w:numId w:val="42"/>
        </w:numPr>
        <w:spacing w:before="60" w:after="60"/>
        <w:jc w:val="both"/>
        <w:rPr>
          <w:rFonts w:asciiTheme="minorHAnsi" w:hAnsiTheme="minorHAnsi"/>
          <w:color w:val="000000" w:themeColor="text1"/>
        </w:rPr>
      </w:pPr>
      <w:r w:rsidRPr="00DF45F7">
        <w:rPr>
          <w:rFonts w:asciiTheme="minorHAnsi" w:hAnsiTheme="minorHAnsi"/>
          <w:color w:val="000000" w:themeColor="text1"/>
        </w:rPr>
        <w:t>niewykonania lub nienależytego wykonania Umowy powstałego na skutek czynników niezależnych od NCBR;</w:t>
      </w:r>
    </w:p>
    <w:p w14:paraId="7905FAEE" w14:textId="6345DDA7" w:rsidR="00B95D2B" w:rsidRPr="00A377BA" w:rsidRDefault="00470A4A" w:rsidP="00A377BA">
      <w:pPr>
        <w:pStyle w:val="Akapitzlist"/>
        <w:numPr>
          <w:ilvl w:val="0"/>
          <w:numId w:val="42"/>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braku środków na rachunku</w:t>
      </w:r>
      <w:r w:rsidR="00A62635" w:rsidRPr="00DF45F7">
        <w:rPr>
          <w:rFonts w:asciiTheme="minorHAnsi" w:hAnsiTheme="minorHAnsi"/>
          <w:color w:val="000000" w:themeColor="text1"/>
        </w:rPr>
        <w:t xml:space="preserve"> bankowym NCBR</w:t>
      </w:r>
      <w:r w:rsidRPr="00DF45F7">
        <w:rPr>
          <w:rFonts w:asciiTheme="minorHAnsi" w:hAnsiTheme="minorHAnsi"/>
          <w:color w:val="000000" w:themeColor="text1"/>
        </w:rPr>
        <w:t>, z którego realizowane są płatnoś</w:t>
      </w:r>
      <w:r w:rsidR="00B114B0" w:rsidRPr="00DF45F7">
        <w:rPr>
          <w:rFonts w:asciiTheme="minorHAnsi" w:hAnsiTheme="minorHAnsi"/>
          <w:color w:val="000000" w:themeColor="text1"/>
        </w:rPr>
        <w:t>ci</w:t>
      </w:r>
      <w:r w:rsidR="0073657D" w:rsidRPr="00DF45F7">
        <w:rPr>
          <w:rFonts w:asciiTheme="minorHAnsi" w:hAnsiTheme="minorHAnsi"/>
          <w:color w:val="000000" w:themeColor="text1"/>
        </w:rPr>
        <w:t>.</w:t>
      </w:r>
    </w:p>
    <w:p w14:paraId="757875C4" w14:textId="37950A7A" w:rsidR="00D10D9D" w:rsidRPr="00DF45F7" w:rsidRDefault="00D10D9D" w:rsidP="00B11AA8">
      <w:pPr>
        <w:pStyle w:val="Nagwek2"/>
      </w:pPr>
      <w:bookmarkStart w:id="746" w:name="_Ref494984973"/>
      <w:bookmarkStart w:id="747" w:name="_Toc504994960"/>
      <w:bookmarkStart w:id="748" w:name="_Toc511371206"/>
      <w:bookmarkStart w:id="749" w:name="_Toc52897133"/>
      <w:bookmarkStart w:id="750" w:name="_Toc53793081"/>
      <w:bookmarkStart w:id="751" w:name="_Toc54830258"/>
      <w:bookmarkStart w:id="752" w:name="_Toc54798340"/>
      <w:bookmarkStart w:id="753" w:name="_Toc54835768"/>
      <w:bookmarkStart w:id="754" w:name="_Toc72595069"/>
      <w:r w:rsidRPr="00DF45F7">
        <w:t>[RĘKOJMIA ZA WADY]</w:t>
      </w:r>
      <w:bookmarkEnd w:id="746"/>
      <w:bookmarkEnd w:id="747"/>
      <w:bookmarkEnd w:id="748"/>
      <w:bookmarkEnd w:id="749"/>
      <w:bookmarkEnd w:id="750"/>
      <w:bookmarkEnd w:id="751"/>
      <w:bookmarkEnd w:id="752"/>
      <w:bookmarkEnd w:id="753"/>
      <w:bookmarkEnd w:id="754"/>
    </w:p>
    <w:p w14:paraId="294AE367" w14:textId="77777777" w:rsidR="00D10D9D" w:rsidRPr="00DF45F7" w:rsidRDefault="00D10D9D" w:rsidP="00B11AA8">
      <w:pPr>
        <w:pStyle w:val="Akapitzlist"/>
        <w:numPr>
          <w:ilvl w:val="0"/>
          <w:numId w:val="63"/>
        </w:numPr>
        <w:spacing w:before="60" w:after="60"/>
        <w:ind w:left="426"/>
        <w:jc w:val="both"/>
        <w:rPr>
          <w:rFonts w:asciiTheme="minorHAnsi" w:hAnsiTheme="minorHAnsi"/>
          <w:color w:val="000000" w:themeColor="text1"/>
        </w:rPr>
      </w:pPr>
      <w:bookmarkStart w:id="755" w:name="_Ref494984985"/>
      <w:r w:rsidRPr="00DF45F7">
        <w:rPr>
          <w:rFonts w:asciiTheme="minorHAnsi" w:hAnsiTheme="minorHAnsi"/>
          <w:color w:val="000000" w:themeColor="text1"/>
        </w:rPr>
        <w:t>Wykonawca odpowiada względem NCBR z tytułu rękojmi za Wady Dokumentacji B+R, na zasadach wynikających z Ustawy k.c., z zastrzeżeniem postanowień Umowy</w:t>
      </w:r>
      <w:bookmarkEnd w:id="755"/>
      <w:r w:rsidRPr="00DF45F7">
        <w:rPr>
          <w:rFonts w:asciiTheme="minorHAnsi" w:hAnsiTheme="minorHAnsi"/>
          <w:color w:val="000000" w:themeColor="text1"/>
        </w:rPr>
        <w:t>.</w:t>
      </w:r>
    </w:p>
    <w:p w14:paraId="3902C25B" w14:textId="6BCBC60C" w:rsidR="00D10D9D" w:rsidRPr="00DF45F7" w:rsidRDefault="00D10D9D" w:rsidP="00B11AA8">
      <w:pPr>
        <w:pStyle w:val="Akapitzlist"/>
        <w:numPr>
          <w:ilvl w:val="0"/>
          <w:numId w:val="63"/>
        </w:numPr>
        <w:spacing w:before="60" w:after="60"/>
        <w:ind w:left="426"/>
        <w:jc w:val="both"/>
        <w:rPr>
          <w:rFonts w:asciiTheme="minorHAnsi" w:hAnsiTheme="minorHAnsi"/>
          <w:color w:val="000000" w:themeColor="text1"/>
        </w:rPr>
      </w:pPr>
      <w:bookmarkStart w:id="756" w:name="_Ref494984976"/>
      <w:r w:rsidRPr="00DF45F7">
        <w:rPr>
          <w:rFonts w:asciiTheme="minorHAnsi" w:hAnsiTheme="minorHAnsi"/>
          <w:color w:val="000000" w:themeColor="text1"/>
        </w:rPr>
        <w:t xml:space="preserve">Termin do skorzystania z uprawnień wynikających z tytułu rękojmi za Wady Dokumentacji B+R, wynosi </w:t>
      </w:r>
      <w:r w:rsidR="0049638F" w:rsidRPr="00DF45F7">
        <w:rPr>
          <w:rFonts w:asciiTheme="minorHAnsi" w:hAnsiTheme="minorHAnsi"/>
          <w:color w:val="000000" w:themeColor="text1"/>
        </w:rPr>
        <w:t xml:space="preserve">5 </w:t>
      </w:r>
      <w:r w:rsidRPr="00DF45F7">
        <w:rPr>
          <w:rFonts w:asciiTheme="minorHAnsi" w:hAnsiTheme="minorHAnsi"/>
          <w:color w:val="000000" w:themeColor="text1"/>
        </w:rPr>
        <w:t>lat od dnia Odbioru Etapu obejmującej daną część Dokumentacji B+R przez NCBR, liczony odrębnie dla każdej części Dokumentacji B+R.</w:t>
      </w:r>
      <w:bookmarkEnd w:id="756"/>
    </w:p>
    <w:p w14:paraId="6BDFCFA1" w14:textId="77777777" w:rsidR="00C77FA1" w:rsidRPr="00DF45F7" w:rsidRDefault="00470A4A" w:rsidP="00B11AA8">
      <w:pPr>
        <w:pStyle w:val="Nagwek1"/>
      </w:pPr>
      <w:bookmarkStart w:id="757" w:name="_Toc504994999"/>
      <w:bookmarkStart w:id="758" w:name="_Toc511371228"/>
      <w:bookmarkStart w:id="759" w:name="_Toc52897134"/>
      <w:bookmarkStart w:id="760" w:name="_Toc53793082"/>
      <w:bookmarkStart w:id="761" w:name="_Toc54830259"/>
      <w:bookmarkStart w:id="762" w:name="_Toc54798341"/>
      <w:bookmarkStart w:id="763" w:name="_Toc54835769"/>
      <w:bookmarkStart w:id="764" w:name="_Toc72595070"/>
      <w:r w:rsidRPr="00DF45F7">
        <w:lastRenderedPageBreak/>
        <w:t xml:space="preserve">ZMIANY </w:t>
      </w:r>
      <w:r w:rsidR="002F32D0" w:rsidRPr="00DF45F7">
        <w:t>UMOWY</w:t>
      </w:r>
      <w:bookmarkEnd w:id="757"/>
      <w:bookmarkEnd w:id="758"/>
      <w:bookmarkEnd w:id="759"/>
      <w:bookmarkEnd w:id="760"/>
      <w:bookmarkEnd w:id="761"/>
      <w:bookmarkEnd w:id="762"/>
      <w:bookmarkEnd w:id="763"/>
      <w:bookmarkEnd w:id="764"/>
    </w:p>
    <w:p w14:paraId="042D5292" w14:textId="77777777" w:rsidR="00285C43" w:rsidRPr="00DF45F7" w:rsidRDefault="00285C43" w:rsidP="00B11AA8">
      <w:pPr>
        <w:pStyle w:val="Nagwek2"/>
      </w:pPr>
      <w:bookmarkStart w:id="765" w:name="_Toc504995000"/>
      <w:bookmarkStart w:id="766" w:name="_Ref505855047"/>
      <w:bookmarkStart w:id="767" w:name="_Ref506011684"/>
      <w:bookmarkStart w:id="768" w:name="_Ref508809736"/>
      <w:bookmarkStart w:id="769" w:name="_Ref508810285"/>
      <w:bookmarkStart w:id="770" w:name="_Ref509236824"/>
      <w:bookmarkStart w:id="771" w:name="_Toc511371229"/>
      <w:bookmarkStart w:id="772" w:name="_Toc52897135"/>
      <w:bookmarkStart w:id="773" w:name="_Toc53793083"/>
      <w:bookmarkStart w:id="774" w:name="_Toc54830260"/>
      <w:bookmarkStart w:id="775" w:name="_Toc54798342"/>
      <w:bookmarkStart w:id="776" w:name="_Toc54835770"/>
      <w:bookmarkStart w:id="777" w:name="_Ref58587130"/>
      <w:bookmarkStart w:id="778" w:name="_Toc72595071"/>
      <w:r w:rsidRPr="00DF45F7">
        <w:t>[ZMIANA UMOWY]</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14:paraId="59C560E9" w14:textId="306CCE5D" w:rsidR="00471E57" w:rsidRPr="00DF45F7" w:rsidRDefault="005273FD"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Wszelkie zmiany</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uzupełnienia do Umowy wymagają formy p</w:t>
      </w:r>
      <w:r w:rsidR="00470A4A" w:rsidRPr="00DF45F7">
        <w:rPr>
          <w:rFonts w:asciiTheme="minorHAnsi" w:hAnsiTheme="minorHAnsi"/>
          <w:color w:val="000000" w:themeColor="text1"/>
        </w:rPr>
        <w:t xml:space="preserve">isemnej pod rygorem nieważności (chyba że ustawa lub Umowa przewiduje inną formę dla danego </w:t>
      </w:r>
      <w:r w:rsidR="2421E7AE" w:rsidRPr="00DF45F7">
        <w:rPr>
          <w:rFonts w:asciiTheme="minorHAnsi" w:hAnsiTheme="minorHAnsi"/>
          <w:color w:val="000000" w:themeColor="text1"/>
        </w:rPr>
        <w:t>Załączni</w:t>
      </w:r>
      <w:r w:rsidR="00470A4A" w:rsidRPr="00DF45F7">
        <w:rPr>
          <w:rFonts w:asciiTheme="minorHAnsi" w:hAnsiTheme="minorHAnsi"/>
          <w:color w:val="000000" w:themeColor="text1"/>
        </w:rPr>
        <w:t>ka – w takim przypadku konieczne jest zachowanie odpowiedniej formy szczególnej).</w:t>
      </w:r>
      <w:r w:rsidR="00CE72E4" w:rsidRPr="00DF45F7">
        <w:rPr>
          <w:rFonts w:asciiTheme="minorHAnsi" w:hAnsiTheme="minorHAnsi"/>
          <w:color w:val="000000" w:themeColor="text1"/>
        </w:rPr>
        <w:t xml:space="preserve"> </w:t>
      </w:r>
      <w:bookmarkStart w:id="779" w:name="_Hlk59597420"/>
      <w:r w:rsidR="00CE72E4" w:rsidRPr="00DF45F7">
        <w:rPr>
          <w:rFonts w:asciiTheme="minorHAnsi" w:hAnsiTheme="minorHAnsi"/>
          <w:color w:val="000000" w:themeColor="text1"/>
        </w:rPr>
        <w:t>Postanowienia tego artykułu wskazują szczegółowe, lecz nie wyłączne przypadki, gdy może dojść do zmiany Umowy za zgodą Stron.</w:t>
      </w:r>
      <w:bookmarkEnd w:id="779"/>
    </w:p>
    <w:p w14:paraId="0423BB7E" w14:textId="3D456C94" w:rsidR="00470A4A" w:rsidRPr="00DF45F7" w:rsidRDefault="00470A4A"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Zmia</w:t>
      </w:r>
      <w:r w:rsidR="00FF2456" w:rsidRPr="00DF45F7">
        <w:rPr>
          <w:rFonts w:asciiTheme="minorHAnsi" w:hAnsiTheme="minorHAnsi"/>
          <w:color w:val="000000" w:themeColor="text1"/>
        </w:rPr>
        <w:t>na adresu siedziby Stron</w:t>
      </w:r>
      <w:r w:rsidR="00A82BCC" w:rsidRPr="00DF45F7">
        <w:rPr>
          <w:rFonts w:asciiTheme="minorHAnsi" w:hAnsiTheme="minorHAnsi"/>
          <w:color w:val="000000" w:themeColor="text1"/>
        </w:rPr>
        <w:t xml:space="preserve"> oraz danych kontaktowych wskazanych w </w:t>
      </w:r>
      <w:r w:rsidR="00A82BCC" w:rsidRPr="00DF45F7">
        <w:rPr>
          <w:rFonts w:asciiTheme="minorHAnsi" w:hAnsiTheme="minorHAnsi"/>
          <w:color w:val="000000" w:themeColor="text1"/>
        </w:rPr>
        <w:fldChar w:fldCharType="begin"/>
      </w:r>
      <w:r w:rsidR="00A82BCC" w:rsidRPr="00DF45F7">
        <w:rPr>
          <w:rFonts w:asciiTheme="minorHAnsi" w:hAnsiTheme="minorHAnsi"/>
          <w:color w:val="000000" w:themeColor="text1"/>
        </w:rPr>
        <w:instrText xml:space="preserve"> REF _Ref511639107 \r \h </w:instrText>
      </w:r>
      <w:r w:rsidR="006713B6" w:rsidRPr="00DF45F7">
        <w:rPr>
          <w:rFonts w:asciiTheme="minorHAnsi" w:hAnsiTheme="minorHAnsi"/>
          <w:color w:val="000000" w:themeColor="text1"/>
        </w:rPr>
        <w:instrText xml:space="preserve"> \* MERGEFORMAT </w:instrText>
      </w:r>
      <w:r w:rsidR="00A82BCC" w:rsidRPr="00DF45F7">
        <w:rPr>
          <w:rFonts w:asciiTheme="minorHAnsi" w:hAnsiTheme="minorHAnsi"/>
          <w:color w:val="000000" w:themeColor="text1"/>
        </w:rPr>
      </w:r>
      <w:r w:rsidR="00A82BCC"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00A82BCC" w:rsidRPr="00DF45F7">
        <w:rPr>
          <w:rFonts w:asciiTheme="minorHAnsi" w:hAnsiTheme="minorHAnsi"/>
          <w:color w:val="000000" w:themeColor="text1"/>
        </w:rPr>
        <w:fldChar w:fldCharType="end"/>
      </w:r>
      <w:r w:rsidR="00FF2456" w:rsidRPr="00DF45F7">
        <w:rPr>
          <w:rFonts w:asciiTheme="minorHAnsi" w:hAnsiTheme="minorHAnsi"/>
          <w:color w:val="000000" w:themeColor="text1"/>
        </w:rPr>
        <w:t xml:space="preserve"> Umowy</w:t>
      </w:r>
      <w:r w:rsidR="00A95F63" w:rsidRPr="00DF45F7">
        <w:rPr>
          <w:rFonts w:asciiTheme="minorHAnsi" w:hAnsiTheme="minorHAnsi"/>
          <w:color w:val="000000" w:themeColor="text1"/>
        </w:rPr>
        <w:t xml:space="preserve"> oraz przedłużenie terminów określonych w Harmonogramie</w:t>
      </w:r>
      <w:r w:rsidR="009E27B2"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A95F63" w:rsidRPr="00DF45F7">
        <w:rPr>
          <w:rFonts w:asciiTheme="minorHAnsi" w:hAnsiTheme="minorHAnsi"/>
          <w:color w:val="000000" w:themeColor="text1"/>
        </w:rPr>
        <w:t xml:space="preserve"> na podstawie ART. </w:t>
      </w:r>
      <w:r w:rsidR="005C015D" w:rsidRPr="00DF45F7">
        <w:rPr>
          <w:rFonts w:asciiTheme="minorHAnsi" w:hAnsiTheme="minorHAnsi"/>
          <w:color w:val="000000" w:themeColor="text1"/>
        </w:rPr>
        <w:t xml:space="preserve">8 </w:t>
      </w:r>
      <w:r w:rsidR="00A95F63" w:rsidRPr="00DF45F7">
        <w:rPr>
          <w:rFonts w:asciiTheme="minorHAnsi" w:hAnsiTheme="minorHAnsi"/>
          <w:color w:val="000000" w:themeColor="text1"/>
        </w:rPr>
        <w:t>§</w:t>
      </w:r>
      <w:r w:rsidR="005C015D" w:rsidRPr="00DF45F7">
        <w:rPr>
          <w:rFonts w:asciiTheme="minorHAnsi" w:hAnsiTheme="minorHAnsi"/>
          <w:color w:val="000000" w:themeColor="text1"/>
        </w:rPr>
        <w:t xml:space="preserve">8 </w:t>
      </w:r>
      <w:r w:rsidR="00A95F63" w:rsidRPr="00DF45F7">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_Ref52703598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§12</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A95F63" w:rsidRPr="00DF45F7">
        <w:rPr>
          <w:rFonts w:asciiTheme="minorHAnsi" w:hAnsiTheme="minorHAnsi"/>
          <w:color w:val="000000" w:themeColor="text1"/>
        </w:rPr>
        <w:t>Umowy</w:t>
      </w:r>
      <w:r w:rsidR="00FF2456" w:rsidRPr="00DF45F7">
        <w:rPr>
          <w:rFonts w:asciiTheme="minorHAnsi" w:hAnsiTheme="minorHAnsi"/>
          <w:color w:val="000000" w:themeColor="text1"/>
        </w:rPr>
        <w:t xml:space="preserve"> nie wymaga</w:t>
      </w:r>
      <w:r w:rsidRPr="00DF45F7">
        <w:rPr>
          <w:rFonts w:asciiTheme="minorHAnsi" w:hAnsiTheme="minorHAnsi"/>
          <w:color w:val="000000" w:themeColor="text1"/>
        </w:rPr>
        <w:t xml:space="preserve"> zmiany Umowy w formie aneksu do Umowy</w:t>
      </w:r>
      <w:r w:rsidR="00A82BCC" w:rsidRPr="00DF45F7">
        <w:rPr>
          <w:rFonts w:asciiTheme="minorHAnsi" w:hAnsiTheme="minorHAnsi"/>
          <w:color w:val="000000" w:themeColor="text1"/>
        </w:rPr>
        <w:t>, ale uprzedniego oświadczenia złożonego drugiej Stronie w formie pisemnej pod rygorem nieważności</w:t>
      </w:r>
      <w:r w:rsidRPr="00DF45F7">
        <w:rPr>
          <w:rFonts w:asciiTheme="minorHAnsi" w:hAnsiTheme="minorHAnsi"/>
          <w:color w:val="000000" w:themeColor="text1"/>
        </w:rPr>
        <w:t xml:space="preserve">. </w:t>
      </w:r>
    </w:p>
    <w:p w14:paraId="69DC7303" w14:textId="77777777" w:rsidR="006B6BBE" w:rsidRPr="00DF45F7" w:rsidRDefault="006B6BBE"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jeśli </w:t>
      </w:r>
      <w:r w:rsidR="009F2502" w:rsidRPr="00DF45F7">
        <w:rPr>
          <w:rFonts w:asciiTheme="minorHAnsi" w:hAnsiTheme="minorHAnsi"/>
          <w:color w:val="000000" w:themeColor="text1"/>
        </w:rPr>
        <w:t xml:space="preserve">Wykonawcą </w:t>
      </w:r>
      <w:r w:rsidRPr="00DF45F7">
        <w:rPr>
          <w:rFonts w:asciiTheme="minorHAnsi" w:hAnsiTheme="minorHAnsi"/>
          <w:color w:val="000000" w:themeColor="text1"/>
        </w:rPr>
        <w:t xml:space="preserve">jest zbiór podmiotów (np. w formie konsorcjum), oraz powstanie konflikt pomiędzy </w:t>
      </w:r>
      <w:r w:rsidR="000F13CF" w:rsidRPr="00DF45F7">
        <w:rPr>
          <w:rFonts w:asciiTheme="minorHAnsi" w:hAnsiTheme="minorHAnsi"/>
          <w:color w:val="000000" w:themeColor="text1"/>
        </w:rPr>
        <w:t xml:space="preserve">podmiotami składającymi się na </w:t>
      </w:r>
      <w:r w:rsidR="009F2502" w:rsidRPr="00DF45F7">
        <w:rPr>
          <w:rFonts w:asciiTheme="minorHAnsi" w:hAnsiTheme="minorHAnsi"/>
          <w:color w:val="000000" w:themeColor="text1"/>
        </w:rPr>
        <w:t>Wykonawcę</w:t>
      </w:r>
      <w:r w:rsidR="000F13CF" w:rsidRPr="00DF45F7">
        <w:rPr>
          <w:rFonts w:asciiTheme="minorHAnsi" w:hAnsiTheme="minorHAnsi"/>
          <w:color w:val="000000" w:themeColor="text1"/>
        </w:rPr>
        <w:t>, Strony mogą dokonać zmiany Umowy w przedmiocie podmiotów wchodzących w skład Wnioskodawcy</w:t>
      </w:r>
      <w:r w:rsidR="00A1595E" w:rsidRPr="00DF45F7">
        <w:rPr>
          <w:rFonts w:asciiTheme="minorHAnsi" w:hAnsiTheme="minorHAnsi"/>
          <w:color w:val="000000" w:themeColor="text1"/>
        </w:rPr>
        <w:t xml:space="preserve"> i z uwzględnieniem konsekwencji dokonywanych zmian</w:t>
      </w:r>
      <w:r w:rsidR="000F13CF" w:rsidRPr="00DF45F7">
        <w:rPr>
          <w:rFonts w:asciiTheme="minorHAnsi" w:hAnsiTheme="minorHAnsi"/>
          <w:color w:val="000000" w:themeColor="text1"/>
        </w:rPr>
        <w:t>, pod następującymi warunkami:</w:t>
      </w:r>
    </w:p>
    <w:p w14:paraId="49353AAB" w14:textId="77777777" w:rsidR="000F13CF" w:rsidRPr="00DF45F7" w:rsidRDefault="000F13CF"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zmiana podmiotów wchodzących w skład Wnioskodawcy nie może wpływać na wysokość wynagrodzenia Wykonawcy</w:t>
      </w:r>
      <w:r w:rsidR="00502B7B" w:rsidRPr="00DF45F7">
        <w:rPr>
          <w:rFonts w:asciiTheme="minorHAnsi" w:hAnsiTheme="minorHAnsi"/>
          <w:color w:val="000000" w:themeColor="text1"/>
        </w:rPr>
        <w:t>;</w:t>
      </w:r>
    </w:p>
    <w:p w14:paraId="1A188046" w14:textId="3B4B6CD6" w:rsidR="000F13CF" w:rsidRPr="00DF45F7" w:rsidRDefault="000F13CF"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zmiana podmiotów wchodzących w skład Wnioskodawcy nie może wpływać na spełnianie przez Wnioskodawcę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Postępowania</w:t>
      </w:r>
      <w:r w:rsidR="00A1595E" w:rsidRPr="00DF45F7">
        <w:rPr>
          <w:rFonts w:asciiTheme="minorHAnsi" w:hAnsiTheme="minorHAnsi"/>
          <w:color w:val="000000" w:themeColor="text1"/>
        </w:rPr>
        <w:t xml:space="preserve"> i nie może przedstawiać niższego potencjału wykonania Umowy niż poddany ocenie w trakcie Postępowania</w:t>
      </w:r>
      <w:r w:rsidR="00502B7B" w:rsidRPr="00DF45F7">
        <w:rPr>
          <w:rFonts w:asciiTheme="minorHAnsi" w:hAnsiTheme="minorHAnsi"/>
          <w:color w:val="000000" w:themeColor="text1"/>
        </w:rPr>
        <w:t>;</w:t>
      </w:r>
    </w:p>
    <w:p w14:paraId="38FDC237" w14:textId="77777777" w:rsidR="00317264" w:rsidRPr="00DF45F7" w:rsidRDefault="000F13CF"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zmiana podmiotowa nie może prowadzić do zmian związanych z opracowywa</w:t>
      </w:r>
      <w:r w:rsidR="00CB5B23" w:rsidRPr="00DF45F7">
        <w:rPr>
          <w:rFonts w:asciiTheme="minorHAnsi" w:hAnsiTheme="minorHAnsi"/>
          <w:color w:val="000000" w:themeColor="text1"/>
        </w:rPr>
        <w:t>nym</w:t>
      </w:r>
      <w:r w:rsidR="00341A62" w:rsidRPr="00DF45F7">
        <w:rPr>
          <w:rFonts w:asciiTheme="minorHAnsi" w:hAnsiTheme="minorHAnsi"/>
          <w:color w:val="000000" w:themeColor="text1"/>
        </w:rPr>
        <w:t xml:space="preserve"> </w:t>
      </w:r>
      <w:r w:rsidR="0014029C" w:rsidRPr="00DF45F7">
        <w:rPr>
          <w:rFonts w:asciiTheme="minorHAnsi" w:hAnsiTheme="minorHAnsi"/>
          <w:color w:val="000000" w:themeColor="text1"/>
        </w:rPr>
        <w:t>Rozwiązaniem</w:t>
      </w:r>
      <w:r w:rsidRPr="00DF45F7">
        <w:rPr>
          <w:rFonts w:asciiTheme="minorHAnsi" w:hAnsiTheme="minorHAnsi"/>
          <w:color w:val="000000" w:themeColor="text1"/>
        </w:rPr>
        <w:t xml:space="preserve">, a w szczególności w zakresie </w:t>
      </w:r>
      <w:r w:rsidR="0014029C" w:rsidRPr="00DF45F7">
        <w:rPr>
          <w:rFonts w:asciiTheme="minorHAnsi" w:hAnsiTheme="minorHAnsi"/>
          <w:color w:val="000000" w:themeColor="text1"/>
        </w:rPr>
        <w:t>Demonstratora</w:t>
      </w:r>
      <w:r w:rsidR="00CB5B23" w:rsidRPr="00DF45F7">
        <w:rPr>
          <w:rFonts w:asciiTheme="minorHAnsi" w:hAnsiTheme="minorHAnsi"/>
          <w:color w:val="000000" w:themeColor="text1"/>
        </w:rPr>
        <w:t>,</w:t>
      </w:r>
    </w:p>
    <w:p w14:paraId="7A108813" w14:textId="77777777" w:rsidR="000F13CF" w:rsidRPr="00DF45F7" w:rsidRDefault="00317264"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zmiana nie może prowadzić do zmiany</w:t>
      </w:r>
      <w:r w:rsidR="00CB5B23" w:rsidRPr="00DF45F7">
        <w:rPr>
          <w:rFonts w:asciiTheme="minorHAnsi" w:hAnsiTheme="minorHAnsi"/>
          <w:color w:val="000000" w:themeColor="text1"/>
        </w:rPr>
        <w:t xml:space="preserve"> deklarowanych</w:t>
      </w:r>
      <w:r w:rsidRPr="00DF45F7">
        <w:rPr>
          <w:rFonts w:asciiTheme="minorHAnsi" w:hAnsiTheme="minorHAnsi"/>
          <w:color w:val="000000" w:themeColor="text1"/>
        </w:rPr>
        <w:t xml:space="preserve"> </w:t>
      </w:r>
      <w:r w:rsidR="00967C22" w:rsidRPr="00DF45F7">
        <w:rPr>
          <w:rFonts w:asciiTheme="minorHAnsi" w:hAnsiTheme="minorHAnsi"/>
          <w:color w:val="000000" w:themeColor="text1"/>
        </w:rPr>
        <w:t>p</w:t>
      </w:r>
      <w:r w:rsidRPr="00DF45F7">
        <w:rPr>
          <w:rFonts w:asciiTheme="minorHAnsi" w:hAnsiTheme="minorHAnsi"/>
          <w:color w:val="000000" w:themeColor="text1"/>
        </w:rPr>
        <w:t xml:space="preserve">arametrów </w:t>
      </w:r>
      <w:r w:rsidR="0014029C" w:rsidRPr="00DF45F7">
        <w:rPr>
          <w:rFonts w:asciiTheme="minorHAnsi" w:hAnsiTheme="minorHAnsi"/>
          <w:color w:val="000000" w:themeColor="text1"/>
        </w:rPr>
        <w:t>Rozwiązania</w:t>
      </w:r>
      <w:r w:rsidR="00CB5B23" w:rsidRPr="00DF45F7">
        <w:rPr>
          <w:rFonts w:asciiTheme="minorHAnsi" w:hAnsiTheme="minorHAnsi"/>
          <w:color w:val="000000" w:themeColor="text1"/>
        </w:rPr>
        <w:t xml:space="preserve"> na gorsze</w:t>
      </w:r>
      <w:r w:rsidR="0028180F" w:rsidRPr="00DF45F7">
        <w:rPr>
          <w:rFonts w:asciiTheme="minorHAnsi" w:hAnsiTheme="minorHAnsi"/>
          <w:color w:val="000000" w:themeColor="text1"/>
        </w:rPr>
        <w:t>,</w:t>
      </w:r>
    </w:p>
    <w:p w14:paraId="674147C5" w14:textId="77777777" w:rsidR="0028180F" w:rsidRPr="00DF45F7" w:rsidRDefault="0028180F"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DF45F7">
        <w:rPr>
          <w:rFonts w:asciiTheme="minorHAnsi" w:hAnsiTheme="minorHAnsi"/>
          <w:color w:val="000000" w:themeColor="text1"/>
        </w:rPr>
        <w:t>Umowy na zasadzie solidarności.</w:t>
      </w:r>
    </w:p>
    <w:p w14:paraId="4E6B4EF8" w14:textId="77777777" w:rsidR="00A1595E" w:rsidRPr="00DF45F7" w:rsidRDefault="00A1595E"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1F8CDA91" w:rsidR="00A1595E" w:rsidRPr="00DF45F7" w:rsidRDefault="00A1595E"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zmiana podmiotów wchodzących w skład Wnioskodawcy nie może wpływać na wysokość wynagrodzenia Wykonawcy;</w:t>
      </w:r>
    </w:p>
    <w:p w14:paraId="68197B2C" w14:textId="29A380B6" w:rsidR="00A1595E" w:rsidRPr="00DF45F7" w:rsidRDefault="00A1595E"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zmiana podmiotów wchodzących w skład Wnioskodawcy nie może wpływać na spełnianie przez Wnioskodawcę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DF45F7" w:rsidRDefault="00CB5B23"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zmiana podmiotowa nie może prowadzić do zmian związanych z opracowywanym</w:t>
      </w:r>
      <w:r w:rsidR="00341A62" w:rsidRPr="00DF45F7">
        <w:rPr>
          <w:rFonts w:asciiTheme="minorHAnsi" w:hAnsiTheme="minorHAnsi"/>
          <w:color w:val="000000" w:themeColor="text1"/>
        </w:rPr>
        <w:t xml:space="preserve"> </w:t>
      </w:r>
      <w:r w:rsidR="0014029C" w:rsidRPr="00DF45F7">
        <w:rPr>
          <w:rFonts w:asciiTheme="minorHAnsi" w:hAnsiTheme="minorHAnsi"/>
          <w:color w:val="000000" w:themeColor="text1"/>
        </w:rPr>
        <w:t>Rozwiązaniem</w:t>
      </w:r>
      <w:r w:rsidRPr="00DF45F7">
        <w:rPr>
          <w:rFonts w:asciiTheme="minorHAnsi" w:hAnsiTheme="minorHAnsi"/>
          <w:color w:val="000000" w:themeColor="text1"/>
        </w:rPr>
        <w:t xml:space="preserve">, a w szczególności w zakresie </w:t>
      </w:r>
      <w:r w:rsidR="0014029C" w:rsidRPr="00DF45F7">
        <w:rPr>
          <w:rFonts w:asciiTheme="minorHAnsi" w:hAnsiTheme="minorHAnsi"/>
          <w:color w:val="000000" w:themeColor="text1"/>
        </w:rPr>
        <w:t>Demonstratora</w:t>
      </w:r>
      <w:r w:rsidRPr="00DF45F7">
        <w:rPr>
          <w:rFonts w:asciiTheme="minorHAnsi" w:hAnsiTheme="minorHAnsi"/>
          <w:color w:val="000000" w:themeColor="text1"/>
        </w:rPr>
        <w:t>,</w:t>
      </w:r>
    </w:p>
    <w:p w14:paraId="277C51AD" w14:textId="75B374CE" w:rsidR="00CB5B23" w:rsidRPr="00DF45F7" w:rsidRDefault="00CB5B23"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zmiana nie może prowadzić do zmiany deklarowanych </w:t>
      </w:r>
      <w:r w:rsidR="00967C22" w:rsidRPr="00DF45F7">
        <w:rPr>
          <w:rFonts w:asciiTheme="minorHAnsi" w:hAnsiTheme="minorHAnsi"/>
          <w:color w:val="000000" w:themeColor="text1"/>
        </w:rPr>
        <w:t>p</w:t>
      </w:r>
      <w:r w:rsidRPr="00DF45F7">
        <w:rPr>
          <w:rFonts w:asciiTheme="minorHAnsi" w:hAnsiTheme="minorHAnsi"/>
          <w:color w:val="000000" w:themeColor="text1"/>
        </w:rPr>
        <w:t xml:space="preserve">arametrów </w:t>
      </w:r>
      <w:r w:rsidR="0014029C" w:rsidRPr="00DF45F7">
        <w:rPr>
          <w:rFonts w:asciiTheme="minorHAnsi" w:hAnsiTheme="minorHAnsi"/>
          <w:color w:val="000000" w:themeColor="text1"/>
        </w:rPr>
        <w:t>Rozwiązania</w:t>
      </w:r>
      <w:r w:rsidRPr="00DF45F7">
        <w:rPr>
          <w:rFonts w:asciiTheme="minorHAnsi" w:hAnsiTheme="minorHAnsi"/>
          <w:color w:val="000000" w:themeColor="text1"/>
        </w:rPr>
        <w:t xml:space="preserve"> na gorsze</w:t>
      </w:r>
      <w:r w:rsidR="007A48E9" w:rsidRPr="00DF45F7">
        <w:rPr>
          <w:rFonts w:asciiTheme="minorHAnsi" w:hAnsiTheme="minorHAnsi"/>
          <w:color w:val="000000" w:themeColor="text1"/>
        </w:rPr>
        <w:t>,</w:t>
      </w:r>
    </w:p>
    <w:p w14:paraId="0095048A" w14:textId="317EE600" w:rsidR="007F6953" w:rsidRPr="00DF45F7" w:rsidRDefault="007F6953"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warunki zmian, o których mowa w pkt 1-4 odnoszą się do każdego przygotowywanego Komponentu,</w:t>
      </w:r>
    </w:p>
    <w:p w14:paraId="675621A0" w14:textId="55F08024" w:rsidR="007A48E9" w:rsidRPr="00DF45F7" w:rsidRDefault="007A48E9"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następcy prawni podmiotów wchodzących w skład Wykonawcy i Wnioskodawcy odpowiadają wobec NCBR za wszelkie zobowiązania z tytułu Umowy, w tym w zakresie kar umownych i Zabezpieczeń Należytego Wykonania Umowy na zasadzie solidarności, bez względu na formę </w:t>
      </w:r>
      <w:r w:rsidR="005552E3" w:rsidRPr="00DF45F7">
        <w:rPr>
          <w:rFonts w:asciiTheme="minorHAnsi" w:hAnsiTheme="minorHAnsi"/>
          <w:color w:val="000000" w:themeColor="text1"/>
        </w:rPr>
        <w:t>sukcesji</w:t>
      </w:r>
      <w:r w:rsidRPr="00DF45F7">
        <w:rPr>
          <w:rFonts w:asciiTheme="minorHAnsi" w:hAnsiTheme="minorHAnsi"/>
          <w:color w:val="000000" w:themeColor="text1"/>
        </w:rPr>
        <w:t xml:space="preserve"> praw i zobowiązań do przedsiębiorstw Wykonawcy i Wnioskodawcy.</w:t>
      </w:r>
    </w:p>
    <w:p w14:paraId="6E54F7C6" w14:textId="77777777" w:rsidR="00470A4A" w:rsidRPr="00DF45F7" w:rsidRDefault="00470A4A"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0597B7AA" w:rsidR="00470A4A" w:rsidRPr="00DF45F7" w:rsidRDefault="00470A4A" w:rsidP="00B11AA8">
      <w:pPr>
        <w:pStyle w:val="Akapitzlist"/>
        <w:numPr>
          <w:ilvl w:val="0"/>
          <w:numId w:val="7"/>
        </w:numPr>
        <w:spacing w:before="60" w:after="60"/>
        <w:ind w:left="426" w:hanging="426"/>
        <w:jc w:val="both"/>
        <w:rPr>
          <w:rFonts w:asciiTheme="minorHAnsi" w:hAnsiTheme="minorHAnsi"/>
          <w:color w:val="000000" w:themeColor="text1"/>
        </w:rPr>
      </w:pPr>
      <w:r w:rsidRPr="13022B0C">
        <w:rPr>
          <w:rFonts w:asciiTheme="minorHAnsi" w:hAnsiTheme="minorHAnsi"/>
          <w:color w:val="000000" w:themeColor="text1"/>
        </w:rPr>
        <w:t>W każdym innym przypadku</w:t>
      </w:r>
      <w:r w:rsidR="00EE0A52" w:rsidRPr="13022B0C">
        <w:rPr>
          <w:rFonts w:asciiTheme="minorHAnsi" w:hAnsiTheme="minorHAnsi"/>
          <w:color w:val="000000" w:themeColor="text1"/>
        </w:rPr>
        <w:t xml:space="preserve"> niż wskazany w paragrafie poprzedzającym lub paragrafach </w:t>
      </w:r>
      <w:r w:rsidR="1DA0192B" w:rsidRPr="13022B0C">
        <w:rPr>
          <w:rFonts w:asciiTheme="minorHAnsi" w:hAnsiTheme="minorHAnsi"/>
          <w:color w:val="000000" w:themeColor="text1"/>
        </w:rPr>
        <w:t>następujących</w:t>
      </w:r>
      <w:r w:rsidRPr="13022B0C">
        <w:rPr>
          <w:rFonts w:asciiTheme="minorHAnsi" w:hAnsiTheme="minorHAnsi"/>
          <w:color w:val="000000" w:themeColor="text1"/>
        </w:rPr>
        <w:t>,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DF45F7" w:rsidRDefault="00470A4A"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5FDD3874" w:rsidR="007A48E9" w:rsidRPr="00DF45F7" w:rsidRDefault="009D6928"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Strony są uprawnione dokonać zmiany </w:t>
      </w:r>
      <w:r w:rsidR="005552E3" w:rsidRPr="00DF45F7">
        <w:rPr>
          <w:rFonts w:asciiTheme="minorHAnsi" w:hAnsiTheme="minorHAnsi"/>
          <w:color w:val="000000" w:themeColor="text1"/>
        </w:rPr>
        <w:t>Umowy</w:t>
      </w:r>
      <w:r w:rsidRPr="00DF45F7">
        <w:rPr>
          <w:rFonts w:asciiTheme="minorHAnsi" w:hAnsiTheme="minorHAnsi"/>
          <w:color w:val="000000" w:themeColor="text1"/>
        </w:rPr>
        <w:t xml:space="preserve">, gdy w </w:t>
      </w:r>
      <w:r w:rsidR="007F6953" w:rsidRPr="00DF45F7">
        <w:rPr>
          <w:rFonts w:asciiTheme="minorHAnsi" w:hAnsiTheme="minorHAnsi"/>
          <w:color w:val="000000" w:themeColor="text1"/>
        </w:rPr>
        <w:t xml:space="preserve">ramach Komponentu Technologicznego </w:t>
      </w:r>
      <w:r w:rsidRPr="00DF45F7">
        <w:rPr>
          <w:rFonts w:asciiTheme="minorHAnsi" w:hAnsiTheme="minorHAnsi"/>
          <w:color w:val="000000" w:themeColor="text1"/>
        </w:rPr>
        <w:t>razie powstania Foreground IP w trakcie realizacji postanowień dot. komercjalizacji powstał spór co do wykładni postanowień Umowy, Strony mogą dokonać jej modyfikacji w celu usunięci ewentualnej nieścisłości.</w:t>
      </w:r>
    </w:p>
    <w:p w14:paraId="26591590" w14:textId="6276BC94" w:rsidR="009D6928" w:rsidRDefault="009D6928"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gdy jest to uzasadnione </w:t>
      </w:r>
      <w:r w:rsidR="005552E3" w:rsidRPr="00DF45F7">
        <w:rPr>
          <w:rFonts w:asciiTheme="minorHAnsi" w:hAnsiTheme="minorHAnsi"/>
          <w:color w:val="000000" w:themeColor="text1"/>
        </w:rPr>
        <w:t>przebiegiem</w:t>
      </w:r>
      <w:r w:rsidRPr="00DF45F7">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DF45F7">
        <w:rPr>
          <w:rFonts w:asciiTheme="minorHAnsi" w:hAnsiTheme="minorHAnsi"/>
          <w:color w:val="000000" w:themeColor="text1"/>
        </w:rPr>
        <w:t>31 grudnia</w:t>
      </w:r>
      <w:r w:rsidRPr="00DF45F7">
        <w:rPr>
          <w:rFonts w:asciiTheme="minorHAnsi" w:hAnsiTheme="minorHAnsi"/>
          <w:color w:val="000000" w:themeColor="text1"/>
        </w:rPr>
        <w:t xml:space="preserve"> </w:t>
      </w:r>
      <w:r w:rsidR="007F6953" w:rsidRPr="00DF45F7">
        <w:rPr>
          <w:rFonts w:asciiTheme="minorHAnsi" w:hAnsiTheme="minorHAnsi"/>
          <w:color w:val="000000" w:themeColor="text1"/>
        </w:rPr>
        <w:t>202</w:t>
      </w:r>
      <w:r w:rsidR="007C60AA">
        <w:rPr>
          <w:rFonts w:asciiTheme="minorHAnsi" w:hAnsiTheme="minorHAnsi"/>
          <w:color w:val="000000" w:themeColor="text1"/>
        </w:rPr>
        <w:t>3</w:t>
      </w:r>
      <w:r w:rsidR="007F6953" w:rsidRPr="00DF45F7">
        <w:rPr>
          <w:rFonts w:asciiTheme="minorHAnsi" w:hAnsiTheme="minorHAnsi"/>
          <w:color w:val="000000" w:themeColor="text1"/>
        </w:rPr>
        <w:t xml:space="preserve"> </w:t>
      </w:r>
      <w:r w:rsidRPr="00DF45F7">
        <w:rPr>
          <w:rFonts w:asciiTheme="minorHAnsi" w:hAnsiTheme="minorHAnsi"/>
          <w:color w:val="000000" w:themeColor="text1"/>
        </w:rPr>
        <w:t>r.</w:t>
      </w:r>
    </w:p>
    <w:p w14:paraId="002D5987" w14:textId="2A983436" w:rsidR="007C60AA" w:rsidRPr="00DF45F7" w:rsidRDefault="007C60AA" w:rsidP="00B11AA8">
      <w:pPr>
        <w:pStyle w:val="Akapitzlist"/>
        <w:numPr>
          <w:ilvl w:val="0"/>
          <w:numId w:val="7"/>
        </w:numPr>
        <w:spacing w:before="60" w:after="60"/>
        <w:ind w:left="426" w:hanging="426"/>
        <w:jc w:val="both"/>
        <w:rPr>
          <w:rFonts w:asciiTheme="minorHAnsi" w:hAnsiTheme="minorHAnsi"/>
          <w:color w:val="000000" w:themeColor="text1"/>
        </w:rPr>
      </w:pPr>
      <w:r w:rsidRPr="2AA0B561">
        <w:rPr>
          <w:rFonts w:asciiTheme="minorHAnsi" w:hAnsiTheme="minorHAnsi"/>
          <w:color w:val="000000" w:themeColor="text1"/>
        </w:rPr>
        <w:t>W szczególnie uzasadnionych przypadkach, gdy Rozwiązanie Wykonawcy przejawia istotną wartość innowacyjną i służy realizacji celów określonych w pkt 1.1. Rodziału I Regulaminu</w:t>
      </w:r>
      <w:r w:rsidR="00A31772" w:rsidRPr="2AA0B561">
        <w:rPr>
          <w:rFonts w:asciiTheme="minorHAnsi" w:hAnsiTheme="minorHAnsi"/>
          <w:color w:val="000000" w:themeColor="text1"/>
        </w:rPr>
        <w:t xml:space="preserve"> i przez to w pełni odpowiada wynagrodzeniu objętego Wnioskiem Wykonawcy</w:t>
      </w:r>
      <w:r w:rsidRPr="2AA0B561">
        <w:rPr>
          <w:rFonts w:asciiTheme="minorHAnsi" w:hAnsiTheme="minorHAnsi"/>
          <w:color w:val="000000" w:themeColor="text1"/>
        </w:rPr>
        <w:t xml:space="preserve">, jednak z uzasadnionych przyczyn nie było możliwe spełnienie przez Wynik Prac Etapu Wykonawcy wszystkich </w:t>
      </w:r>
      <w:r w:rsidR="00642042" w:rsidRPr="2AA0B561">
        <w:rPr>
          <w:rFonts w:asciiTheme="minorHAnsi" w:hAnsiTheme="minorHAnsi"/>
          <w:color w:val="000000" w:themeColor="text1"/>
        </w:rPr>
        <w:t>wymagań</w:t>
      </w:r>
      <w:r w:rsidRPr="2AA0B561">
        <w:rPr>
          <w:rFonts w:asciiTheme="minorHAnsi" w:hAnsiTheme="minorHAnsi"/>
          <w:color w:val="000000" w:themeColor="text1"/>
        </w:rPr>
        <w:t xml:space="preserve"> co prowadziłoby do </w:t>
      </w:r>
      <w:r w:rsidR="004C7042" w:rsidRPr="2AA0B561">
        <w:rPr>
          <w:rFonts w:asciiTheme="minorHAnsi" w:hAnsiTheme="minorHAnsi"/>
          <w:color w:val="000000" w:themeColor="text1"/>
        </w:rPr>
        <w:t>odmowy jego Odbioru przez NCBR</w:t>
      </w:r>
      <w:r w:rsidRPr="2AA0B561">
        <w:rPr>
          <w:rFonts w:asciiTheme="minorHAnsi" w:hAnsiTheme="minorHAnsi"/>
          <w:color w:val="000000" w:themeColor="text1"/>
        </w:rPr>
        <w:t xml:space="preserve">, Strony mogą </w:t>
      </w:r>
      <w:r w:rsidR="00915AAE" w:rsidRPr="2AA0B561">
        <w:rPr>
          <w:rFonts w:asciiTheme="minorHAnsi" w:hAnsiTheme="minorHAnsi"/>
          <w:color w:val="000000" w:themeColor="text1"/>
        </w:rPr>
        <w:t xml:space="preserve">w ramach współdzielenia ryzyka badawczego </w:t>
      </w:r>
      <w:r w:rsidRPr="2AA0B561">
        <w:rPr>
          <w:rFonts w:asciiTheme="minorHAnsi" w:hAnsiTheme="minorHAnsi"/>
          <w:color w:val="000000" w:themeColor="text1"/>
        </w:rPr>
        <w:t xml:space="preserve">dokonać zmiany Umowy w zakresie </w:t>
      </w:r>
      <w:r w:rsidR="00355E84" w:rsidRPr="2AA0B561">
        <w:rPr>
          <w:rFonts w:asciiTheme="minorHAnsi" w:hAnsiTheme="minorHAnsi"/>
          <w:color w:val="000000" w:themeColor="text1"/>
        </w:rPr>
        <w:t>Odbiorów lub</w:t>
      </w:r>
      <w:r w:rsidRPr="2AA0B561">
        <w:rPr>
          <w:rFonts w:asciiTheme="minorHAnsi" w:hAnsiTheme="minorHAnsi"/>
          <w:color w:val="000000" w:themeColor="text1"/>
        </w:rPr>
        <w:t xml:space="preserve"> stawianych przed Wynikiem Prac Etapu</w:t>
      </w:r>
      <w:r w:rsidR="00E3238E" w:rsidRPr="2AA0B561">
        <w:rPr>
          <w:rFonts w:asciiTheme="minorHAnsi" w:hAnsiTheme="minorHAnsi"/>
          <w:color w:val="000000" w:themeColor="text1"/>
        </w:rPr>
        <w:t xml:space="preserve"> przed zakończeniem jego oceny</w:t>
      </w:r>
      <w:r w:rsidRPr="2AA0B561">
        <w:rPr>
          <w:rFonts w:asciiTheme="minorHAnsi" w:hAnsiTheme="minorHAnsi"/>
          <w:color w:val="000000" w:themeColor="text1"/>
        </w:rPr>
        <w:t>.</w:t>
      </w:r>
    </w:p>
    <w:p w14:paraId="18C0BD60" w14:textId="2822C9A9" w:rsidR="00A05946" w:rsidRPr="00DF45F7" w:rsidRDefault="003F0D0B" w:rsidP="00B11AA8">
      <w:pPr>
        <w:pStyle w:val="Akapitzlist"/>
        <w:numPr>
          <w:ilvl w:val="0"/>
          <w:numId w:val="7"/>
        </w:numPr>
        <w:spacing w:before="60" w:after="60"/>
        <w:ind w:left="426" w:hanging="426"/>
        <w:jc w:val="both"/>
        <w:rPr>
          <w:rFonts w:asciiTheme="minorHAnsi" w:hAnsiTheme="minorHAnsi"/>
          <w:color w:val="000000" w:themeColor="text1"/>
        </w:rPr>
      </w:pPr>
      <w:bookmarkStart w:id="780" w:name="_Ref43119962"/>
      <w:r w:rsidRPr="2AA0B561">
        <w:rPr>
          <w:rFonts w:asciiTheme="minorHAnsi" w:hAnsiTheme="minorHAnsi"/>
          <w:color w:val="000000" w:themeColor="text1"/>
        </w:rPr>
        <w:t>W przypadku, jeśli dojdzie do zmiany otoczenia biznesowego związanego z realizacją niniejszej Umowy</w:t>
      </w:r>
      <w:r w:rsidR="007F6953" w:rsidRPr="2AA0B561">
        <w:rPr>
          <w:rFonts w:asciiTheme="minorHAnsi" w:hAnsiTheme="minorHAnsi"/>
          <w:color w:val="000000" w:themeColor="text1"/>
        </w:rPr>
        <w:t xml:space="preserve"> w ramach Komponentu Technologicznego</w:t>
      </w:r>
      <w:r w:rsidRPr="2AA0B561">
        <w:rPr>
          <w:rFonts w:asciiTheme="minorHAnsi" w:hAnsiTheme="minorHAnsi"/>
          <w:color w:val="000000" w:themeColor="text1"/>
        </w:rPr>
        <w:t xml:space="preserve"> w </w:t>
      </w:r>
      <w:r w:rsidR="004568C1" w:rsidRPr="2AA0B561">
        <w:rPr>
          <w:rFonts w:asciiTheme="minorHAnsi" w:hAnsiTheme="minorHAnsi"/>
          <w:color w:val="000000" w:themeColor="text1"/>
        </w:rPr>
        <w:t xml:space="preserve">obszarze dotyczącym </w:t>
      </w:r>
      <w:r w:rsidRPr="2AA0B561">
        <w:rPr>
          <w:rFonts w:asciiTheme="minorHAnsi" w:hAnsiTheme="minorHAnsi"/>
          <w:color w:val="000000" w:themeColor="text1"/>
        </w:rPr>
        <w:t>Komercjalizacj</w:t>
      </w:r>
      <w:r w:rsidR="004568C1" w:rsidRPr="2AA0B561">
        <w:rPr>
          <w:rFonts w:asciiTheme="minorHAnsi" w:hAnsiTheme="minorHAnsi"/>
          <w:color w:val="000000" w:themeColor="text1"/>
        </w:rPr>
        <w:t>i</w:t>
      </w:r>
      <w:r w:rsidRPr="2AA0B561">
        <w:rPr>
          <w:rFonts w:asciiTheme="minorHAnsi" w:hAnsiTheme="minorHAnsi"/>
          <w:color w:val="000000" w:themeColor="text1"/>
        </w:rPr>
        <w:t xml:space="preserve"> Wyników Prac B+R lub Komercjalizacj</w:t>
      </w:r>
      <w:r w:rsidR="004568C1" w:rsidRPr="2AA0B561">
        <w:rPr>
          <w:rFonts w:asciiTheme="minorHAnsi" w:hAnsiTheme="minorHAnsi"/>
          <w:color w:val="000000" w:themeColor="text1"/>
        </w:rPr>
        <w:t>i</w:t>
      </w:r>
      <w:r w:rsidRPr="2AA0B561">
        <w:rPr>
          <w:rFonts w:asciiTheme="minorHAnsi" w:hAnsiTheme="minorHAnsi"/>
          <w:color w:val="000000" w:themeColor="text1"/>
        </w:rPr>
        <w:t xml:space="preserve"> Technologii Zależnych</w:t>
      </w:r>
      <w:r w:rsidR="00D4211D" w:rsidRPr="2AA0B561">
        <w:rPr>
          <w:rFonts w:asciiTheme="minorHAnsi" w:hAnsiTheme="minorHAnsi"/>
          <w:color w:val="000000" w:themeColor="text1"/>
        </w:rPr>
        <w:t xml:space="preserve"> </w:t>
      </w:r>
      <w:r w:rsidRPr="2AA0B561">
        <w:rPr>
          <w:rFonts w:asciiTheme="minorHAnsi" w:hAnsiTheme="minorHAnsi"/>
          <w:color w:val="000000" w:themeColor="text1"/>
        </w:rPr>
        <w:t xml:space="preserve">Strony, na </w:t>
      </w:r>
      <w:r w:rsidR="00D4211D" w:rsidRPr="2AA0B561">
        <w:rPr>
          <w:rFonts w:asciiTheme="minorHAnsi" w:hAnsiTheme="minorHAnsi"/>
          <w:color w:val="000000" w:themeColor="text1"/>
        </w:rPr>
        <w:t xml:space="preserve">złożony drugiej Stronie </w:t>
      </w:r>
      <w:r w:rsidRPr="2AA0B561">
        <w:rPr>
          <w:rFonts w:asciiTheme="minorHAnsi" w:hAnsiTheme="minorHAnsi"/>
          <w:color w:val="000000" w:themeColor="text1"/>
        </w:rPr>
        <w:t>uzasadniony wniosek Wykonawcy lub NCBR przedstawiający przedmiot oraz wpływ takich zmian na ww. obszary</w:t>
      </w:r>
      <w:r w:rsidR="00D4211D" w:rsidRPr="2AA0B561">
        <w:rPr>
          <w:rFonts w:asciiTheme="minorHAnsi" w:hAnsiTheme="minorHAnsi"/>
          <w:color w:val="000000" w:themeColor="text1"/>
        </w:rPr>
        <w:t>,</w:t>
      </w:r>
      <w:r w:rsidRPr="2AA0B561">
        <w:rPr>
          <w:rFonts w:asciiTheme="minorHAnsi" w:hAnsiTheme="minorHAnsi"/>
          <w:color w:val="000000" w:themeColor="text1"/>
        </w:rPr>
        <w:t xml:space="preserve"> mogą dokonać zmiany Umowy, w szczególności w zakresie postanowień </w:t>
      </w:r>
      <w:r w:rsidRPr="2AA0B561">
        <w:rPr>
          <w:rFonts w:asciiTheme="minorHAnsi" w:hAnsiTheme="minorHAnsi"/>
          <w:color w:val="000000" w:themeColor="text1"/>
        </w:rPr>
        <w:fldChar w:fldCharType="begin"/>
      </w:r>
      <w:r w:rsidRPr="2AA0B561">
        <w:rPr>
          <w:rFonts w:asciiTheme="minorHAnsi" w:hAnsiTheme="minorHAnsi"/>
          <w:color w:val="000000" w:themeColor="text1"/>
        </w:rPr>
        <w:instrText xml:space="preserve"> REF _Ref493844374 \n \h </w:instrText>
      </w:r>
      <w:r w:rsidR="00862665" w:rsidRPr="2AA0B561">
        <w:rPr>
          <w:rFonts w:asciiTheme="minorHAnsi" w:hAnsiTheme="minorHAnsi"/>
          <w:color w:val="000000" w:themeColor="text1"/>
        </w:rPr>
        <w:instrText xml:space="preserve"> \* MERGEFORMAT </w:instrText>
      </w:r>
      <w:r w:rsidRPr="2AA0B561">
        <w:rPr>
          <w:rFonts w:asciiTheme="minorHAnsi" w:hAnsiTheme="minorHAnsi"/>
          <w:color w:val="000000" w:themeColor="text1"/>
        </w:rPr>
      </w:r>
      <w:r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 xml:space="preserve">ROZDZIAŁ VII. </w:t>
      </w:r>
      <w:r w:rsidRPr="2AA0B561">
        <w:rPr>
          <w:rFonts w:asciiTheme="minorHAnsi" w:hAnsiTheme="minorHAnsi"/>
          <w:color w:val="000000" w:themeColor="text1"/>
        </w:rPr>
        <w:fldChar w:fldCharType="end"/>
      </w:r>
      <w:r w:rsidR="00817A5A" w:rsidRPr="2AA0B561">
        <w:rPr>
          <w:rFonts w:asciiTheme="minorHAnsi" w:hAnsiTheme="minorHAnsi"/>
          <w:color w:val="000000" w:themeColor="text1"/>
        </w:rPr>
        <w:t xml:space="preserve">, </w:t>
      </w:r>
      <w:r w:rsidRPr="2AA0B561">
        <w:rPr>
          <w:rFonts w:asciiTheme="minorHAnsi" w:hAnsiTheme="minorHAnsi"/>
          <w:color w:val="000000" w:themeColor="text1"/>
        </w:rPr>
        <w:fldChar w:fldCharType="begin"/>
      </w:r>
      <w:r w:rsidRPr="2AA0B561">
        <w:rPr>
          <w:rFonts w:asciiTheme="minorHAnsi" w:hAnsiTheme="minorHAnsi"/>
          <w:color w:val="000000" w:themeColor="text1"/>
        </w:rPr>
        <w:instrText xml:space="preserve"> REF _Ref493309957 \n \h </w:instrText>
      </w:r>
      <w:r w:rsidR="00862665" w:rsidRPr="2AA0B561">
        <w:rPr>
          <w:rFonts w:asciiTheme="minorHAnsi" w:hAnsiTheme="minorHAnsi"/>
          <w:color w:val="000000" w:themeColor="text1"/>
        </w:rPr>
        <w:instrText xml:space="preserve"> \* MERGEFORMAT </w:instrText>
      </w:r>
      <w:r w:rsidRPr="2AA0B561">
        <w:rPr>
          <w:rFonts w:asciiTheme="minorHAnsi" w:hAnsiTheme="minorHAnsi"/>
          <w:color w:val="000000" w:themeColor="text1"/>
        </w:rPr>
      </w:r>
      <w:r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 xml:space="preserve">ROZDZIAŁ X. </w:t>
      </w:r>
      <w:r w:rsidRPr="2AA0B561">
        <w:rPr>
          <w:rFonts w:asciiTheme="minorHAnsi" w:hAnsiTheme="minorHAnsi"/>
          <w:color w:val="000000" w:themeColor="text1"/>
        </w:rPr>
        <w:fldChar w:fldCharType="end"/>
      </w:r>
      <w:r w:rsidR="00817A5A" w:rsidRPr="2AA0B561">
        <w:rPr>
          <w:rFonts w:asciiTheme="minorHAnsi" w:hAnsiTheme="minorHAnsi"/>
          <w:color w:val="000000" w:themeColor="text1"/>
        </w:rPr>
        <w:t xml:space="preserve">, </w:t>
      </w:r>
      <w:r w:rsidRPr="2AA0B561">
        <w:rPr>
          <w:rFonts w:asciiTheme="minorHAnsi" w:hAnsiTheme="minorHAnsi"/>
          <w:color w:val="000000" w:themeColor="text1"/>
        </w:rPr>
        <w:fldChar w:fldCharType="begin"/>
      </w:r>
      <w:r w:rsidRPr="2AA0B561">
        <w:rPr>
          <w:rFonts w:asciiTheme="minorHAnsi" w:hAnsiTheme="minorHAnsi"/>
          <w:color w:val="000000" w:themeColor="text1"/>
        </w:rPr>
        <w:instrText xml:space="preserve"> REF _Ref43121956 \n \h </w:instrText>
      </w:r>
      <w:r w:rsidR="00862665" w:rsidRPr="2AA0B561">
        <w:rPr>
          <w:rFonts w:asciiTheme="minorHAnsi" w:hAnsiTheme="minorHAnsi"/>
          <w:color w:val="000000" w:themeColor="text1"/>
        </w:rPr>
        <w:instrText xml:space="preserve"> \* MERGEFORMAT </w:instrText>
      </w:r>
      <w:r w:rsidRPr="2AA0B561">
        <w:rPr>
          <w:rFonts w:asciiTheme="minorHAnsi" w:hAnsiTheme="minorHAnsi"/>
          <w:color w:val="000000" w:themeColor="text1"/>
        </w:rPr>
      </w:r>
      <w:r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 xml:space="preserve">ROZDZIAŁ XI. </w:t>
      </w:r>
      <w:r w:rsidRPr="2AA0B561">
        <w:rPr>
          <w:rFonts w:asciiTheme="minorHAnsi" w:hAnsiTheme="minorHAnsi"/>
          <w:color w:val="000000" w:themeColor="text1"/>
        </w:rPr>
        <w:fldChar w:fldCharType="end"/>
      </w:r>
      <w:r w:rsidR="00817A5A" w:rsidRPr="2AA0B561">
        <w:rPr>
          <w:rFonts w:asciiTheme="minorHAnsi" w:hAnsiTheme="minorHAnsi"/>
          <w:color w:val="000000" w:themeColor="text1"/>
        </w:rPr>
        <w:t xml:space="preserve">, </w:t>
      </w:r>
      <w:r w:rsidRPr="2AA0B561">
        <w:rPr>
          <w:rFonts w:asciiTheme="minorHAnsi" w:hAnsiTheme="minorHAnsi"/>
          <w:color w:val="000000" w:themeColor="text1"/>
        </w:rPr>
        <w:fldChar w:fldCharType="begin"/>
      </w:r>
      <w:r w:rsidRPr="2AA0B561">
        <w:rPr>
          <w:rFonts w:asciiTheme="minorHAnsi" w:hAnsiTheme="minorHAnsi"/>
          <w:color w:val="000000" w:themeColor="text1"/>
        </w:rPr>
        <w:instrText xml:space="preserve"> REF _Ref505434968 \n \h </w:instrText>
      </w:r>
      <w:r w:rsidR="00862665" w:rsidRPr="2AA0B561">
        <w:rPr>
          <w:rFonts w:asciiTheme="minorHAnsi" w:hAnsiTheme="minorHAnsi"/>
          <w:color w:val="000000" w:themeColor="text1"/>
        </w:rPr>
        <w:instrText xml:space="preserve"> \* MERGEFORMAT </w:instrText>
      </w:r>
      <w:r w:rsidRPr="2AA0B561">
        <w:rPr>
          <w:rFonts w:asciiTheme="minorHAnsi" w:hAnsiTheme="minorHAnsi"/>
          <w:color w:val="000000" w:themeColor="text1"/>
        </w:rPr>
      </w:r>
      <w:r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 xml:space="preserve">ROZDZIAŁ XII. </w:t>
      </w:r>
      <w:r w:rsidRPr="2AA0B561">
        <w:rPr>
          <w:rFonts w:asciiTheme="minorHAnsi" w:hAnsiTheme="minorHAnsi"/>
          <w:color w:val="000000" w:themeColor="text1"/>
        </w:rPr>
        <w:fldChar w:fldCharType="end"/>
      </w:r>
      <w:r w:rsidR="00817A5A" w:rsidRPr="2AA0B561">
        <w:rPr>
          <w:rFonts w:asciiTheme="minorHAnsi" w:hAnsiTheme="minorHAnsi"/>
          <w:color w:val="000000" w:themeColor="text1"/>
        </w:rPr>
        <w:t xml:space="preserve">, </w:t>
      </w:r>
      <w:r w:rsidRPr="2AA0B561">
        <w:rPr>
          <w:rFonts w:asciiTheme="minorHAnsi" w:hAnsiTheme="minorHAnsi"/>
          <w:color w:val="000000" w:themeColor="text1"/>
        </w:rPr>
        <w:fldChar w:fldCharType="begin"/>
      </w:r>
      <w:r w:rsidRPr="2AA0B561">
        <w:rPr>
          <w:rFonts w:asciiTheme="minorHAnsi" w:hAnsiTheme="minorHAnsi"/>
          <w:color w:val="000000" w:themeColor="text1"/>
        </w:rPr>
        <w:instrText xml:space="preserve"> REF _Ref43121971 \n \h </w:instrText>
      </w:r>
      <w:r w:rsidR="00862665" w:rsidRPr="2AA0B561">
        <w:rPr>
          <w:rFonts w:asciiTheme="minorHAnsi" w:hAnsiTheme="minorHAnsi"/>
          <w:color w:val="000000" w:themeColor="text1"/>
        </w:rPr>
        <w:instrText xml:space="preserve"> \* MERGEFORMAT </w:instrText>
      </w:r>
      <w:r w:rsidRPr="2AA0B561">
        <w:rPr>
          <w:rFonts w:asciiTheme="minorHAnsi" w:hAnsiTheme="minorHAnsi"/>
          <w:color w:val="000000" w:themeColor="text1"/>
        </w:rPr>
      </w:r>
      <w:r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 xml:space="preserve">ROZDZIAŁ XIV. </w:t>
      </w:r>
      <w:r w:rsidRPr="2AA0B561">
        <w:rPr>
          <w:rFonts w:asciiTheme="minorHAnsi" w:hAnsiTheme="minorHAnsi"/>
          <w:color w:val="000000" w:themeColor="text1"/>
        </w:rPr>
        <w:fldChar w:fldCharType="end"/>
      </w:r>
      <w:r w:rsidRPr="2AA0B561">
        <w:rPr>
          <w:rFonts w:asciiTheme="minorHAnsi" w:hAnsiTheme="minorHAnsi"/>
          <w:color w:val="000000" w:themeColor="text1"/>
        </w:rPr>
        <w:t xml:space="preserve"> lub </w:t>
      </w:r>
      <w:r w:rsidR="2421E7AE" w:rsidRPr="2AA0B561">
        <w:rPr>
          <w:rFonts w:asciiTheme="minorHAnsi" w:hAnsiTheme="minorHAnsi"/>
          <w:color w:val="000000" w:themeColor="text1"/>
        </w:rPr>
        <w:t>Załączni</w:t>
      </w:r>
      <w:r w:rsidRPr="2AA0B561">
        <w:rPr>
          <w:rFonts w:asciiTheme="minorHAnsi" w:hAnsiTheme="minorHAnsi"/>
          <w:color w:val="000000" w:themeColor="text1"/>
        </w:rPr>
        <w:t xml:space="preserve">ka nr </w:t>
      </w:r>
      <w:r w:rsidR="00EC1AB4" w:rsidRPr="2AA0B561">
        <w:rPr>
          <w:rFonts w:asciiTheme="minorHAnsi" w:hAnsiTheme="minorHAnsi"/>
          <w:color w:val="000000" w:themeColor="text1"/>
        </w:rPr>
        <w:t>1 i nr 2</w:t>
      </w:r>
      <w:r w:rsidRPr="2AA0B561">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780"/>
      <w:r w:rsidRPr="2AA0B561">
        <w:rPr>
          <w:rFonts w:asciiTheme="minorHAnsi" w:hAnsiTheme="minorHAnsi"/>
          <w:color w:val="000000" w:themeColor="text1"/>
        </w:rPr>
        <w:t xml:space="preserve"> </w:t>
      </w:r>
      <w:r w:rsidR="004C7042" w:rsidRPr="2AA0B561">
        <w:rPr>
          <w:rFonts w:asciiTheme="minorHAnsi" w:hAnsiTheme="minorHAnsi"/>
          <w:color w:val="000000" w:themeColor="text1"/>
        </w:rPr>
        <w:t>w zakresi</w:t>
      </w:r>
      <w:r w:rsidRPr="2AA0B561">
        <w:rPr>
          <w:rFonts w:asciiTheme="minorHAnsi" w:hAnsiTheme="minorHAnsi"/>
          <w:color w:val="000000" w:themeColor="text1"/>
        </w:rPr>
        <w:t>lub zmiany sposobu par</w:t>
      </w:r>
      <w:r w:rsidR="00CC2391" w:rsidRPr="2AA0B561">
        <w:rPr>
          <w:rFonts w:asciiTheme="minorHAnsi" w:hAnsiTheme="minorHAnsi"/>
          <w:color w:val="000000" w:themeColor="text1"/>
        </w:rPr>
        <w:t>t</w:t>
      </w:r>
      <w:r w:rsidRPr="2AA0B561">
        <w:rPr>
          <w:rFonts w:asciiTheme="minorHAnsi" w:hAnsiTheme="minorHAnsi"/>
          <w:color w:val="000000" w:themeColor="text1"/>
        </w:rPr>
        <w:t>ycypowania NCBR w Przychodach z Komercjalizacji Wyników Prac B+R lub Przychodach z Komercjalizacji Technologii Zależnych</w:t>
      </w:r>
      <w:r w:rsidR="007F6953" w:rsidRPr="2AA0B561">
        <w:rPr>
          <w:rFonts w:asciiTheme="minorHAnsi" w:hAnsiTheme="minorHAnsi"/>
          <w:color w:val="000000" w:themeColor="text1"/>
        </w:rPr>
        <w:t xml:space="preserve"> w ramach Komponentu Technologicznego</w:t>
      </w:r>
      <w:r w:rsidRPr="2AA0B561">
        <w:rPr>
          <w:rFonts w:asciiTheme="minorHAnsi" w:hAnsiTheme="minorHAnsi"/>
          <w:color w:val="000000" w:themeColor="text1"/>
        </w:rPr>
        <w:t xml:space="preserve">. Strona, </w:t>
      </w:r>
      <w:r w:rsidR="00D4211D" w:rsidRPr="2AA0B561">
        <w:rPr>
          <w:rFonts w:asciiTheme="minorHAnsi" w:hAnsiTheme="minorHAnsi"/>
          <w:color w:val="000000" w:themeColor="text1"/>
        </w:rPr>
        <w:t xml:space="preserve">do której skierowany jest </w:t>
      </w:r>
      <w:r w:rsidR="00551EED" w:rsidRPr="2AA0B561">
        <w:rPr>
          <w:rFonts w:asciiTheme="minorHAnsi" w:hAnsiTheme="minorHAnsi"/>
          <w:color w:val="000000" w:themeColor="text1"/>
        </w:rPr>
        <w:t>wniosek,</w:t>
      </w:r>
      <w:r w:rsidR="00D4211D" w:rsidRPr="2AA0B561">
        <w:rPr>
          <w:rFonts w:asciiTheme="minorHAnsi" w:hAnsiTheme="minorHAnsi"/>
          <w:color w:val="000000" w:themeColor="text1"/>
        </w:rPr>
        <w:t xml:space="preserve"> </w:t>
      </w:r>
      <w:r w:rsidRPr="2AA0B561">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w:t>
      </w:r>
      <w:r w:rsidRPr="2AA0B561">
        <w:rPr>
          <w:rFonts w:asciiTheme="minorHAnsi" w:hAnsiTheme="minorHAnsi"/>
          <w:color w:val="000000" w:themeColor="text1"/>
        </w:rPr>
        <w:lastRenderedPageBreak/>
        <w:t xml:space="preserve">do dokonania zmiany Umowy w trybie niniejszego paragrafu, zaś zobowiązanie wskazane w poprzednim zdaniu dotyczy wyłącznie podjęcia rozmów. </w:t>
      </w:r>
    </w:p>
    <w:p w14:paraId="352DD60E" w14:textId="4FD4C317" w:rsidR="003F0D0B" w:rsidRPr="00DF45F7" w:rsidRDefault="00A05946"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udziału w stopniu nie mniejszym niż </w:t>
      </w:r>
      <w:r w:rsidR="00551EED" w:rsidRPr="00DF45F7">
        <w:rPr>
          <w:rFonts w:asciiTheme="minorHAnsi" w:hAnsiTheme="minorHAnsi"/>
          <w:color w:val="000000" w:themeColor="text1"/>
        </w:rPr>
        <w:t>Podwykonawca</w:t>
      </w:r>
      <w:r w:rsidRPr="00DF45F7">
        <w:rPr>
          <w:rFonts w:asciiTheme="minorHAnsi" w:hAnsiTheme="minorHAnsi"/>
          <w:color w:val="000000" w:themeColor="text1"/>
        </w:rPr>
        <w:t>, którego ma zastąpić. Wątpliwości w tym zakresie NCBR może rozstrzygać na niekorzyść Wykonawcy.</w:t>
      </w:r>
    </w:p>
    <w:p w14:paraId="3A79AA2F" w14:textId="33D3EC79" w:rsidR="00E64FE7" w:rsidRPr="00DF45F7" w:rsidRDefault="00E64FE7" w:rsidP="00B11AA8">
      <w:pPr>
        <w:pStyle w:val="Akapitzlist"/>
        <w:numPr>
          <w:ilvl w:val="0"/>
          <w:numId w:val="7"/>
        </w:numPr>
        <w:spacing w:before="60" w:after="60"/>
        <w:ind w:left="426" w:hanging="426"/>
        <w:jc w:val="both"/>
        <w:rPr>
          <w:rFonts w:asciiTheme="minorHAnsi" w:eastAsiaTheme="minorEastAsia" w:hAnsiTheme="minorHAnsi"/>
          <w:color w:val="000000" w:themeColor="text1"/>
        </w:rPr>
      </w:pPr>
      <w:bookmarkStart w:id="781" w:name="_Ref58587134"/>
      <w:r w:rsidRPr="00DF45F7">
        <w:rPr>
          <w:rFonts w:asciiTheme="minorHAnsi" w:hAnsiTheme="minorHAnsi"/>
          <w:color w:val="000000" w:themeColor="text1"/>
        </w:rPr>
        <w:t xml:space="preserve">W przypadku, jeśli przygotowanie Demonstratora nie będzie możliwe na </w:t>
      </w:r>
      <w:r w:rsidR="003C21AC" w:rsidRPr="00DF45F7">
        <w:rPr>
          <w:rFonts w:asciiTheme="minorHAnsi" w:hAnsiTheme="minorHAnsi"/>
          <w:color w:val="000000" w:themeColor="text1"/>
        </w:rPr>
        <w:t xml:space="preserve">terenie </w:t>
      </w:r>
      <w:r w:rsidR="009522AA">
        <w:rPr>
          <w:rFonts w:asciiTheme="minorHAnsi" w:hAnsiTheme="minorHAnsi"/>
          <w:color w:val="000000" w:themeColor="text1"/>
        </w:rPr>
        <w:t>Systemu Demonstracyjnego</w:t>
      </w:r>
      <w:r w:rsidRPr="00DF45F7">
        <w:rPr>
          <w:rFonts w:asciiTheme="minorHAnsi" w:hAnsiTheme="minorHAnsi"/>
          <w:color w:val="000000" w:themeColor="text1"/>
        </w:rPr>
        <w:t xml:space="preserve"> z powodu wycofania się jej właściciela ze współpracy z </w:t>
      </w:r>
      <w:r w:rsidR="00C111AE" w:rsidRPr="00DF45F7">
        <w:rPr>
          <w:rFonts w:asciiTheme="minorHAnsi" w:hAnsiTheme="minorHAnsi"/>
          <w:color w:val="000000" w:themeColor="text1"/>
        </w:rPr>
        <w:t>Wykonawcą</w:t>
      </w:r>
      <w:r w:rsidRPr="00DF45F7">
        <w:rPr>
          <w:rFonts w:asciiTheme="minorHAnsi" w:hAnsiTheme="minorHAnsi"/>
          <w:color w:val="000000" w:themeColor="text1"/>
        </w:rPr>
        <w:t xml:space="preserve"> lub z innych przyczyn</w:t>
      </w:r>
      <w:r w:rsidR="00820336" w:rsidRPr="00DF45F7">
        <w:rPr>
          <w:rFonts w:asciiTheme="minorHAnsi" w:hAnsiTheme="minorHAnsi"/>
          <w:color w:val="000000" w:themeColor="text1"/>
        </w:rPr>
        <w:t xml:space="preserve">, a także jeśli wybudowanie Demonstratora na </w:t>
      </w:r>
      <w:r w:rsidR="009522AA">
        <w:rPr>
          <w:rFonts w:asciiTheme="minorHAnsi" w:hAnsiTheme="minorHAnsi"/>
          <w:color w:val="000000" w:themeColor="text1"/>
        </w:rPr>
        <w:t xml:space="preserve">terenie Systemu Demonstracyjnego </w:t>
      </w:r>
      <w:r w:rsidR="00820336" w:rsidRPr="00DF45F7">
        <w:rPr>
          <w:rFonts w:asciiTheme="minorHAnsi" w:hAnsiTheme="minorHAnsi"/>
          <w:color w:val="000000" w:themeColor="text1"/>
        </w:rPr>
        <w:t>nie będzie możliwe z powodu ograniczeń związanych z przepisami budowlanymi lub ładem przestrzennym lub przepisami dotyczącymi ochrony środowiska</w:t>
      </w:r>
      <w:r w:rsidR="009738CE" w:rsidRPr="00DF45F7">
        <w:rPr>
          <w:rFonts w:asciiTheme="minorHAnsi" w:hAnsiTheme="minorHAnsi"/>
          <w:color w:val="000000" w:themeColor="text1"/>
        </w:rPr>
        <w:t xml:space="preserve">, </w:t>
      </w:r>
      <w:r w:rsidR="62C02E87" w:rsidRPr="00DF45F7">
        <w:rPr>
          <w:rFonts w:ascii="Calibri" w:hAnsi="Calibri"/>
          <w:color w:val="000000" w:themeColor="text1"/>
        </w:rPr>
        <w:t>lub ze wskazanych powodów nie będzie możliwe realizowanie Przedsięwzięcia zgodnie z Harmonogramem,</w:t>
      </w:r>
      <w:r w:rsidR="62C02E87" w:rsidRPr="00DF45F7">
        <w:rPr>
          <w:rFonts w:asciiTheme="minorHAnsi" w:hAnsiTheme="minorHAnsi"/>
          <w:color w:val="000000" w:themeColor="text1"/>
        </w:rPr>
        <w:t xml:space="preserve"> </w:t>
      </w:r>
      <w:r w:rsidRPr="00DF45F7">
        <w:rPr>
          <w:rFonts w:asciiTheme="minorHAnsi" w:hAnsiTheme="minorHAnsi"/>
          <w:color w:val="000000" w:themeColor="text1"/>
        </w:rPr>
        <w:t>Strony mogą dokonać zmiany w</w:t>
      </w:r>
      <w:r w:rsidR="00262E08" w:rsidRPr="00DF45F7">
        <w:rPr>
          <w:rFonts w:asciiTheme="minorHAnsi" w:hAnsiTheme="minorHAnsi"/>
          <w:color w:val="000000" w:themeColor="text1"/>
        </w:rPr>
        <w:t xml:space="preserve"> zakresie </w:t>
      </w:r>
      <w:r w:rsidR="00DA59F7">
        <w:rPr>
          <w:rFonts w:asciiTheme="minorHAnsi" w:hAnsiTheme="minorHAnsi"/>
          <w:color w:val="000000" w:themeColor="text1"/>
        </w:rPr>
        <w:t xml:space="preserve">Wniosku, </w:t>
      </w:r>
      <w:r w:rsidR="2421E7AE" w:rsidRPr="00DF45F7">
        <w:rPr>
          <w:rFonts w:asciiTheme="minorHAnsi" w:hAnsiTheme="minorHAnsi"/>
          <w:color w:val="000000" w:themeColor="text1"/>
        </w:rPr>
        <w:t>Załączni</w:t>
      </w:r>
      <w:r w:rsidR="00262E08" w:rsidRPr="00DF45F7">
        <w:rPr>
          <w:rFonts w:asciiTheme="minorHAnsi" w:hAnsiTheme="minorHAnsi"/>
          <w:color w:val="000000" w:themeColor="text1"/>
        </w:rPr>
        <w:t xml:space="preserve">ka nr 1, nr 2, nr 4 i nr 5 do </w:t>
      </w:r>
      <w:r w:rsidR="00551EED" w:rsidRPr="00DF45F7">
        <w:rPr>
          <w:rFonts w:asciiTheme="minorHAnsi" w:hAnsiTheme="minorHAnsi"/>
          <w:color w:val="000000" w:themeColor="text1"/>
        </w:rPr>
        <w:t>Regulaminu</w:t>
      </w:r>
      <w:r w:rsidR="00AA48F5" w:rsidRPr="00DF45F7">
        <w:rPr>
          <w:rFonts w:asciiTheme="minorHAnsi" w:hAnsiTheme="minorHAnsi"/>
          <w:color w:val="000000" w:themeColor="text1"/>
        </w:rPr>
        <w:t xml:space="preserve"> </w:t>
      </w:r>
      <w:r w:rsidR="00262E08" w:rsidRPr="00DF45F7">
        <w:rPr>
          <w:rFonts w:asciiTheme="minorHAnsi" w:hAnsiTheme="minorHAnsi"/>
          <w:color w:val="000000" w:themeColor="text1"/>
        </w:rPr>
        <w:t>w</w:t>
      </w:r>
      <w:r w:rsidRPr="00DF45F7">
        <w:rPr>
          <w:rFonts w:asciiTheme="minorHAnsi" w:hAnsiTheme="minorHAnsi"/>
          <w:color w:val="000000" w:themeColor="text1"/>
        </w:rPr>
        <w:t xml:space="preserve"> </w:t>
      </w:r>
      <w:r w:rsidR="00262E08" w:rsidRPr="00DF45F7" w:rsidDel="00E64FE7">
        <w:rPr>
          <w:rFonts w:asciiTheme="minorHAnsi" w:hAnsiTheme="minorHAnsi"/>
          <w:color w:val="000000" w:themeColor="text1"/>
        </w:rPr>
        <w:t xml:space="preserve">taki sposób, </w:t>
      </w:r>
      <w:r w:rsidR="001C3078" w:rsidRPr="00DF45F7">
        <w:rPr>
          <w:rFonts w:asciiTheme="minorHAnsi" w:hAnsiTheme="minorHAnsi"/>
          <w:color w:val="000000" w:themeColor="text1"/>
        </w:rPr>
        <w:t>który umożliwi realizację danego Etapu w ramach innej lokalizacji</w:t>
      </w:r>
      <w:r w:rsidRPr="00DF45F7">
        <w:rPr>
          <w:rFonts w:asciiTheme="minorHAnsi" w:hAnsiTheme="minorHAnsi"/>
          <w:color w:val="000000" w:themeColor="text1"/>
        </w:rPr>
        <w:t xml:space="preserve">, na </w:t>
      </w:r>
      <w:r w:rsidR="001C3078" w:rsidRPr="00DF45F7">
        <w:rPr>
          <w:rFonts w:asciiTheme="minorHAnsi" w:hAnsiTheme="minorHAnsi"/>
          <w:color w:val="000000" w:themeColor="text1"/>
        </w:rPr>
        <w:t xml:space="preserve">terenie </w:t>
      </w:r>
      <w:r w:rsidRPr="00DF45F7">
        <w:rPr>
          <w:rFonts w:asciiTheme="minorHAnsi" w:hAnsiTheme="minorHAnsi"/>
          <w:color w:val="000000" w:themeColor="text1"/>
        </w:rPr>
        <w:t>której zostanie stworzon</w:t>
      </w:r>
      <w:r w:rsidR="007F6953" w:rsidRPr="00DF45F7">
        <w:rPr>
          <w:rFonts w:asciiTheme="minorHAnsi" w:hAnsiTheme="minorHAnsi"/>
          <w:color w:val="000000" w:themeColor="text1"/>
        </w:rPr>
        <w:t>y</w:t>
      </w:r>
      <w:r w:rsidR="00B67E83" w:rsidRPr="00DF45F7">
        <w:rPr>
          <w:rFonts w:asciiTheme="minorHAnsi" w:hAnsiTheme="minorHAnsi"/>
          <w:color w:val="000000" w:themeColor="text1"/>
        </w:rPr>
        <w:t xml:space="preserve"> lub </w:t>
      </w:r>
      <w:r w:rsidRPr="00DF45F7">
        <w:rPr>
          <w:rFonts w:asciiTheme="minorHAnsi" w:hAnsiTheme="minorHAnsi"/>
          <w:color w:val="000000" w:themeColor="text1"/>
        </w:rPr>
        <w:t>Demonstrator</w:t>
      </w:r>
      <w:r w:rsidR="00DC19CE" w:rsidRPr="00DF45F7">
        <w:rPr>
          <w:rFonts w:asciiTheme="minorHAnsi" w:hAnsiTheme="minorHAnsi"/>
          <w:color w:val="000000" w:themeColor="text1"/>
        </w:rPr>
        <w:t xml:space="preserve"> tak</w:t>
      </w:r>
      <w:r w:rsidR="00262E08" w:rsidRPr="00DF45F7">
        <w:rPr>
          <w:rFonts w:asciiTheme="minorHAnsi" w:hAnsiTheme="minorHAnsi"/>
          <w:color w:val="000000" w:themeColor="text1"/>
        </w:rPr>
        <w:t>, by zmiany w najdalej idącym stopniu realizowały cele Przedsięwzięcia z uwzględnieniem zaistniałych okoliczności</w:t>
      </w:r>
      <w:r w:rsidRPr="00DF45F7">
        <w:rPr>
          <w:rFonts w:asciiTheme="minorHAnsi" w:hAnsiTheme="minorHAnsi"/>
          <w:color w:val="000000" w:themeColor="text1"/>
        </w:rPr>
        <w:t xml:space="preserve">, z zastrzeżeniem że </w:t>
      </w:r>
      <w:r w:rsidR="00262E08" w:rsidRPr="00DF45F7">
        <w:rPr>
          <w:rFonts w:asciiTheme="minorHAnsi" w:hAnsiTheme="minorHAnsi"/>
          <w:color w:val="000000" w:themeColor="text1"/>
        </w:rPr>
        <w:t xml:space="preserve">ewentualny </w:t>
      </w:r>
      <w:r w:rsidRPr="00DF45F7">
        <w:rPr>
          <w:rFonts w:asciiTheme="minorHAnsi" w:hAnsiTheme="minorHAnsi"/>
          <w:color w:val="000000" w:themeColor="text1"/>
        </w:rPr>
        <w:t xml:space="preserve">wybór </w:t>
      </w:r>
      <w:r w:rsidR="00262E08" w:rsidRPr="00DF45F7">
        <w:rPr>
          <w:rFonts w:asciiTheme="minorHAnsi" w:hAnsiTheme="minorHAnsi"/>
          <w:color w:val="000000" w:themeColor="text1"/>
        </w:rPr>
        <w:t xml:space="preserve">innej </w:t>
      </w:r>
      <w:r w:rsidRPr="00DF45F7">
        <w:rPr>
          <w:rFonts w:asciiTheme="minorHAnsi" w:hAnsiTheme="minorHAnsi"/>
          <w:color w:val="000000" w:themeColor="text1"/>
        </w:rPr>
        <w:t>nieruchomości zostanie dokonany z uwzględnieniem zasad dot. pomocy państwa</w:t>
      </w:r>
      <w:r w:rsidR="00206551" w:rsidRPr="00DF45F7">
        <w:rPr>
          <w:rFonts w:asciiTheme="minorHAnsi" w:hAnsiTheme="minorHAnsi"/>
          <w:color w:val="000000" w:themeColor="text1"/>
        </w:rPr>
        <w:t xml:space="preserve"> oraz że nowa nieruchomość będzie położona na terytorium Rzeczypospolitej Polskiej</w:t>
      </w:r>
      <w:r w:rsidRPr="00DF45F7">
        <w:rPr>
          <w:rFonts w:asciiTheme="minorHAnsi" w:hAnsiTheme="minorHAnsi"/>
          <w:color w:val="000000" w:themeColor="text1"/>
        </w:rPr>
        <w:t>.</w:t>
      </w:r>
      <w:r w:rsidR="00841D5B" w:rsidRPr="00DF45F7">
        <w:rPr>
          <w:rFonts w:asciiTheme="minorHAnsi" w:hAnsiTheme="minorHAnsi"/>
          <w:color w:val="000000" w:themeColor="text1"/>
        </w:rPr>
        <w:t xml:space="preserve"> 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r w:rsidR="00045839" w:rsidRPr="00DF45F7">
        <w:rPr>
          <w:rFonts w:asciiTheme="minorHAnsi" w:hAnsiTheme="minorHAnsi"/>
          <w:color w:val="000000" w:themeColor="text1"/>
        </w:rPr>
        <w:t>przekazanych</w:t>
      </w:r>
      <w:r w:rsidR="00841D5B" w:rsidRPr="00DF45F7">
        <w:rPr>
          <w:rFonts w:asciiTheme="minorHAnsi" w:hAnsiTheme="minorHAnsi"/>
          <w:color w:val="000000" w:themeColor="text1"/>
        </w:rPr>
        <w:t xml:space="preserve"> przez Wykonawcę danych z pomocą niezależnego od NCBR eksperta. Jeśli Strony w terminie 45 dni od rozpoczęcia rozmów w sprawie zmiany Umowy na podstawie niniejszego paragrafu nie uzgodnią treści zmiany, każda ze Stron może wypowiedzieć Umowę ze skutkiem natychmiastowym. W przypadku wskazanym w zdaniu poprzedzającym Wykonawcy przysługuje wyłącznie wynagrodzenie obliczone proporcjonalnie do zakresu Prac B+R rzeczywiście wykonanych do czasu wypowiedzenia Umowy, ustalone </w:t>
      </w:r>
      <w:bookmarkStart w:id="782" w:name="_Hlk59597697"/>
      <w:r w:rsidR="00F510A1" w:rsidRPr="00DF45F7">
        <w:rPr>
          <w:rFonts w:asciiTheme="minorHAnsi" w:hAnsiTheme="minorHAnsi"/>
          <w:color w:val="000000" w:themeColor="text1"/>
        </w:rPr>
        <w:t>z uwzględnieniem</w:t>
      </w:r>
      <w:bookmarkEnd w:id="782"/>
      <w:r w:rsidR="00F510A1" w:rsidRPr="00DF45F7" w:rsidDel="00F510A1">
        <w:rPr>
          <w:rFonts w:asciiTheme="minorHAnsi" w:hAnsiTheme="minorHAnsi"/>
          <w:color w:val="000000" w:themeColor="text1"/>
        </w:rPr>
        <w:t xml:space="preserve"> </w:t>
      </w:r>
      <w:r w:rsidR="00841D5B" w:rsidRPr="00DF45F7">
        <w:rPr>
          <w:rFonts w:asciiTheme="minorHAnsi" w:hAnsiTheme="minorHAnsi"/>
          <w:color w:val="000000" w:themeColor="text1"/>
        </w:rPr>
        <w:t>Harmonogramu Rzeczowo-Finansowego. Postanowienia dotyczące Odbioru Wyników Prac B+R stosuje się odpowiednio.</w:t>
      </w:r>
      <w:bookmarkEnd w:id="781"/>
    </w:p>
    <w:p w14:paraId="6DBBE7AB" w14:textId="77777777" w:rsidR="00DA59F7" w:rsidRDefault="0094649F"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Strony, na wniosek Wykonawcy i za zgodą NCBR, mogą dokonać zmiany Umowy w </w:t>
      </w:r>
      <w:r w:rsidR="005A503F" w:rsidRPr="00DF45F7">
        <w:rPr>
          <w:rFonts w:asciiTheme="minorHAnsi" w:hAnsiTheme="minorHAnsi"/>
          <w:color w:val="000000" w:themeColor="text1"/>
        </w:rPr>
        <w:t>przedmiocie</w:t>
      </w:r>
      <w:r w:rsidRPr="00DF45F7">
        <w:rPr>
          <w:rFonts w:asciiTheme="minorHAnsi" w:hAnsiTheme="minorHAnsi"/>
          <w:color w:val="000000" w:themeColor="text1"/>
        </w:rPr>
        <w:t xml:space="preserve"> wskazania</w:t>
      </w:r>
      <w:r w:rsidR="0065233C" w:rsidRPr="00DF45F7">
        <w:rPr>
          <w:rFonts w:asciiTheme="minorHAnsi" w:hAnsiTheme="minorHAnsi"/>
          <w:color w:val="000000" w:themeColor="text1"/>
        </w:rPr>
        <w:t xml:space="preserve"> danej</w:t>
      </w:r>
      <w:r w:rsidRPr="00DF45F7">
        <w:rPr>
          <w:rFonts w:asciiTheme="minorHAnsi" w:hAnsiTheme="minorHAnsi"/>
          <w:color w:val="000000" w:themeColor="text1"/>
        </w:rPr>
        <w:t xml:space="preserve"> </w:t>
      </w:r>
      <w:r w:rsidR="00C9123E" w:rsidRPr="00DF45F7">
        <w:rPr>
          <w:rFonts w:asciiTheme="minorHAnsi" w:hAnsiTheme="minorHAnsi"/>
          <w:color w:val="000000" w:themeColor="text1"/>
        </w:rPr>
        <w:t>lokalizacji Systemu Demonstracyjnego</w:t>
      </w:r>
      <w:r w:rsidRPr="00DF45F7">
        <w:rPr>
          <w:rFonts w:asciiTheme="minorHAnsi" w:hAnsiTheme="minorHAnsi"/>
          <w:color w:val="000000" w:themeColor="text1"/>
        </w:rPr>
        <w:t xml:space="preserve">, o ile nowa </w:t>
      </w:r>
      <w:r w:rsidR="00C9123E" w:rsidRPr="00DF45F7">
        <w:rPr>
          <w:rFonts w:asciiTheme="minorHAnsi" w:hAnsiTheme="minorHAnsi"/>
          <w:color w:val="000000" w:themeColor="text1"/>
        </w:rPr>
        <w:t xml:space="preserve">lokalizacja </w:t>
      </w:r>
      <w:r w:rsidR="0065233C" w:rsidRPr="00DF45F7">
        <w:rPr>
          <w:rFonts w:asciiTheme="minorHAnsi" w:hAnsiTheme="minorHAnsi"/>
          <w:color w:val="000000" w:themeColor="text1"/>
        </w:rPr>
        <w:t>przedstawiona przez Wykonawcę wraz ze specyfi</w:t>
      </w:r>
      <w:r w:rsidR="00500D46" w:rsidRPr="00DF45F7">
        <w:rPr>
          <w:rFonts w:asciiTheme="minorHAnsi" w:hAnsiTheme="minorHAnsi"/>
          <w:color w:val="000000" w:themeColor="text1"/>
        </w:rPr>
        <w:t>k</w:t>
      </w:r>
      <w:r w:rsidR="0065233C" w:rsidRPr="00DF45F7">
        <w:rPr>
          <w:rFonts w:asciiTheme="minorHAnsi" w:hAnsiTheme="minorHAnsi"/>
          <w:color w:val="000000" w:themeColor="text1"/>
        </w:rPr>
        <w:t xml:space="preserve">acją oraz uzasadnieniem zmiany </w:t>
      </w:r>
      <w:r w:rsidRPr="00DF45F7">
        <w:rPr>
          <w:rFonts w:asciiTheme="minorHAnsi" w:hAnsiTheme="minorHAnsi"/>
          <w:color w:val="000000" w:themeColor="text1"/>
        </w:rPr>
        <w:t xml:space="preserve">spełnia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2 do Regulaminu oraz o ile zmiana w zakresie </w:t>
      </w:r>
      <w:r w:rsidR="00C9123E" w:rsidRPr="00DF45F7">
        <w:rPr>
          <w:rFonts w:asciiTheme="minorHAnsi" w:hAnsiTheme="minorHAnsi"/>
          <w:color w:val="000000" w:themeColor="text1"/>
        </w:rPr>
        <w:t>Systemu Demonstracyjnego</w:t>
      </w:r>
      <w:r w:rsidRPr="00DF45F7">
        <w:rPr>
          <w:rFonts w:asciiTheme="minorHAnsi" w:hAnsiTheme="minorHAnsi"/>
          <w:color w:val="000000" w:themeColor="text1"/>
        </w:rPr>
        <w:t xml:space="preserve"> nie wpłynie na dochowanie przez Wykonawcę Harmonogramu.</w:t>
      </w:r>
    </w:p>
    <w:p w14:paraId="644B2FA2" w14:textId="7E8C76F1" w:rsidR="00781C07" w:rsidRPr="00DF45F7" w:rsidRDefault="00781C07"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Zwiększenie liczby podmiotów po stronie Wykonawcy</w:t>
      </w:r>
      <w:r w:rsidRPr="00DF45F7">
        <w:rPr>
          <w:rFonts w:asciiTheme="minorHAnsi" w:hAnsiTheme="minorHAnsi"/>
          <w:color w:val="000000" w:themeColor="text1"/>
        </w:rPr>
        <w:t>] Na wniosek Wykona</w:t>
      </w:r>
      <w:r w:rsidR="00077D07" w:rsidRPr="00DF45F7">
        <w:rPr>
          <w:rFonts w:asciiTheme="minorHAnsi" w:hAnsiTheme="minorHAnsi"/>
          <w:color w:val="000000" w:themeColor="text1"/>
        </w:rPr>
        <w:t>w</w:t>
      </w:r>
      <w:r w:rsidRPr="00DF45F7">
        <w:rPr>
          <w:rFonts w:asciiTheme="minorHAnsi" w:hAnsiTheme="minorHAnsi"/>
          <w:color w:val="000000" w:themeColor="text1"/>
        </w:rPr>
        <w:t>cy Strony dokonują zmiany podmiotowej Umowy po stronie Wykonawcy, polegającej na zwiększeniu liczby podmiotów działających łącznie jako Wykonawca, pod warunkiem że taka zmiana nie zmienia odpowiedzialności dotychczasowych podmiotów tworzących Wykonawcę względem NCBR. Wniosek zawiera:</w:t>
      </w:r>
    </w:p>
    <w:p w14:paraId="336F4453"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określenie roli każdego nowego podmiotu po stronie Wykonawcy w ramach Harmonogramu Rzeczowo-Finansowego, </w:t>
      </w:r>
    </w:p>
    <w:p w14:paraId="4E9D0243"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lastRenderedPageBreak/>
        <w:t>określenie czy następuje zmiana lidera konsorcjum Wykonawcy, a jeśli nie było dotąd ustanowionego lidera konsorcjum – określenie tego podmiotu w ramach Wykonawcy,</w:t>
      </w:r>
    </w:p>
    <w:p w14:paraId="786CA392" w14:textId="57300E0F"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DF45F7">
        <w:rPr>
          <w:rFonts w:asciiTheme="minorHAnsi" w:hAnsiTheme="minorHAnsi"/>
          <w:color w:val="000000" w:themeColor="text1"/>
        </w:rPr>
        <w:t>tytułem</w:t>
      </w:r>
      <w:r w:rsidRPr="00DF45F7">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7ACC1311" w14:textId="77777777" w:rsidR="00781C07" w:rsidRPr="00DF45F7" w:rsidRDefault="00781C07"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t>Wniosek stanowi element aneksu do Umowy. NCBR może odmówić dokonania zmiany Umowy na podstawie tego paragrafu tylko jeśli zmiana spowodowałaby, że Wykonawca wskutek zmiany nie spełniałby wymogów dopuszczenia go do postępowania, w szczególności nowy podmiot po stronie Wykonawcy jest przedmiotem restrukturyzacji lub postępowania upadłościowego.</w:t>
      </w:r>
    </w:p>
    <w:p w14:paraId="02047D46" w14:textId="77777777" w:rsidR="00781C07" w:rsidRPr="00DF45F7" w:rsidRDefault="00781C07" w:rsidP="00B11AA8">
      <w:pPr>
        <w:pStyle w:val="Akapitzlist"/>
        <w:numPr>
          <w:ilvl w:val="0"/>
          <w:numId w:val="7"/>
        </w:numPr>
        <w:spacing w:before="60" w:after="60"/>
        <w:ind w:left="426" w:hanging="426"/>
        <w:jc w:val="both"/>
        <w:rPr>
          <w:rFonts w:asciiTheme="minorHAnsi" w:hAnsiTheme="minorHAnsi"/>
          <w:color w:val="000000" w:themeColor="text1"/>
        </w:rPr>
      </w:pPr>
      <w:bookmarkStart w:id="783" w:name="_Ref58584077"/>
      <w:r w:rsidRPr="00DF45F7">
        <w:rPr>
          <w:rFonts w:asciiTheme="minorHAnsi" w:hAnsiTheme="minorHAnsi"/>
          <w:color w:val="000000" w:themeColor="text1"/>
        </w:rPr>
        <w:t>[</w:t>
      </w:r>
      <w:r w:rsidRPr="00DF45F7">
        <w:rPr>
          <w:rFonts w:asciiTheme="minorHAnsi" w:hAnsiTheme="minorHAnsi"/>
          <w:b/>
          <w:bCs/>
          <w:color w:val="000000" w:themeColor="text1"/>
        </w:rPr>
        <w:t>Zmiana podmiotów po stronie Wykonawcy</w:t>
      </w:r>
      <w:r w:rsidRPr="00DF45F7">
        <w:rPr>
          <w:rFonts w:asciiTheme="minorHAnsi" w:hAnsiTheme="minorHAnsi"/>
          <w:color w:val="000000" w:themeColor="text1"/>
        </w:rPr>
        <w:t>] Jeśli jako Wykonawca działają łącznie co najmniej dwa podmioty, Strony mogą dokonać zmiany Umowy poprzez:</w:t>
      </w:r>
      <w:bookmarkEnd w:id="783"/>
    </w:p>
    <w:p w14:paraId="014690EB"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bookmarkStart w:id="784" w:name="_Ref58584305"/>
      <w:r w:rsidRPr="00DF45F7">
        <w:rPr>
          <w:rFonts w:asciiTheme="minorHAnsi" w:hAnsiTheme="minorHAnsi"/>
          <w:color w:val="000000" w:themeColor="text1"/>
        </w:rPr>
        <w:t xml:space="preserve">zastąpienia części podmiotów tworzących Wykonawcę innymi podmiotami lub </w:t>
      </w:r>
      <w:bookmarkEnd w:id="784"/>
    </w:p>
    <w:p w14:paraId="0B323A7A"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wyłączenia części takich podmiotów z dalszej realizacji Umowy, </w:t>
      </w:r>
    </w:p>
    <w:p w14:paraId="20FA2026" w14:textId="77777777" w:rsidR="00781C07" w:rsidRPr="00DF45F7" w:rsidRDefault="00781C07" w:rsidP="00B11AA8">
      <w:pPr>
        <w:spacing w:before="60" w:after="60"/>
        <w:ind w:left="426"/>
        <w:jc w:val="both"/>
        <w:rPr>
          <w:rFonts w:asciiTheme="minorHAnsi" w:hAnsiTheme="minorHAnsi"/>
          <w:color w:val="000000" w:themeColor="text1"/>
        </w:rPr>
      </w:pPr>
      <w:r w:rsidRPr="00DF45F7">
        <w:rPr>
          <w:rFonts w:asciiTheme="minorHAnsi" w:hAnsiTheme="minorHAnsi"/>
          <w:color w:val="000000" w:themeColor="text1"/>
        </w:rPr>
        <w:t>na zasadach opisanych poniżej.</w:t>
      </w:r>
    </w:p>
    <w:p w14:paraId="36B0239C" w14:textId="3FC6B976" w:rsidR="00781C07" w:rsidRPr="00DF45F7" w:rsidRDefault="00781C07"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Zmiana wskazana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jest dopuszczalna, jeżeli:</w:t>
      </w:r>
    </w:p>
    <w:p w14:paraId="1E52E081" w14:textId="7444AED3"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z wnioskiem o zmianę wystąpią zgodnie do NCBR wszystkie podmioty tworzące Wykonawcę, a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_Ref58584305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 dodatkowo wraz ze wszystkimi podmiotami, które mają przystąpić do Umowy, albo</w:t>
      </w:r>
    </w:p>
    <w:p w14:paraId="6C7B7D9E" w14:textId="1D38E2B8"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we Wniosku w ramach Postępowania, który stał się integralną częścią tej Umowy, podmioty tworzące Wykonawcę wskazały lidera konsorcjum i udzieliły mu nieodwołalnego pełnomocnictwa do działania w imieniu ich wszystkich w zakresie zmiany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zaś z Wnioskiem o zmianę wskazaną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występuje ten lider konsorcjum.</w:t>
      </w:r>
    </w:p>
    <w:p w14:paraId="588EFE8C" w14:textId="77777777" w:rsidR="00781C07" w:rsidRPr="00DF45F7" w:rsidRDefault="00781C07" w:rsidP="00B11AA8">
      <w:pPr>
        <w:pStyle w:val="Akapitzlist"/>
        <w:numPr>
          <w:ilvl w:val="0"/>
          <w:numId w:val="7"/>
        </w:numPr>
        <w:spacing w:before="60" w:after="60"/>
        <w:ind w:left="426" w:hanging="426"/>
        <w:jc w:val="both"/>
        <w:rPr>
          <w:rFonts w:asciiTheme="minorHAnsi" w:hAnsiTheme="minorHAnsi"/>
          <w:color w:val="000000" w:themeColor="text1"/>
        </w:rPr>
      </w:pPr>
      <w:bookmarkStart w:id="785" w:name="_Ref58585499"/>
      <w:r w:rsidRPr="00DF45F7">
        <w:rPr>
          <w:rFonts w:asciiTheme="minorHAnsi" w:hAnsiTheme="minorHAnsi"/>
          <w:color w:val="000000" w:themeColor="text1"/>
        </w:rPr>
        <w:t>Wniosek wskazany w paragrafie poprzedzającym musi wskazywać:</w:t>
      </w:r>
      <w:bookmarkEnd w:id="785"/>
    </w:p>
    <w:p w14:paraId="00C82D49"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określenie roli każdego podmiotu wyłączanego lub zastępowanego oraz – w przypadku zmiany – każdego nowego podmiotu po stronie Wykonawcy, w odniesieniu do Harmonogramu Rzeczowo-Finansowego,</w:t>
      </w:r>
    </w:p>
    <w:p w14:paraId="1A7DF6A1" w14:textId="31CF1616"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DF45F7">
        <w:rPr>
          <w:rFonts w:asciiTheme="minorHAnsi" w:hAnsiTheme="minorHAnsi"/>
          <w:color w:val="000000" w:themeColor="text1"/>
        </w:rPr>
        <w:t>tytułem</w:t>
      </w:r>
      <w:r w:rsidRPr="00DF45F7">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6D6B3F4D" w14:textId="64B218FB" w:rsidR="00781C07" w:rsidRPr="00DF45F7" w:rsidRDefault="00781C07"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NCBR nie ma obowiązku zgadzać się na zmianę Umowy na podstawie paragrafów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_Ref58585499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§18</w:t>
      </w:r>
      <w:r w:rsidRPr="00DF45F7">
        <w:rPr>
          <w:rFonts w:asciiTheme="minorHAnsi" w:hAnsiTheme="minorHAnsi"/>
          <w:color w:val="000000" w:themeColor="text1"/>
        </w:rPr>
        <w:fldChar w:fldCharType="end"/>
      </w:r>
      <w:r w:rsidRPr="00DF45F7">
        <w:rPr>
          <w:rFonts w:asciiTheme="minorHAnsi" w:hAnsiTheme="minorHAnsi"/>
          <w:color w:val="000000" w:themeColor="text1"/>
        </w:rPr>
        <w:t>. NCBR jest uprawnione wedle swojego uznania odmówić wskazanej zmiany w szczególności, jeśli:</w:t>
      </w:r>
    </w:p>
    <w:p w14:paraId="466856E2"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 lub podmiot występujący z Umowy posiadał kompetencje lub zasoby wymagane Regulaminem, które nie są wskutek zmiany podmiotowej zastępowane,</w:t>
      </w:r>
    </w:p>
    <w:p w14:paraId="2BD9FF88"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652CDFAB" w14:textId="715F9F65" w:rsidR="00781C07" w:rsidRPr="00DF45F7" w:rsidRDefault="007F6953"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 razie realizacji prac B+R w ramach komponentu Technologicznego </w:t>
      </w:r>
      <w:r w:rsidR="00781C07" w:rsidRPr="00DF45F7">
        <w:rPr>
          <w:rFonts w:asciiTheme="minorHAnsi" w:hAnsiTheme="minorHAnsi"/>
          <w:color w:val="000000" w:themeColor="text1"/>
        </w:rPr>
        <w:t xml:space="preserve">zmiana mogłaby doprowadzić do zagrożenia praw NCBR wynikających </w:t>
      </w:r>
      <w:r w:rsidR="00077D07" w:rsidRPr="00DF45F7">
        <w:rPr>
          <w:rFonts w:asciiTheme="minorHAnsi" w:hAnsiTheme="minorHAnsi"/>
          <w:color w:val="000000" w:themeColor="text1"/>
        </w:rPr>
        <w:t xml:space="preserve">z </w:t>
      </w:r>
      <w:r w:rsidR="00781C07" w:rsidRPr="00DF45F7">
        <w:rPr>
          <w:rFonts w:asciiTheme="minorHAnsi" w:hAnsiTheme="minorHAnsi"/>
          <w:color w:val="000000" w:themeColor="text1"/>
        </w:rPr>
        <w:t>postanowień dot. praw własności intelektualnych i ich komercjalizacji</w:t>
      </w:r>
      <w:r w:rsidR="00C565A4" w:rsidRPr="00DF45F7">
        <w:rPr>
          <w:rFonts w:asciiTheme="minorHAnsi" w:hAnsiTheme="minorHAnsi"/>
          <w:color w:val="000000" w:themeColor="text1"/>
        </w:rPr>
        <w:t xml:space="preserve"> </w:t>
      </w:r>
      <w:r w:rsidR="00781C07" w:rsidRPr="00DF45F7">
        <w:rPr>
          <w:rFonts w:asciiTheme="minorHAnsi" w:hAnsiTheme="minorHAnsi"/>
          <w:color w:val="000000" w:themeColor="text1"/>
        </w:rPr>
        <w:t>określonych w Umowie (</w:t>
      </w:r>
      <w:r w:rsidR="00781C07" w:rsidRPr="00DF45F7">
        <w:rPr>
          <w:rFonts w:asciiTheme="minorHAnsi" w:hAnsiTheme="minorHAnsi"/>
          <w:color w:val="000000" w:themeColor="text1"/>
        </w:rPr>
        <w:fldChar w:fldCharType="begin"/>
      </w:r>
      <w:r w:rsidR="00781C07" w:rsidRPr="00DF45F7">
        <w:rPr>
          <w:rFonts w:asciiTheme="minorHAnsi" w:hAnsiTheme="minorHAnsi"/>
          <w:color w:val="000000" w:themeColor="text1"/>
        </w:rPr>
        <w:instrText xml:space="preserve"> REF _Ref493844374 \r \h  \* MERGEFORMAT </w:instrText>
      </w:r>
      <w:r w:rsidR="00781C07" w:rsidRPr="00DF45F7">
        <w:rPr>
          <w:rFonts w:asciiTheme="minorHAnsi" w:hAnsiTheme="minorHAnsi"/>
          <w:color w:val="000000" w:themeColor="text1"/>
        </w:rPr>
      </w:r>
      <w:r w:rsidR="00781C0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00781C07" w:rsidRPr="00DF45F7">
        <w:rPr>
          <w:rFonts w:asciiTheme="minorHAnsi" w:hAnsiTheme="minorHAnsi"/>
          <w:color w:val="000000" w:themeColor="text1"/>
        </w:rPr>
        <w:fldChar w:fldCharType="end"/>
      </w:r>
      <w:r w:rsidR="00781C07" w:rsidRPr="00DF45F7">
        <w:rPr>
          <w:rFonts w:asciiTheme="minorHAnsi" w:hAnsiTheme="minorHAnsi"/>
          <w:color w:val="000000" w:themeColor="text1"/>
        </w:rPr>
        <w:t>), chyba że NCBR wyrazi zgodę na zawarcie z Wykonawcą, w tym podmiotem występującym z umowy</w:t>
      </w:r>
      <w:r w:rsidR="00901826" w:rsidRPr="00DF45F7">
        <w:rPr>
          <w:rFonts w:asciiTheme="minorHAnsi" w:hAnsiTheme="minorHAnsi"/>
          <w:color w:val="000000" w:themeColor="text1"/>
        </w:rPr>
        <w:t>,</w:t>
      </w:r>
      <w:r w:rsidR="00781C07" w:rsidRPr="00DF45F7">
        <w:rPr>
          <w:rFonts w:asciiTheme="minorHAnsi" w:hAnsiTheme="minorHAnsi"/>
          <w:color w:val="000000" w:themeColor="text1"/>
        </w:rPr>
        <w:t xml:space="preserve"> dodatkowego porozumienia zabezpieczającego te prawa,</w:t>
      </w:r>
    </w:p>
    <w:p w14:paraId="7533EE55" w14:textId="774D70BF"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lastRenderedPageBreak/>
        <w:t>zmiana mogłaby prowadzić do zwiększenia ryzyka nie zaspokojenia roszczeń pieniężnych NCBR względem Wykonawcy, w szczególności w przedmiocie kar umownych.</w:t>
      </w:r>
    </w:p>
    <w:p w14:paraId="70EB35A9" w14:textId="7BF5FFE2" w:rsidR="00BF2353" w:rsidRPr="00DF45F7" w:rsidRDefault="00BF2353" w:rsidP="00B11AA8">
      <w:pPr>
        <w:pStyle w:val="Akapitzlist"/>
        <w:numPr>
          <w:ilvl w:val="0"/>
          <w:numId w:val="7"/>
        </w:numPr>
        <w:spacing w:before="60" w:after="60"/>
        <w:jc w:val="both"/>
        <w:rPr>
          <w:rFonts w:asciiTheme="minorHAnsi" w:hAnsiTheme="minorHAnsi"/>
          <w:color w:val="000000" w:themeColor="text1"/>
        </w:rPr>
      </w:pPr>
      <w:bookmarkStart w:id="786" w:name="_Hlk59056421"/>
      <w:r w:rsidRPr="00DF45F7">
        <w:rPr>
          <w:rFonts w:asciiTheme="minorHAnsi" w:hAnsiTheme="minorHAnsi"/>
          <w:color w:val="000000" w:themeColor="text1"/>
        </w:rPr>
        <w:t>[</w:t>
      </w:r>
      <w:r w:rsidRPr="00DF45F7">
        <w:rPr>
          <w:rFonts w:asciiTheme="minorHAnsi" w:hAnsiTheme="minorHAnsi"/>
          <w:b/>
          <w:bCs/>
          <w:color w:val="000000" w:themeColor="text1"/>
        </w:rPr>
        <w:t>Cząstkowa kontynuacja współpracy</w:t>
      </w:r>
      <w:r w:rsidRPr="00DF45F7">
        <w:rPr>
          <w:rFonts w:asciiTheme="minorHAnsi" w:hAnsiTheme="minorHAnsi"/>
          <w:color w:val="000000" w:themeColor="text1"/>
        </w:rPr>
        <w:t xml:space="preserve">]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_Ref59056506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17</w:t>
      </w:r>
      <w:r w:rsidRPr="00DF45F7">
        <w:rPr>
          <w:rFonts w:asciiTheme="minorHAnsi" w:hAnsiTheme="minorHAnsi"/>
          <w:color w:val="000000" w:themeColor="text1"/>
        </w:rPr>
        <w:fldChar w:fldCharType="end"/>
      </w:r>
      <w:r w:rsidR="00901826"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_Ref59056509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Strony mogą dokonać zmiany Umowy w taki sposób, że dokonają przedłużenia realizacji Umowy pomimo nieuzyskania przez Wykonawcę Wyniku Pozytywnego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xml:space="preserve"> w zakresie umożliwiającym poddanie przez Wykonawcę weryfikacji NCBR stworzonego Demonstratora na zasadach odpowiadających Umowie na koszt Wykonawcy lub podmiotu trzeciego i bez uprawnienia Wykonawcy do wynagrodzenia za prace objęte weryfikacją przez NCBR.</w:t>
      </w:r>
    </w:p>
    <w:p w14:paraId="1F12AD05" w14:textId="561B0B75" w:rsidR="00902B1C" w:rsidRPr="00DF45F7" w:rsidRDefault="00902B1C" w:rsidP="00B11AA8">
      <w:pPr>
        <w:pStyle w:val="Akapitzlist"/>
        <w:numPr>
          <w:ilvl w:val="0"/>
          <w:numId w:val="7"/>
        </w:numPr>
        <w:spacing w:before="60" w:after="60"/>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Decyzje administracyjne</w:t>
      </w:r>
      <w:r w:rsidRPr="00DF45F7">
        <w:rPr>
          <w:rFonts w:asciiTheme="minorHAnsi" w:hAnsiTheme="minorHAnsi"/>
          <w:color w:val="000000" w:themeColor="text1"/>
        </w:rPr>
        <w:t xml:space="preserve">] </w:t>
      </w:r>
      <w:r w:rsidR="00F13B81" w:rsidRPr="00DF45F7">
        <w:rPr>
          <w:rFonts w:asciiTheme="minorHAnsi" w:eastAsia="Times New Roman" w:hAnsiTheme="minorHAnsi" w:cstheme="minorHAnsi"/>
          <w:color w:val="000000"/>
        </w:rPr>
        <w:t>W przypadku, gdy z przyczyn niezależnych od Wykonawcy nie jest możliwe uzyskanie wymaganych dla stworzenia Demonstratora decyzji administracyjnych zgodnie z Umową, Strony mogą dokonać zmiany Umowy w sposób dostosowujący jej realizację do zaistniałych okoliczności we wskazanym zakresie, w szczególności poprzez zmianę Harmonogramu lub Załącznika nr 2 do Regulaminu</w:t>
      </w:r>
      <w:r w:rsidR="004E383D" w:rsidRPr="00DF45F7">
        <w:rPr>
          <w:rFonts w:asciiTheme="minorHAnsi" w:hAnsiTheme="minorHAnsi"/>
          <w:color w:val="000000" w:themeColor="text1"/>
        </w:rPr>
        <w:t>.</w:t>
      </w:r>
    </w:p>
    <w:p w14:paraId="5349A5FB" w14:textId="77777777" w:rsidR="0071142A" w:rsidRPr="00DF45F7" w:rsidRDefault="0071142A" w:rsidP="00B11AA8">
      <w:pPr>
        <w:pStyle w:val="Nagwek1"/>
      </w:pPr>
      <w:bookmarkStart w:id="787" w:name="_Toc504995003"/>
      <w:bookmarkStart w:id="788" w:name="_Toc511371230"/>
      <w:bookmarkStart w:id="789" w:name="_Ref21071865"/>
      <w:bookmarkStart w:id="790" w:name="_Ref43121971"/>
      <w:bookmarkStart w:id="791" w:name="_Toc52897136"/>
      <w:bookmarkStart w:id="792" w:name="_Toc53793084"/>
      <w:bookmarkStart w:id="793" w:name="_Toc54830261"/>
      <w:bookmarkStart w:id="794" w:name="_Toc54798343"/>
      <w:bookmarkStart w:id="795" w:name="_Toc54835771"/>
      <w:bookmarkStart w:id="796" w:name="_Toc72595072"/>
      <w:bookmarkEnd w:id="786"/>
      <w:r w:rsidRPr="00DF45F7">
        <w:t>POSTANOWIENIA KOŃCOWE</w:t>
      </w:r>
      <w:bookmarkEnd w:id="787"/>
      <w:bookmarkEnd w:id="788"/>
      <w:bookmarkEnd w:id="789"/>
      <w:bookmarkEnd w:id="790"/>
      <w:bookmarkEnd w:id="791"/>
      <w:bookmarkEnd w:id="792"/>
      <w:bookmarkEnd w:id="793"/>
      <w:bookmarkEnd w:id="794"/>
      <w:bookmarkEnd w:id="795"/>
      <w:bookmarkEnd w:id="796"/>
    </w:p>
    <w:p w14:paraId="4B716420" w14:textId="77777777" w:rsidR="00631CF5" w:rsidRPr="00DF45F7" w:rsidRDefault="00027657" w:rsidP="00B11AA8">
      <w:pPr>
        <w:pStyle w:val="Nagwek2"/>
      </w:pPr>
      <w:bookmarkStart w:id="797" w:name="_Toc504995004"/>
      <w:bookmarkStart w:id="798" w:name="_Ref509236726"/>
      <w:bookmarkStart w:id="799" w:name="_Ref509236727"/>
      <w:bookmarkStart w:id="800" w:name="_Ref511380535"/>
      <w:bookmarkStart w:id="801" w:name="_Ref511548958"/>
      <w:bookmarkStart w:id="802" w:name="_Ref511639107"/>
      <w:bookmarkStart w:id="803" w:name="_Toc511371231"/>
      <w:bookmarkStart w:id="804" w:name="_Ref512575368"/>
      <w:bookmarkStart w:id="805" w:name="_Toc52897137"/>
      <w:bookmarkStart w:id="806" w:name="_Toc53793085"/>
      <w:bookmarkStart w:id="807" w:name="_Toc54830262"/>
      <w:bookmarkStart w:id="808" w:name="_Toc54798344"/>
      <w:bookmarkStart w:id="809" w:name="_Toc54835772"/>
      <w:bookmarkStart w:id="810" w:name="_Toc72595073"/>
      <w:r w:rsidRPr="00DF45F7">
        <w:t>[</w:t>
      </w:r>
      <w:r w:rsidR="00631CF5" w:rsidRPr="00DF45F7">
        <w:t>KOMUNIKACJA STRON]</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14:paraId="581B0693" w14:textId="77777777" w:rsidR="00463528" w:rsidRPr="00DF45F7" w:rsidRDefault="00463528" w:rsidP="00B11AA8">
      <w:pPr>
        <w:numPr>
          <w:ilvl w:val="0"/>
          <w:numId w:val="23"/>
        </w:numPr>
        <w:spacing w:before="60" w:after="60"/>
        <w:ind w:left="426" w:hanging="426"/>
        <w:contextualSpacing/>
        <w:jc w:val="both"/>
        <w:rPr>
          <w:rFonts w:asciiTheme="minorHAnsi" w:hAnsiTheme="minorHAnsi"/>
          <w:color w:val="000000" w:themeColor="text1"/>
          <w:sz w:val="20"/>
          <w:szCs w:val="20"/>
        </w:rPr>
      </w:pPr>
      <w:r w:rsidRPr="00DF45F7">
        <w:rPr>
          <w:rFonts w:asciiTheme="minorHAnsi" w:hAnsiTheme="minorHAnsi"/>
          <w:color w:val="000000" w:themeColor="text1"/>
        </w:rPr>
        <w:t xml:space="preserve">NCBR </w:t>
      </w:r>
      <w:r w:rsidR="00600771" w:rsidRPr="00DF45F7">
        <w:rPr>
          <w:rFonts w:asciiTheme="minorHAnsi" w:hAnsiTheme="minorHAnsi"/>
          <w:color w:val="000000" w:themeColor="text1"/>
        </w:rPr>
        <w:t>wyznacza następujące osoby na potrzeby prowadzenia kontaktu związanego z wykonywaniem Umowy i doręczeń</w:t>
      </w:r>
      <w:r w:rsidRPr="00DF45F7">
        <w:rPr>
          <w:rFonts w:asciiTheme="minorHAnsi" w:hAnsiTheme="minorHAnsi"/>
          <w:color w:val="000000" w:themeColor="text1"/>
        </w:rPr>
        <w:t>:</w:t>
      </w:r>
    </w:p>
    <w:p w14:paraId="1FD82546" w14:textId="77777777" w:rsidR="00463528" w:rsidRPr="00DF45F7" w:rsidRDefault="00463528" w:rsidP="00B11AA8">
      <w:pPr>
        <w:pStyle w:val="Akapitzlist"/>
        <w:numPr>
          <w:ilvl w:val="0"/>
          <w:numId w:val="24"/>
        </w:numPr>
        <w:spacing w:before="60" w:after="60"/>
        <w:ind w:left="851"/>
        <w:rPr>
          <w:rFonts w:asciiTheme="minorHAnsi" w:hAnsiTheme="minorHAnsi"/>
          <w:color w:val="000000" w:themeColor="text1"/>
        </w:rPr>
      </w:pPr>
      <w:r w:rsidRPr="00DF45F7">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DF45F7" w:rsidRDefault="00463528" w:rsidP="00B11AA8">
      <w:pPr>
        <w:numPr>
          <w:ilvl w:val="0"/>
          <w:numId w:val="24"/>
        </w:numPr>
        <w:spacing w:before="60" w:after="60"/>
        <w:ind w:left="851"/>
        <w:contextualSpacing/>
        <w:rPr>
          <w:rFonts w:asciiTheme="minorHAnsi" w:hAnsiTheme="minorHAnsi"/>
          <w:color w:val="000000" w:themeColor="text1"/>
        </w:rPr>
      </w:pPr>
      <w:r w:rsidRPr="00DF45F7">
        <w:rPr>
          <w:rFonts w:asciiTheme="minorHAnsi" w:hAnsiTheme="minorHAnsi"/>
          <w:color w:val="000000" w:themeColor="text1"/>
        </w:rPr>
        <w:t>______________________ tel.:______________ e-mail:______________________</w:t>
      </w:r>
    </w:p>
    <w:p w14:paraId="13D8E669" w14:textId="77777777" w:rsidR="00463528" w:rsidRPr="00DF45F7" w:rsidRDefault="00600771" w:rsidP="00B11AA8">
      <w:pPr>
        <w:numPr>
          <w:ilvl w:val="0"/>
          <w:numId w:val="23"/>
        </w:numPr>
        <w:spacing w:before="60" w:after="60"/>
        <w:ind w:left="426" w:hanging="426"/>
        <w:contextualSpacing/>
        <w:jc w:val="both"/>
        <w:rPr>
          <w:rFonts w:asciiTheme="minorHAnsi" w:hAnsiTheme="minorHAnsi"/>
          <w:color w:val="000000" w:themeColor="text1"/>
        </w:rPr>
      </w:pPr>
      <w:bookmarkStart w:id="811" w:name="_Hlk513542501"/>
      <w:r w:rsidRPr="00DF45F7">
        <w:rPr>
          <w:rFonts w:asciiTheme="minorHAnsi" w:hAnsiTheme="minorHAnsi"/>
          <w:color w:val="000000" w:themeColor="text1"/>
        </w:rPr>
        <w:t xml:space="preserve">Wykonawca </w:t>
      </w:r>
      <w:bookmarkStart w:id="812" w:name="_Hlk513542379"/>
      <w:r w:rsidRPr="00DF45F7">
        <w:rPr>
          <w:rFonts w:asciiTheme="minorHAnsi" w:hAnsiTheme="minorHAnsi"/>
          <w:color w:val="000000" w:themeColor="text1"/>
        </w:rPr>
        <w:t>wyznacza następującą osobę na potrzeby prowadzenia kontaktu związanego z wykonywaniem Umowy</w:t>
      </w:r>
      <w:bookmarkEnd w:id="812"/>
      <w:r w:rsidRPr="00DF45F7">
        <w:rPr>
          <w:rFonts w:asciiTheme="minorHAnsi" w:hAnsiTheme="minorHAnsi"/>
          <w:color w:val="000000" w:themeColor="text1"/>
        </w:rPr>
        <w:t xml:space="preserve"> i doręczeń</w:t>
      </w:r>
      <w:bookmarkEnd w:id="811"/>
      <w:r w:rsidR="00463528" w:rsidRPr="00DF45F7">
        <w:rPr>
          <w:rFonts w:asciiTheme="minorHAnsi" w:hAnsiTheme="minorHAnsi"/>
          <w:color w:val="000000" w:themeColor="text1"/>
        </w:rPr>
        <w:t>:</w:t>
      </w:r>
    </w:p>
    <w:p w14:paraId="030C136E" w14:textId="77777777" w:rsidR="00463528" w:rsidRPr="00DF45F7" w:rsidRDefault="00463528" w:rsidP="00B11AA8">
      <w:pPr>
        <w:numPr>
          <w:ilvl w:val="0"/>
          <w:numId w:val="32"/>
        </w:numPr>
        <w:spacing w:before="60" w:after="60"/>
        <w:ind w:left="851"/>
        <w:contextualSpacing/>
        <w:rPr>
          <w:rFonts w:asciiTheme="minorHAnsi" w:hAnsiTheme="minorHAnsi"/>
          <w:color w:val="000000" w:themeColor="text1"/>
        </w:rPr>
      </w:pPr>
      <w:r w:rsidRPr="00DF45F7">
        <w:rPr>
          <w:rFonts w:asciiTheme="minorHAnsi" w:hAnsiTheme="minorHAnsi"/>
          <w:color w:val="000000" w:themeColor="text1"/>
        </w:rPr>
        <w:t>______________________ tel.:______________ e-mail:______________________</w:t>
      </w:r>
    </w:p>
    <w:p w14:paraId="015208CE" w14:textId="77777777" w:rsidR="00092EEA" w:rsidRPr="00DF45F7" w:rsidRDefault="00092EEA" w:rsidP="00B11AA8">
      <w:pPr>
        <w:numPr>
          <w:ilvl w:val="0"/>
          <w:numId w:val="2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DF45F7" w:rsidRDefault="00092EEA" w:rsidP="00B11AA8">
      <w:pPr>
        <w:numPr>
          <w:ilvl w:val="1"/>
          <w:numId w:val="23"/>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w formie pisemnej – listem poleconym za potwierdzeniem odbioru</w:t>
      </w:r>
      <w:r w:rsidR="00285433" w:rsidRPr="00DF45F7">
        <w:rPr>
          <w:rFonts w:asciiTheme="minorHAnsi" w:hAnsiTheme="minorHAnsi"/>
          <w:color w:val="000000" w:themeColor="text1"/>
        </w:rPr>
        <w:t>, lub</w:t>
      </w:r>
    </w:p>
    <w:p w14:paraId="0159A9B6" w14:textId="77777777" w:rsidR="00092EEA" w:rsidRPr="00DF45F7" w:rsidRDefault="00092EEA" w:rsidP="00B11AA8">
      <w:pPr>
        <w:numPr>
          <w:ilvl w:val="1"/>
          <w:numId w:val="23"/>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 formie elektronicznej - za pomocą wiadomości e-mail, zawierającej dokumenty opatrzone </w:t>
      </w:r>
      <w:r w:rsidR="00B963AF" w:rsidRPr="00DF45F7">
        <w:rPr>
          <w:rFonts w:asciiTheme="minorHAnsi" w:hAnsiTheme="minorHAnsi"/>
          <w:color w:val="000000" w:themeColor="text1"/>
        </w:rPr>
        <w:t>kwalifikowanym podpisem elektronicznym</w:t>
      </w:r>
      <w:r w:rsidRPr="00DF45F7">
        <w:rPr>
          <w:rFonts w:asciiTheme="minorHAnsi" w:hAnsiTheme="minorHAnsi"/>
          <w:color w:val="000000" w:themeColor="text1"/>
        </w:rPr>
        <w:t xml:space="preserve"> bądź skany podpisanych dokumentów.</w:t>
      </w:r>
    </w:p>
    <w:p w14:paraId="67D065B6" w14:textId="6CA422CE" w:rsidR="00463528" w:rsidRPr="00DF45F7" w:rsidRDefault="00463528" w:rsidP="00B11AA8">
      <w:pPr>
        <w:spacing w:before="60" w:after="60"/>
        <w:ind w:left="491"/>
        <w:contextualSpacing/>
        <w:jc w:val="both"/>
        <w:rPr>
          <w:rFonts w:asciiTheme="minorHAnsi" w:hAnsiTheme="minorHAnsi"/>
          <w:color w:val="000000" w:themeColor="text1"/>
        </w:rPr>
      </w:pPr>
      <w:r w:rsidRPr="00DF45F7">
        <w:rPr>
          <w:rFonts w:asciiTheme="minorHAnsi" w:hAnsiTheme="minorHAnsi"/>
          <w:color w:val="000000" w:themeColor="text1"/>
        </w:rPr>
        <w:t xml:space="preserve">Komunikacja pocztą elektroniczną nie obejmuje </w:t>
      </w:r>
      <w:r w:rsidR="00285433" w:rsidRPr="00DF45F7">
        <w:rPr>
          <w:rFonts w:asciiTheme="minorHAnsi" w:hAnsiTheme="minorHAnsi"/>
          <w:color w:val="000000" w:themeColor="text1"/>
        </w:rPr>
        <w:t xml:space="preserve">w szczególności </w:t>
      </w:r>
      <w:r w:rsidR="00886B4D" w:rsidRPr="00DF45F7">
        <w:rPr>
          <w:rFonts w:asciiTheme="minorHAnsi" w:hAnsiTheme="minorHAnsi"/>
          <w:color w:val="000000" w:themeColor="text1"/>
        </w:rPr>
        <w:t xml:space="preserve">doręczania Wyników Prac </w:t>
      </w:r>
      <w:r w:rsidR="00A95F63" w:rsidRPr="00DF45F7">
        <w:rPr>
          <w:rFonts w:asciiTheme="minorHAnsi" w:hAnsiTheme="minorHAnsi"/>
          <w:color w:val="000000" w:themeColor="text1"/>
        </w:rPr>
        <w:t>Etapu</w:t>
      </w:r>
      <w:r w:rsidR="00886B4D" w:rsidRPr="00DF45F7">
        <w:rPr>
          <w:rFonts w:asciiTheme="minorHAnsi" w:hAnsiTheme="minorHAnsi"/>
          <w:color w:val="000000" w:themeColor="text1"/>
        </w:rPr>
        <w:t xml:space="preserve">, </w:t>
      </w:r>
      <w:r w:rsidRPr="00DF45F7">
        <w:rPr>
          <w:rFonts w:asciiTheme="minorHAnsi" w:hAnsiTheme="minorHAnsi"/>
          <w:color w:val="000000" w:themeColor="text1"/>
        </w:rPr>
        <w:t>sporządzania przez Strony Protokołów Odbioru, zatwierdzania Dokumentacji B+R</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DF45F7" w:rsidRDefault="00463528" w:rsidP="00B11AA8">
      <w:pPr>
        <w:numPr>
          <w:ilvl w:val="0"/>
          <w:numId w:val="2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25CE614C" w14:textId="6F6ADDBF" w:rsidR="00463528" w:rsidRPr="00DF45F7" w:rsidRDefault="00463528" w:rsidP="00B11AA8">
      <w:pPr>
        <w:numPr>
          <w:ilvl w:val="0"/>
          <w:numId w:val="2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Jakakolwiek </w:t>
      </w:r>
      <w:bookmarkStart w:id="813" w:name="_Ref496262312"/>
      <w:r w:rsidRPr="00DF45F7">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DF45F7">
        <w:rPr>
          <w:rFonts w:asciiTheme="minorHAnsi" w:hAnsiTheme="minorHAnsi"/>
          <w:color w:val="000000" w:themeColor="text1"/>
        </w:rPr>
        <w:t>tym,</w:t>
      </w:r>
      <w:r w:rsidRPr="00DF45F7">
        <w:rPr>
          <w:rFonts w:asciiTheme="minorHAnsi" w:hAnsiTheme="minorHAnsi"/>
          <w:color w:val="000000" w:themeColor="text1"/>
        </w:rPr>
        <w:t xml:space="preserve"> gdy odmówiła przyjęcia korespondencji).</w:t>
      </w:r>
      <w:bookmarkEnd w:id="813"/>
    </w:p>
    <w:p w14:paraId="7977640B" w14:textId="77777777" w:rsidR="0073657D" w:rsidRPr="00DF45F7" w:rsidRDefault="00963C6D" w:rsidP="00B11AA8">
      <w:pPr>
        <w:numPr>
          <w:ilvl w:val="0"/>
          <w:numId w:val="2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7445E61D" w14:textId="77777777" w:rsidR="00963C6D" w:rsidRPr="00DF45F7" w:rsidRDefault="00963C6D" w:rsidP="00B11AA8">
      <w:pPr>
        <w:numPr>
          <w:ilvl w:val="0"/>
          <w:numId w:val="2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03D6AB2B" w14:textId="77777777" w:rsidR="00631CF5" w:rsidRPr="00DF45F7" w:rsidRDefault="00631CF5" w:rsidP="00B11AA8">
      <w:pPr>
        <w:pStyle w:val="Nagwek2"/>
      </w:pPr>
      <w:bookmarkStart w:id="814" w:name="_Toc479963875"/>
      <w:bookmarkStart w:id="815" w:name="_Ref504996428"/>
      <w:bookmarkStart w:id="816" w:name="_Toc504995005"/>
      <w:bookmarkStart w:id="817" w:name="_Toc511371232"/>
      <w:bookmarkStart w:id="818" w:name="_Toc52897138"/>
      <w:bookmarkStart w:id="819" w:name="_Toc53793086"/>
      <w:bookmarkStart w:id="820" w:name="_Toc54830263"/>
      <w:bookmarkStart w:id="821" w:name="_Toc54798345"/>
      <w:bookmarkStart w:id="822" w:name="_Toc54835773"/>
      <w:bookmarkStart w:id="823" w:name="_Toc72595074"/>
      <w:r w:rsidRPr="00DF45F7">
        <w:lastRenderedPageBreak/>
        <w:t>[ROZWIĄZYWANIE SPORÓW]</w:t>
      </w:r>
      <w:bookmarkEnd w:id="814"/>
      <w:bookmarkEnd w:id="815"/>
      <w:bookmarkEnd w:id="816"/>
      <w:bookmarkEnd w:id="817"/>
      <w:bookmarkEnd w:id="818"/>
      <w:bookmarkEnd w:id="819"/>
      <w:bookmarkEnd w:id="820"/>
      <w:bookmarkEnd w:id="821"/>
      <w:bookmarkEnd w:id="822"/>
      <w:bookmarkEnd w:id="823"/>
    </w:p>
    <w:p w14:paraId="5D714A04" w14:textId="77777777" w:rsidR="00463528" w:rsidRPr="00DF45F7" w:rsidRDefault="00463528" w:rsidP="00B11AA8">
      <w:pPr>
        <w:numPr>
          <w:ilvl w:val="0"/>
          <w:numId w:val="25"/>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Strony będą podejmować próby polubownego rozwiązywania zaistniałych sporów w toku wykonywania Umowy.</w:t>
      </w:r>
    </w:p>
    <w:p w14:paraId="5E315A89" w14:textId="77777777" w:rsidR="00463528" w:rsidRPr="00DF45F7" w:rsidRDefault="00463528" w:rsidP="00B11AA8">
      <w:pPr>
        <w:numPr>
          <w:ilvl w:val="0"/>
          <w:numId w:val="25"/>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W przypadku niedojścia do porozumienia Stron</w:t>
      </w:r>
      <w:r w:rsidR="00FD404F" w:rsidRPr="00DF45F7">
        <w:rPr>
          <w:rFonts w:asciiTheme="minorHAnsi" w:hAnsiTheme="minorHAnsi"/>
          <w:color w:val="000000" w:themeColor="text1"/>
        </w:rPr>
        <w:t>,</w:t>
      </w:r>
      <w:r w:rsidRPr="00DF45F7">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DF45F7">
        <w:rPr>
          <w:rFonts w:asciiTheme="minorHAnsi" w:hAnsiTheme="minorHAnsi"/>
          <w:color w:val="000000" w:themeColor="text1"/>
        </w:rPr>
        <w:t xml:space="preserve">miejscowo </w:t>
      </w:r>
      <w:r w:rsidRPr="00DF45F7">
        <w:rPr>
          <w:rFonts w:asciiTheme="minorHAnsi" w:hAnsiTheme="minorHAnsi"/>
          <w:color w:val="000000" w:themeColor="text1"/>
        </w:rPr>
        <w:t xml:space="preserve">dla </w:t>
      </w:r>
      <w:r w:rsidR="0028180F" w:rsidRPr="00DF45F7">
        <w:rPr>
          <w:rFonts w:asciiTheme="minorHAnsi" w:hAnsiTheme="minorHAnsi"/>
          <w:color w:val="000000" w:themeColor="text1"/>
        </w:rPr>
        <w:t>D</w:t>
      </w:r>
      <w:r w:rsidRPr="00DF45F7">
        <w:rPr>
          <w:rFonts w:asciiTheme="minorHAnsi" w:hAnsiTheme="minorHAnsi"/>
          <w:color w:val="000000" w:themeColor="text1"/>
        </w:rPr>
        <w:t xml:space="preserve">zielnicy Śródmieście </w:t>
      </w:r>
      <w:r w:rsidR="0028180F" w:rsidRPr="00DF45F7">
        <w:rPr>
          <w:rFonts w:asciiTheme="minorHAnsi" w:hAnsiTheme="minorHAnsi"/>
          <w:color w:val="000000" w:themeColor="text1"/>
        </w:rPr>
        <w:t>M</w:t>
      </w:r>
      <w:r w:rsidRPr="00DF45F7">
        <w:rPr>
          <w:rFonts w:asciiTheme="minorHAnsi" w:hAnsiTheme="minorHAnsi"/>
          <w:color w:val="000000" w:themeColor="text1"/>
        </w:rPr>
        <w:t xml:space="preserve">iasta </w:t>
      </w:r>
      <w:r w:rsidR="0028180F" w:rsidRPr="00DF45F7">
        <w:rPr>
          <w:rFonts w:asciiTheme="minorHAnsi" w:hAnsiTheme="minorHAnsi"/>
          <w:color w:val="000000" w:themeColor="text1"/>
        </w:rPr>
        <w:t>S</w:t>
      </w:r>
      <w:r w:rsidRPr="00DF45F7">
        <w:rPr>
          <w:rFonts w:asciiTheme="minorHAnsi" w:hAnsiTheme="minorHAnsi"/>
          <w:color w:val="000000" w:themeColor="text1"/>
        </w:rPr>
        <w:t>tołecznego Warszawy.</w:t>
      </w:r>
    </w:p>
    <w:p w14:paraId="77BED81B" w14:textId="77777777" w:rsidR="002B191B" w:rsidRPr="00DF45F7" w:rsidRDefault="002B191B" w:rsidP="00B11AA8">
      <w:pPr>
        <w:pStyle w:val="Nagwek2"/>
      </w:pPr>
      <w:bookmarkStart w:id="824" w:name="_Ref493850023"/>
      <w:bookmarkStart w:id="825" w:name="_Toc504995006"/>
      <w:bookmarkStart w:id="826" w:name="_Toc511371233"/>
      <w:bookmarkStart w:id="827" w:name="_Toc52897139"/>
      <w:bookmarkStart w:id="828" w:name="_Toc53793087"/>
      <w:bookmarkStart w:id="829" w:name="_Toc54830264"/>
      <w:bookmarkStart w:id="830" w:name="_Toc54798346"/>
      <w:bookmarkStart w:id="831" w:name="_Toc54835774"/>
      <w:bookmarkStart w:id="832" w:name="_Toc72595075"/>
      <w:r w:rsidRPr="00DF45F7">
        <w:t>[KLAUZULA SALWATORYJNA]</w:t>
      </w:r>
      <w:bookmarkEnd w:id="824"/>
      <w:bookmarkEnd w:id="825"/>
      <w:bookmarkEnd w:id="826"/>
      <w:bookmarkEnd w:id="827"/>
      <w:bookmarkEnd w:id="828"/>
      <w:bookmarkEnd w:id="829"/>
      <w:bookmarkEnd w:id="830"/>
      <w:bookmarkEnd w:id="831"/>
      <w:bookmarkEnd w:id="832"/>
    </w:p>
    <w:p w14:paraId="6F756C42" w14:textId="77777777" w:rsidR="00F336E0" w:rsidRPr="00DF45F7" w:rsidRDefault="002B191B" w:rsidP="00B11AA8">
      <w:pPr>
        <w:numPr>
          <w:ilvl w:val="0"/>
          <w:numId w:val="3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Strony oświadczają,</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wszelkie postanowienia niniejszej Umowy uznają za ważne</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wiążące. W przypadku, gdyby jakiekolwiek postanowienie Umowy okazało się nieważne lub nieskuteczne, jego nieważność lub nieskuteczność nie wpływa na ważność lub skuteczność</w:t>
      </w:r>
      <w:r w:rsidR="00F336E0" w:rsidRPr="00DF45F7">
        <w:rPr>
          <w:rFonts w:asciiTheme="minorHAnsi" w:hAnsiTheme="minorHAnsi"/>
          <w:color w:val="000000" w:themeColor="text1"/>
        </w:rPr>
        <w:t xml:space="preserve"> pozostałych postanowień Umowy</w:t>
      </w:r>
      <w:bookmarkStart w:id="833" w:name="_Ref493850012"/>
      <w:r w:rsidR="006B04EF" w:rsidRPr="00DF45F7">
        <w:rPr>
          <w:rFonts w:asciiTheme="minorHAnsi" w:hAnsiTheme="minorHAnsi"/>
          <w:color w:val="000000" w:themeColor="text1"/>
        </w:rPr>
        <w:t>.</w:t>
      </w:r>
    </w:p>
    <w:bookmarkEnd w:id="833"/>
    <w:p w14:paraId="06C701E9" w14:textId="71BBD5B7" w:rsidR="002B191B" w:rsidRPr="00DF45F7" w:rsidRDefault="006B04EF" w:rsidP="00B11AA8">
      <w:pPr>
        <w:numPr>
          <w:ilvl w:val="0"/>
          <w:numId w:val="3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_Ref493850012 \r \h </w:instrText>
      </w:r>
      <w:r w:rsidR="0046749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2B191B" w:rsidRPr="00DF45F7">
        <w:rPr>
          <w:rFonts w:asciiTheme="minorHAnsi" w:hAnsiTheme="minorHAnsi"/>
          <w:color w:val="000000" w:themeColor="text1"/>
        </w:rPr>
        <w:t xml:space="preserve">Strony zobowiązują się </w:t>
      </w:r>
      <w:r w:rsidRPr="00DF45F7">
        <w:rPr>
          <w:rFonts w:asciiTheme="minorHAnsi" w:hAnsiTheme="minorHAnsi"/>
          <w:color w:val="000000" w:themeColor="text1"/>
        </w:rPr>
        <w:t xml:space="preserve">niezwłocznie zastąpić </w:t>
      </w:r>
      <w:r w:rsidR="002B191B" w:rsidRPr="00DF45F7">
        <w:rPr>
          <w:rFonts w:asciiTheme="minorHAnsi" w:hAnsiTheme="minorHAnsi"/>
          <w:color w:val="000000" w:themeColor="text1"/>
        </w:rPr>
        <w:t>nieważne lub nieskuteczne postanowienie</w:t>
      </w:r>
      <w:r w:rsidRPr="00DF45F7">
        <w:rPr>
          <w:rFonts w:asciiTheme="minorHAnsi" w:hAnsiTheme="minorHAnsi"/>
          <w:color w:val="000000" w:themeColor="text1"/>
        </w:rPr>
        <w:t xml:space="preserve"> Umowy</w:t>
      </w:r>
      <w:r w:rsidR="002B191B" w:rsidRPr="00DF45F7">
        <w:rPr>
          <w:rFonts w:asciiTheme="minorHAnsi" w:hAnsiTheme="minorHAnsi"/>
          <w:color w:val="000000" w:themeColor="text1"/>
        </w:rPr>
        <w:t xml:space="preserve"> innym postanowieniem, dozwolonym</w:t>
      </w:r>
      <w:r w:rsidR="00247E90" w:rsidRPr="00DF45F7">
        <w:rPr>
          <w:rFonts w:asciiTheme="minorHAnsi" w:hAnsiTheme="minorHAnsi"/>
          <w:color w:val="000000" w:themeColor="text1"/>
        </w:rPr>
        <w:t xml:space="preserve"> w </w:t>
      </w:r>
      <w:r w:rsidR="002B191B" w:rsidRPr="00DF45F7">
        <w:rPr>
          <w:rFonts w:asciiTheme="minorHAnsi" w:hAnsiTheme="minorHAnsi"/>
          <w:color w:val="000000" w:themeColor="text1"/>
        </w:rPr>
        <w:t>świetle przepisów prawa, które będzie najbliższe intencji nieważnego lub nieskutecznego postanowienia Umowy.</w:t>
      </w:r>
    </w:p>
    <w:p w14:paraId="0C248B0A" w14:textId="77777777" w:rsidR="00631CF5" w:rsidRPr="00DF45F7" w:rsidRDefault="00631CF5" w:rsidP="00B11AA8">
      <w:pPr>
        <w:pStyle w:val="Nagwek2"/>
      </w:pPr>
      <w:r w:rsidRPr="00DF45F7" w:rsidDel="00C51FE8">
        <w:t xml:space="preserve"> </w:t>
      </w:r>
      <w:bookmarkStart w:id="834" w:name="_Toc479963876"/>
      <w:bookmarkStart w:id="835" w:name="_Toc479963877"/>
      <w:bookmarkStart w:id="836" w:name="_Toc479963878"/>
      <w:bookmarkStart w:id="837" w:name="_Toc504995007"/>
      <w:bookmarkStart w:id="838" w:name="_Toc511371234"/>
      <w:bookmarkStart w:id="839" w:name="_Ref52697128"/>
      <w:bookmarkStart w:id="840" w:name="_Toc52897140"/>
      <w:bookmarkStart w:id="841" w:name="_Toc53793088"/>
      <w:bookmarkStart w:id="842" w:name="_Toc54830265"/>
      <w:bookmarkStart w:id="843" w:name="_Toc54798347"/>
      <w:bookmarkStart w:id="844" w:name="_Toc54835775"/>
      <w:bookmarkStart w:id="845" w:name="_Toc72595076"/>
      <w:bookmarkEnd w:id="834"/>
      <w:bookmarkEnd w:id="835"/>
      <w:r w:rsidRPr="00DF45F7">
        <w:t>[POSTANOWIENIA KOŃCOWE]</w:t>
      </w:r>
      <w:bookmarkEnd w:id="836"/>
      <w:bookmarkEnd w:id="837"/>
      <w:bookmarkEnd w:id="838"/>
      <w:bookmarkEnd w:id="839"/>
      <w:bookmarkEnd w:id="840"/>
      <w:bookmarkEnd w:id="841"/>
      <w:bookmarkEnd w:id="842"/>
      <w:bookmarkEnd w:id="843"/>
      <w:bookmarkEnd w:id="844"/>
      <w:bookmarkEnd w:id="845"/>
    </w:p>
    <w:p w14:paraId="70F6A478" w14:textId="581B0EBF" w:rsidR="00463528" w:rsidRPr="00DF45F7" w:rsidRDefault="00463528" w:rsidP="00B11AA8">
      <w:pPr>
        <w:numPr>
          <w:ilvl w:val="0"/>
          <w:numId w:val="26"/>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DF45F7">
        <w:rPr>
          <w:rFonts w:asciiTheme="minorHAnsi" w:hAnsiTheme="minorHAnsi"/>
          <w:color w:val="000000" w:themeColor="text1"/>
        </w:rPr>
        <w:t xml:space="preserve">. Strony przyjmują, że do realizacji umowy stosuje się odpowiednio </w:t>
      </w:r>
      <w:r w:rsidRPr="00DF45F7">
        <w:rPr>
          <w:rFonts w:asciiTheme="minorHAnsi" w:hAnsiTheme="minorHAnsi"/>
          <w:color w:val="000000" w:themeColor="text1"/>
        </w:rPr>
        <w:t>art.</w:t>
      </w:r>
      <w:r w:rsidR="00067AD2" w:rsidRPr="00DF45F7">
        <w:rPr>
          <w:rFonts w:asciiTheme="minorHAnsi" w:hAnsiTheme="minorHAnsi"/>
          <w:color w:val="000000" w:themeColor="text1"/>
        </w:rPr>
        <w:t xml:space="preserve"> 42-</w:t>
      </w:r>
      <w:r w:rsidRPr="00DF45F7">
        <w:rPr>
          <w:rFonts w:asciiTheme="minorHAnsi" w:hAnsiTheme="minorHAnsi"/>
          <w:color w:val="000000" w:themeColor="text1"/>
        </w:rPr>
        <w:t xml:space="preserve"> 44 Ustawy o NCBR. </w:t>
      </w:r>
    </w:p>
    <w:p w14:paraId="21118809" w14:textId="6D4B925F" w:rsidR="00607628" w:rsidRPr="00DF45F7" w:rsidRDefault="00607628" w:rsidP="00B11AA8">
      <w:pPr>
        <w:numPr>
          <w:ilvl w:val="0"/>
          <w:numId w:val="26"/>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Za każdym razem gdy Umowa wymaga dokonania czynności w formie pisemnej</w:t>
      </w:r>
      <w:r w:rsidR="00311EC7">
        <w:rPr>
          <w:rFonts w:asciiTheme="minorHAnsi" w:hAnsiTheme="minorHAnsi"/>
          <w:color w:val="000000" w:themeColor="text1"/>
        </w:rPr>
        <w:t>, w tym pod rygorem nieważności,</w:t>
      </w:r>
      <w:r w:rsidRPr="00DF45F7">
        <w:rPr>
          <w:rFonts w:asciiTheme="minorHAnsi" w:hAnsiTheme="minorHAnsi"/>
          <w:color w:val="000000" w:themeColor="text1"/>
        </w:rPr>
        <w:t xml:space="preserve"> za równoważną jej jest uznawana forma elektroniczna opatrzona kwalifikowanym podpisem elektronicznym.</w:t>
      </w:r>
    </w:p>
    <w:p w14:paraId="31D9C8C2" w14:textId="0F8C1C36" w:rsidR="00463528" w:rsidRPr="00DF45F7" w:rsidRDefault="00473D3D" w:rsidP="00B11AA8">
      <w:pPr>
        <w:numPr>
          <w:ilvl w:val="0"/>
          <w:numId w:val="26"/>
        </w:numPr>
        <w:spacing w:before="60" w:after="60"/>
        <w:ind w:left="426" w:hanging="426"/>
        <w:contextualSpacing/>
        <w:jc w:val="both"/>
        <w:rPr>
          <w:rFonts w:asciiTheme="minorHAnsi" w:hAnsiTheme="minorHAnsi"/>
          <w:color w:val="000000" w:themeColor="text1"/>
        </w:rPr>
      </w:pPr>
      <w:r w:rsidRPr="004715C2">
        <w:rPr>
          <w:rFonts w:asciiTheme="minorHAnsi" w:hAnsiTheme="minorHAnsi" w:cstheme="minorHAnsi"/>
          <w:color w:val="000000" w:themeColor="text1"/>
        </w:rPr>
        <w:t xml:space="preserve">Umowa sporządzona została w </w:t>
      </w:r>
      <w:r>
        <w:rPr>
          <w:rFonts w:asciiTheme="minorHAnsi" w:hAnsiTheme="minorHAnsi" w:cstheme="minorHAnsi"/>
          <w:color w:val="000000" w:themeColor="text1"/>
        </w:rPr>
        <w:t>formie elektronicznej</w:t>
      </w:r>
      <w:r w:rsidRPr="004715C2">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4D1CA2">
        <w:rPr>
          <w:rFonts w:asciiTheme="minorHAnsi" w:hAnsiTheme="minorHAnsi" w:cstheme="minorHAnsi"/>
          <w:color w:val="000000" w:themeColor="text1"/>
        </w:rPr>
        <w:t>Umowa wchodzi w życie z dniem jej podpisania przez drugą ze Stron</w:t>
      </w:r>
      <w:r w:rsidR="00463528" w:rsidRPr="00DF45F7">
        <w:rPr>
          <w:rFonts w:asciiTheme="minorHAnsi" w:hAnsiTheme="minorHAnsi"/>
          <w:color w:val="000000" w:themeColor="text1"/>
        </w:rPr>
        <w:t>.</w:t>
      </w:r>
    </w:p>
    <w:p w14:paraId="0AF7913F" w14:textId="447F6322" w:rsidR="00463528" w:rsidRPr="00DF45F7" w:rsidRDefault="00463528" w:rsidP="00B11AA8">
      <w:pPr>
        <w:numPr>
          <w:ilvl w:val="0"/>
          <w:numId w:val="26"/>
        </w:numPr>
        <w:spacing w:before="60" w:after="60"/>
        <w:ind w:left="426" w:hanging="426"/>
        <w:contextualSpacing/>
        <w:jc w:val="both"/>
        <w:rPr>
          <w:rFonts w:asciiTheme="minorHAnsi" w:hAnsiTheme="minorHAnsi"/>
          <w:color w:val="000000" w:themeColor="text1"/>
        </w:rPr>
      </w:pPr>
      <w:bookmarkStart w:id="846" w:name="_Ref52697130"/>
      <w:r w:rsidRPr="00DF45F7">
        <w:rPr>
          <w:rFonts w:asciiTheme="minorHAnsi" w:hAnsiTheme="minorHAnsi"/>
          <w:color w:val="000000" w:themeColor="text1"/>
        </w:rPr>
        <w:t xml:space="preserve">Poniższe </w:t>
      </w:r>
      <w:r w:rsidR="2421E7AE" w:rsidRPr="00DF45F7">
        <w:rPr>
          <w:rFonts w:asciiTheme="minorHAnsi" w:hAnsiTheme="minorHAnsi"/>
          <w:color w:val="000000" w:themeColor="text1"/>
        </w:rPr>
        <w:t>Załączni</w:t>
      </w:r>
      <w:r w:rsidRPr="00DF45F7">
        <w:rPr>
          <w:rFonts w:asciiTheme="minorHAnsi" w:hAnsiTheme="minorHAnsi"/>
          <w:color w:val="000000" w:themeColor="text1"/>
        </w:rPr>
        <w:t>ki stanowią integralną część Umowy:</w:t>
      </w:r>
      <w:bookmarkEnd w:id="846"/>
    </w:p>
    <w:p w14:paraId="568BDE66" w14:textId="72E841E9" w:rsidR="00463528" w:rsidRPr="00DF45F7" w:rsidRDefault="00463528" w:rsidP="00B11AA8">
      <w:pPr>
        <w:pStyle w:val="Akapitzlist"/>
        <w:numPr>
          <w:ilvl w:val="0"/>
          <w:numId w:val="8"/>
        </w:numPr>
        <w:spacing w:before="60" w:after="60"/>
        <w:ind w:left="851" w:hanging="425"/>
        <w:jc w:val="both"/>
        <w:rPr>
          <w:rFonts w:asciiTheme="minorHAnsi" w:hAnsiTheme="minorHAnsi"/>
          <w:color w:val="000000" w:themeColor="text1"/>
        </w:rPr>
      </w:pPr>
      <w:bookmarkStart w:id="847" w:name="_Ref493689991"/>
      <w:r w:rsidRPr="00DF45F7">
        <w:rPr>
          <w:rFonts w:asciiTheme="minorHAnsi" w:hAnsiTheme="minorHAnsi"/>
          <w:color w:val="000000" w:themeColor="text1"/>
        </w:rPr>
        <w:t>Regulamin</w:t>
      </w:r>
      <w:r w:rsidR="000953FA" w:rsidRPr="00DF45F7">
        <w:rPr>
          <w:rFonts w:asciiTheme="minorHAnsi" w:hAnsiTheme="minorHAnsi"/>
          <w:color w:val="000000" w:themeColor="text1"/>
        </w:rPr>
        <w:t xml:space="preserve"> z </w:t>
      </w:r>
      <w:r w:rsidR="2421E7AE" w:rsidRPr="00DF45F7">
        <w:rPr>
          <w:rFonts w:asciiTheme="minorHAnsi" w:hAnsiTheme="minorHAnsi"/>
          <w:color w:val="000000" w:themeColor="text1"/>
        </w:rPr>
        <w:t>Załączni</w:t>
      </w:r>
      <w:r w:rsidR="000953FA" w:rsidRPr="00DF45F7">
        <w:rPr>
          <w:rFonts w:asciiTheme="minorHAnsi" w:hAnsiTheme="minorHAnsi"/>
          <w:color w:val="000000" w:themeColor="text1"/>
        </w:rPr>
        <w:t>kami</w:t>
      </w:r>
      <w:r w:rsidRPr="00DF45F7">
        <w:rPr>
          <w:rFonts w:asciiTheme="minorHAnsi" w:hAnsiTheme="minorHAnsi"/>
          <w:color w:val="000000" w:themeColor="text1"/>
        </w:rPr>
        <w:t>,</w:t>
      </w:r>
      <w:bookmarkEnd w:id="847"/>
    </w:p>
    <w:p w14:paraId="4EDFD7F4" w14:textId="21125F42" w:rsidR="00530B57" w:rsidRPr="00DF45F7" w:rsidRDefault="00530B57" w:rsidP="00B11AA8">
      <w:pPr>
        <w:pStyle w:val="Akapitzlist"/>
        <w:numPr>
          <w:ilvl w:val="0"/>
          <w:numId w:val="8"/>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Wniosek z </w:t>
      </w:r>
      <w:r w:rsidR="2421E7AE" w:rsidRPr="00DF45F7">
        <w:rPr>
          <w:rFonts w:asciiTheme="minorHAnsi" w:hAnsiTheme="minorHAnsi"/>
          <w:color w:val="000000" w:themeColor="text1"/>
        </w:rPr>
        <w:t>Załączni</w:t>
      </w:r>
      <w:r w:rsidRPr="00DF45F7">
        <w:rPr>
          <w:rFonts w:asciiTheme="minorHAnsi" w:hAnsiTheme="minorHAnsi"/>
          <w:color w:val="000000" w:themeColor="text1"/>
        </w:rPr>
        <w:t>kami,</w:t>
      </w:r>
    </w:p>
    <w:p w14:paraId="7C6C90DE" w14:textId="77777777" w:rsidR="000D08F8" w:rsidRPr="00DF45F7" w:rsidRDefault="000953FA" w:rsidP="00B11AA8">
      <w:pPr>
        <w:pStyle w:val="Akapitzlist"/>
        <w:numPr>
          <w:ilvl w:val="0"/>
          <w:numId w:val="8"/>
        </w:numPr>
        <w:spacing w:before="60" w:after="60"/>
        <w:ind w:left="851" w:hanging="425"/>
        <w:jc w:val="both"/>
        <w:rPr>
          <w:rFonts w:asciiTheme="minorHAnsi" w:hAnsiTheme="minorHAnsi"/>
          <w:color w:val="000000" w:themeColor="text1"/>
        </w:rPr>
      </w:pPr>
      <w:bookmarkStart w:id="848" w:name="_Ref493685729"/>
      <w:bookmarkStart w:id="849" w:name="_Ref493868767"/>
      <w:r w:rsidRPr="00DF45F7">
        <w:rPr>
          <w:rFonts w:asciiTheme="minorHAnsi" w:hAnsiTheme="minorHAnsi"/>
          <w:color w:val="000000" w:themeColor="text1"/>
        </w:rPr>
        <w:t>informacje z rejestrów i pełnomocnictwa</w:t>
      </w:r>
      <w:r w:rsidR="000D08F8" w:rsidRPr="00DF45F7">
        <w:rPr>
          <w:rFonts w:asciiTheme="minorHAnsi" w:hAnsiTheme="minorHAnsi"/>
          <w:color w:val="000000" w:themeColor="text1"/>
        </w:rPr>
        <w:t>,</w:t>
      </w:r>
    </w:p>
    <w:p w14:paraId="0763F491" w14:textId="16779D38" w:rsidR="00A7114C" w:rsidRPr="00DF45F7" w:rsidRDefault="2421E7AE" w:rsidP="00B11AA8">
      <w:pPr>
        <w:pStyle w:val="Akapitzlist"/>
        <w:numPr>
          <w:ilvl w:val="0"/>
          <w:numId w:val="8"/>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Załączni</w:t>
      </w:r>
      <w:r w:rsidR="000D08F8" w:rsidRPr="00DF45F7">
        <w:rPr>
          <w:rFonts w:asciiTheme="minorHAnsi" w:hAnsiTheme="minorHAnsi"/>
          <w:color w:val="000000" w:themeColor="text1"/>
        </w:rPr>
        <w:t>k dot. danych osobowych</w:t>
      </w:r>
    </w:p>
    <w:p w14:paraId="6BDA51CE" w14:textId="4A32572B" w:rsidR="00AF6485" w:rsidRPr="00DF45F7" w:rsidRDefault="00A7114C" w:rsidP="00B11AA8">
      <w:pPr>
        <w:pStyle w:val="Akapitzlist"/>
        <w:numPr>
          <w:ilvl w:val="0"/>
          <w:numId w:val="8"/>
        </w:numPr>
        <w:tabs>
          <w:tab w:val="left" w:pos="960"/>
        </w:tabs>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(o ile został sporządzon</w:t>
      </w:r>
      <w:r w:rsidR="00AC517B" w:rsidRPr="00DF45F7">
        <w:rPr>
          <w:rFonts w:asciiTheme="minorHAnsi" w:hAnsiTheme="minorHAnsi"/>
          <w:color w:val="000000" w:themeColor="text1"/>
        </w:rPr>
        <w:t>y</w:t>
      </w:r>
      <w:r w:rsidRPr="00DF45F7">
        <w:rPr>
          <w:rFonts w:asciiTheme="minorHAnsi" w:hAnsiTheme="minorHAnsi"/>
          <w:color w:val="000000" w:themeColor="text1"/>
        </w:rPr>
        <w:t xml:space="preserve"> i zaakceptowany) Plan Komercjaliza</w:t>
      </w:r>
      <w:r w:rsidR="00AC517B" w:rsidRPr="00DF45F7">
        <w:rPr>
          <w:rFonts w:asciiTheme="minorHAnsi" w:hAnsiTheme="minorHAnsi"/>
          <w:color w:val="000000" w:themeColor="text1"/>
        </w:rPr>
        <w:t>c</w:t>
      </w:r>
      <w:r w:rsidRPr="00DF45F7">
        <w:rPr>
          <w:rFonts w:asciiTheme="minorHAnsi" w:hAnsiTheme="minorHAnsi"/>
          <w:color w:val="000000" w:themeColor="text1"/>
        </w:rPr>
        <w:t>ji</w:t>
      </w:r>
      <w:r w:rsidR="00AF6485" w:rsidRPr="00DF45F7">
        <w:rPr>
          <w:rFonts w:asciiTheme="minorHAnsi" w:hAnsiTheme="minorHAnsi"/>
          <w:color w:val="000000" w:themeColor="text1"/>
        </w:rPr>
        <w:t>.</w:t>
      </w:r>
      <w:bookmarkEnd w:id="848"/>
      <w:bookmarkEnd w:id="849"/>
    </w:p>
    <w:sectPr w:rsidR="00AF6485" w:rsidRPr="00DF45F7" w:rsidSect="001B5B9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C28DC" w14:textId="77777777" w:rsidR="00B11AA8" w:rsidRDefault="00B11AA8" w:rsidP="00FE609E">
      <w:pPr>
        <w:spacing w:after="0" w:line="240" w:lineRule="auto"/>
      </w:pPr>
      <w:r>
        <w:separator/>
      </w:r>
    </w:p>
    <w:p w14:paraId="2C788346" w14:textId="77777777" w:rsidR="00B11AA8" w:rsidRDefault="00B11AA8"/>
    <w:p w14:paraId="2650D7F1" w14:textId="77777777" w:rsidR="00B11AA8" w:rsidRDefault="00B11AA8"/>
  </w:endnote>
  <w:endnote w:type="continuationSeparator" w:id="0">
    <w:p w14:paraId="6BCC4EA1" w14:textId="77777777" w:rsidR="00B11AA8" w:rsidRDefault="00B11AA8" w:rsidP="00FE609E">
      <w:pPr>
        <w:spacing w:after="0" w:line="240" w:lineRule="auto"/>
      </w:pPr>
      <w:r>
        <w:continuationSeparator/>
      </w:r>
    </w:p>
    <w:p w14:paraId="17F16E87" w14:textId="77777777" w:rsidR="00B11AA8" w:rsidRDefault="00B11AA8"/>
    <w:p w14:paraId="2429E439" w14:textId="77777777" w:rsidR="00B11AA8" w:rsidRDefault="00B11AA8"/>
  </w:endnote>
  <w:endnote w:type="continuationNotice" w:id="1">
    <w:p w14:paraId="079082BE" w14:textId="77777777" w:rsidR="00B11AA8" w:rsidRDefault="00B11AA8">
      <w:pPr>
        <w:spacing w:after="0" w:line="240" w:lineRule="auto"/>
      </w:pPr>
    </w:p>
    <w:p w14:paraId="4DF45976" w14:textId="77777777" w:rsidR="00B11AA8" w:rsidRDefault="00B11AA8"/>
    <w:tbl>
      <w:tblPr>
        <w:tblStyle w:val="Tabela-Siatka"/>
        <w:tblW w:w="0" w:type="auto"/>
        <w:tblLook w:val="04A0" w:firstRow="1" w:lastRow="0" w:firstColumn="1" w:lastColumn="0" w:noHBand="0" w:noVBand="1"/>
      </w:tblPr>
      <w:tblGrid>
        <w:gridCol w:w="2557"/>
        <w:gridCol w:w="2630"/>
        <w:gridCol w:w="3447"/>
      </w:tblGrid>
      <w:tr w:rsidR="00B11AA8" w:rsidRPr="000770A6" w14:paraId="28C71AFF" w14:textId="77777777" w:rsidTr="0097772D">
        <w:tc>
          <w:tcPr>
            <w:tcW w:w="2557" w:type="dxa"/>
            <w:tcBorders>
              <w:top w:val="nil"/>
              <w:left w:val="nil"/>
              <w:bottom w:val="nil"/>
              <w:right w:val="nil"/>
            </w:tcBorders>
          </w:tcPr>
          <w:p w14:paraId="3218E4AD" w14:textId="77777777" w:rsidR="00B11AA8" w:rsidRDefault="00B11AA8" w:rsidP="0097772D">
            <w:pPr>
              <w:spacing w:before="26"/>
              <w:ind w:left="20" w:right="-134"/>
              <w:rPr>
                <w:sz w:val="22"/>
                <w:szCs w:val="22"/>
              </w:rPr>
            </w:pPr>
          </w:p>
        </w:tc>
        <w:tc>
          <w:tcPr>
            <w:tcW w:w="2630" w:type="dxa"/>
            <w:tcBorders>
              <w:top w:val="nil"/>
              <w:left w:val="nil"/>
              <w:bottom w:val="nil"/>
              <w:right w:val="nil"/>
            </w:tcBorders>
          </w:tcPr>
          <w:p w14:paraId="00098E67" w14:textId="77777777" w:rsidR="00B11AA8" w:rsidRDefault="00B11AA8" w:rsidP="0097772D">
            <w:pPr>
              <w:jc w:val="center"/>
            </w:pPr>
          </w:p>
        </w:tc>
        <w:tc>
          <w:tcPr>
            <w:tcW w:w="3447" w:type="dxa"/>
            <w:tcBorders>
              <w:top w:val="nil"/>
              <w:left w:val="nil"/>
              <w:bottom w:val="nil"/>
              <w:right w:val="nil"/>
            </w:tcBorders>
          </w:tcPr>
          <w:p w14:paraId="09A8B8D3" w14:textId="77777777" w:rsidR="00B11AA8" w:rsidRDefault="00B11AA8" w:rsidP="0097772D">
            <w:pPr>
              <w:jc w:val="center"/>
            </w:pPr>
          </w:p>
        </w:tc>
      </w:tr>
    </w:tbl>
    <w:p w14:paraId="79636D70" w14:textId="77777777" w:rsidR="00B11AA8" w:rsidRDefault="00B11AA8" w:rsidP="0097772D">
      <w:pPr>
        <w:pStyle w:val="Nagwek"/>
        <w:jc w:val="center"/>
        <w:rPr>
          <w:i/>
          <w:sz w:val="15"/>
          <w:szCs w:val="15"/>
        </w:rPr>
      </w:pPr>
      <w:r>
        <w:rPr>
          <w:noProof/>
          <w:lang w:eastAsia="pl-PL"/>
        </w:rPr>
        <w:drawing>
          <wp:inline distT="0" distB="0" distL="0" distR="0" wp14:anchorId="401159BF" wp14:editId="74ACD544">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766A5047" w14:textId="77777777" w:rsidR="00B11AA8" w:rsidRDefault="00B11AA8" w:rsidP="0097772D">
      <w:pPr>
        <w:pStyle w:val="Nagwek"/>
        <w:jc w:val="center"/>
        <w:rPr>
          <w:i/>
          <w:sz w:val="15"/>
          <w:szCs w:val="15"/>
        </w:rPr>
      </w:pPr>
    </w:p>
    <w:p w14:paraId="6796B7E4" w14:textId="77777777" w:rsidR="00B11AA8" w:rsidRDefault="00B11AA8">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1C1988A9" w14:textId="77777777" w:rsidR="00B11AA8" w:rsidRDefault="00B11AA8"/>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B11AA8" w14:paraId="2CB776A4"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B11AA8" w14:paraId="41C84A96" w14:textId="77777777" w:rsidTr="0097772D">
              <w:tc>
                <w:tcPr>
                  <w:tcW w:w="2557" w:type="dxa"/>
                  <w:tcBorders>
                    <w:top w:val="nil"/>
                    <w:left w:val="nil"/>
                    <w:bottom w:val="nil"/>
                    <w:right w:val="nil"/>
                  </w:tcBorders>
                </w:tcPr>
                <w:p w14:paraId="1A9C8547" w14:textId="77777777" w:rsidR="00B11AA8" w:rsidRDefault="00B11AA8" w:rsidP="0097772D">
                  <w:pPr>
                    <w:spacing w:before="26"/>
                    <w:ind w:left="20" w:right="-134"/>
                    <w:rPr>
                      <w:sz w:val="22"/>
                      <w:szCs w:val="22"/>
                    </w:rPr>
                  </w:pPr>
                </w:p>
              </w:tc>
              <w:tc>
                <w:tcPr>
                  <w:tcW w:w="2557" w:type="dxa"/>
                  <w:tcBorders>
                    <w:top w:val="nil"/>
                    <w:left w:val="nil"/>
                    <w:bottom w:val="nil"/>
                    <w:right w:val="nil"/>
                  </w:tcBorders>
                </w:tcPr>
                <w:p w14:paraId="01B1AC05" w14:textId="77777777" w:rsidR="00B11AA8" w:rsidRDefault="00B11AA8" w:rsidP="0097772D">
                  <w:pPr>
                    <w:jc w:val="center"/>
                  </w:pPr>
                </w:p>
              </w:tc>
              <w:tc>
                <w:tcPr>
                  <w:tcW w:w="2557" w:type="dxa"/>
                  <w:tcBorders>
                    <w:top w:val="nil"/>
                    <w:left w:val="nil"/>
                    <w:bottom w:val="nil"/>
                    <w:right w:val="nil"/>
                  </w:tcBorders>
                </w:tcPr>
                <w:p w14:paraId="1820EA46" w14:textId="77777777" w:rsidR="00B11AA8" w:rsidRDefault="00B11AA8" w:rsidP="0097772D">
                  <w:pPr>
                    <w:jc w:val="center"/>
                  </w:pPr>
                </w:p>
              </w:tc>
            </w:tr>
          </w:tbl>
          <w:p w14:paraId="3BE22E17" w14:textId="77777777" w:rsidR="00B11AA8" w:rsidRDefault="00B11AA8" w:rsidP="0097772D">
            <w:pPr>
              <w:pStyle w:val="Nagwek"/>
              <w:jc w:val="center"/>
              <w:rPr>
                <w:i/>
                <w:sz w:val="15"/>
                <w:szCs w:val="15"/>
              </w:rPr>
            </w:pPr>
            <w:r>
              <w:rPr>
                <w:noProof/>
                <w:lang w:eastAsia="pl-PL"/>
              </w:rPr>
              <w:drawing>
                <wp:inline distT="0" distB="0" distL="0" distR="0" wp14:anchorId="257E8C96" wp14:editId="02E42C24">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F0EFAC6" w14:textId="77777777" w:rsidR="00B11AA8" w:rsidRDefault="00B11AA8" w:rsidP="0097772D">
            <w:pPr>
              <w:pStyle w:val="Nagwek"/>
              <w:jc w:val="center"/>
              <w:rPr>
                <w:i/>
                <w:sz w:val="15"/>
                <w:szCs w:val="15"/>
              </w:rPr>
            </w:pPr>
          </w:p>
        </w:tc>
      </w:tr>
    </w:tbl>
    <w:p w14:paraId="154F3D09" w14:textId="77777777" w:rsidR="00B11AA8" w:rsidRDefault="00B11AA8"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B11AA8" w14:paraId="1E75B106"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B11AA8" w14:paraId="1FA76735" w14:textId="77777777" w:rsidTr="0097772D">
              <w:tc>
                <w:tcPr>
                  <w:tcW w:w="2557" w:type="dxa"/>
                  <w:tcBorders>
                    <w:top w:val="nil"/>
                    <w:left w:val="nil"/>
                    <w:bottom w:val="nil"/>
                    <w:right w:val="nil"/>
                  </w:tcBorders>
                </w:tcPr>
                <w:p w14:paraId="1BE53260" w14:textId="77777777" w:rsidR="00B11AA8" w:rsidRDefault="00B11AA8" w:rsidP="0097772D">
                  <w:pPr>
                    <w:spacing w:before="26"/>
                    <w:ind w:left="20" w:right="-134"/>
                    <w:rPr>
                      <w:sz w:val="22"/>
                      <w:szCs w:val="22"/>
                    </w:rPr>
                  </w:pPr>
                </w:p>
              </w:tc>
              <w:tc>
                <w:tcPr>
                  <w:tcW w:w="2557" w:type="dxa"/>
                  <w:tcBorders>
                    <w:top w:val="nil"/>
                    <w:left w:val="nil"/>
                    <w:bottom w:val="nil"/>
                    <w:right w:val="nil"/>
                  </w:tcBorders>
                </w:tcPr>
                <w:p w14:paraId="42CA57E1" w14:textId="77777777" w:rsidR="00B11AA8" w:rsidRDefault="00B11AA8" w:rsidP="0097772D">
                  <w:pPr>
                    <w:jc w:val="center"/>
                  </w:pPr>
                </w:p>
              </w:tc>
              <w:tc>
                <w:tcPr>
                  <w:tcW w:w="2557" w:type="dxa"/>
                  <w:tcBorders>
                    <w:top w:val="nil"/>
                    <w:left w:val="nil"/>
                    <w:bottom w:val="nil"/>
                    <w:right w:val="nil"/>
                  </w:tcBorders>
                </w:tcPr>
                <w:p w14:paraId="679A25C2" w14:textId="77777777" w:rsidR="00B11AA8" w:rsidRDefault="00B11AA8" w:rsidP="0097772D">
                  <w:pPr>
                    <w:jc w:val="center"/>
                  </w:pPr>
                </w:p>
              </w:tc>
            </w:tr>
          </w:tbl>
          <w:p w14:paraId="742F2D06" w14:textId="77777777" w:rsidR="00B11AA8" w:rsidRDefault="00B11AA8" w:rsidP="0097772D">
            <w:pPr>
              <w:pStyle w:val="Nagwek"/>
              <w:jc w:val="center"/>
              <w:rPr>
                <w:i/>
                <w:sz w:val="15"/>
                <w:szCs w:val="15"/>
              </w:rPr>
            </w:pPr>
            <w:r>
              <w:rPr>
                <w:noProof/>
              </w:rPr>
              <w:drawing>
                <wp:inline distT="0" distB="0" distL="0" distR="0" wp14:anchorId="067E05CC" wp14:editId="2BB116BD">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0DF380A" w14:textId="77777777" w:rsidR="00B11AA8" w:rsidRDefault="00B11AA8" w:rsidP="0097772D">
            <w:pPr>
              <w:pStyle w:val="Nagwek"/>
              <w:jc w:val="center"/>
              <w:rPr>
                <w:i/>
                <w:sz w:val="15"/>
                <w:szCs w:val="15"/>
              </w:rPr>
            </w:pPr>
          </w:p>
        </w:tc>
      </w:tr>
    </w:tbl>
    <w:p w14:paraId="24150168" w14:textId="77777777" w:rsidR="00B11AA8" w:rsidRDefault="00B11AA8"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54E3BE88" w14:textId="77777777" w:rsidR="00B11AA8" w:rsidRDefault="00B11AA8"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79BF4" w14:textId="77777777" w:rsidR="00955BF0" w:rsidRDefault="00955B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59191B48" w:rsidR="00B11AA8" w:rsidRDefault="00B11AA8">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4E3908">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E3908">
              <w:rPr>
                <w:b/>
                <w:bCs/>
                <w:noProof/>
              </w:rPr>
              <w:t>77</w:t>
            </w:r>
            <w:r>
              <w:rPr>
                <w:b/>
                <w:bCs/>
                <w:sz w:val="24"/>
                <w:szCs w:val="24"/>
              </w:rPr>
              <w:fldChar w:fldCharType="end"/>
            </w:r>
          </w:p>
          <w:p w14:paraId="45F760B6" w14:textId="77777777" w:rsidR="00B11AA8" w:rsidRDefault="004E3908" w:rsidP="00C2529D">
            <w:pPr>
              <w:pStyle w:val="Stopka"/>
              <w:jc w:val="both"/>
            </w:pPr>
          </w:p>
        </w:sdtContent>
      </w:sdt>
    </w:sdtContent>
  </w:sdt>
  <w:p w14:paraId="3E461011" w14:textId="77777777" w:rsidR="00B11AA8" w:rsidRPr="00C2529D" w:rsidRDefault="00B11AA8"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10023993" w:rsidR="00B11AA8" w:rsidRPr="00F336E0" w:rsidRDefault="00B11AA8" w:rsidP="00F336E0">
    <w:pPr>
      <w:pStyle w:val="Stopka"/>
      <w:jc w:val="center"/>
      <w:rPr>
        <w:sz w:val="20"/>
      </w:rPr>
    </w:pPr>
    <w:r>
      <w:rPr>
        <w:i/>
        <w:sz w:val="20"/>
      </w:rPr>
      <w:t>WZÓR</w:t>
    </w:r>
    <w:r w:rsidRPr="00F336E0">
      <w:rPr>
        <w:i/>
        <w:sz w:val="20"/>
      </w:rPr>
      <w:t xml:space="preserve"> UMOWY </w:t>
    </w:r>
    <w:r>
      <w:rPr>
        <w:i/>
        <w:sz w:val="20"/>
      </w:rPr>
      <w:t>O REALIZACJĘ ZAMÓWIENIA PRZEDKOMERCYJNEGO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EB38C" w14:textId="77777777" w:rsidR="00955BF0" w:rsidRDefault="00955B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sdt>
      <w:sdtPr>
        <w:id w:val="207698298"/>
        <w:docPartObj>
          <w:docPartGallery w:val="Page Numbers (Bottom of Page)"/>
          <w:docPartUnique/>
        </w:docPartObj>
      </w:sdtPr>
      <w:sdtEndPr/>
      <w:sdtContent>
        <w:sdt>
          <w:sdtPr>
            <w:id w:val="1139604303"/>
            <w:docPartObj>
              <w:docPartGallery w:val="Page Numbers (Top of Page)"/>
              <w:docPartUnique/>
            </w:docPartObj>
          </w:sdtPr>
          <w:sdtEndPr/>
          <w:sdtContent>
            <w:p w14:paraId="4B3B9A17" w14:textId="77777777" w:rsidR="00B11AA8" w:rsidRDefault="00B11AA8">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Pr>
                  <w:b/>
                  <w:bCs/>
                  <w:noProof/>
                  <w:sz w:val="24"/>
                  <w:szCs w:val="24"/>
                </w:rPr>
                <w:t>76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sz w:val="24"/>
                  <w:szCs w:val="24"/>
                </w:rPr>
                <w:t>78</w:t>
              </w:r>
              <w:r>
                <w:rPr>
                  <w:b/>
                  <w:bCs/>
                  <w:sz w:val="24"/>
                  <w:szCs w:val="24"/>
                </w:rPr>
                <w:fldChar w:fldCharType="end"/>
              </w:r>
            </w:p>
            <w:p w14:paraId="489334C1" w14:textId="77777777" w:rsidR="00B11AA8" w:rsidRDefault="004E3908" w:rsidP="00C2529D">
              <w:pPr>
                <w:pStyle w:val="Stopka"/>
                <w:jc w:val="both"/>
              </w:pPr>
            </w:p>
          </w:sdtContent>
        </w:sdt>
      </w:sdtContent>
    </w:sdt>
    <w:p w14:paraId="525BA621" w14:textId="77777777" w:rsidR="00B11AA8" w:rsidRPr="00C2529D" w:rsidRDefault="00B11AA8"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1012DE9" w14:textId="77777777" w:rsidR="00B11AA8" w:rsidRPr="00F336E0" w:rsidRDefault="00B11AA8" w:rsidP="00F336E0">
      <w:pPr>
        <w:pStyle w:val="Stopka"/>
        <w:jc w:val="center"/>
        <w:rPr>
          <w:sz w:val="20"/>
        </w:rPr>
      </w:pPr>
      <w:r>
        <w:rPr>
          <w:i/>
          <w:sz w:val="20"/>
        </w:rPr>
        <w:t>WZÓR</w:t>
      </w:r>
      <w:r w:rsidRPr="00F336E0">
        <w:rPr>
          <w:i/>
          <w:sz w:val="20"/>
        </w:rPr>
        <w:t xml:space="preserve"> UMOWY </w:t>
      </w:r>
      <w:r>
        <w:rPr>
          <w:i/>
          <w:sz w:val="20"/>
        </w:rPr>
        <w:t>O REALIZACJĘ ZAMÓWIENIA PRZEDKOMERCYJNEGO</w:t>
      </w:r>
    </w:p>
    <w:p w14:paraId="454B0907" w14:textId="77777777" w:rsidR="00B11AA8" w:rsidRDefault="00B11AA8"/>
    <w:p w14:paraId="6AA63306" w14:textId="77777777" w:rsidR="00B11AA8" w:rsidRDefault="00B11AA8"/>
    <w:p w14:paraId="05005316" w14:textId="77777777" w:rsidR="00B11AA8" w:rsidRDefault="00B11AA8">
      <w:pPr>
        <w:pStyle w:val="Stopka"/>
      </w:pPr>
    </w:p>
    <w:p w14:paraId="788027AA" w14:textId="77777777" w:rsidR="00B11AA8" w:rsidRDefault="00B11AA8"/>
    <w:p w14:paraId="677E9932" w14:textId="77777777" w:rsidR="00B11AA8" w:rsidRDefault="00B11AA8" w:rsidP="00FE609E">
      <w:pPr>
        <w:spacing w:after="0" w:line="240" w:lineRule="auto"/>
      </w:pPr>
      <w:r>
        <w:separator/>
      </w:r>
    </w:p>
    <w:p w14:paraId="7EC7F77D" w14:textId="77777777" w:rsidR="00B11AA8" w:rsidRDefault="00B11AA8"/>
    <w:p w14:paraId="586E7EEE" w14:textId="77777777" w:rsidR="00B11AA8" w:rsidRDefault="00B11AA8"/>
  </w:footnote>
  <w:footnote w:type="continuationSeparator" w:id="0">
    <w:p w14:paraId="32D240C0" w14:textId="77777777" w:rsidR="00B11AA8" w:rsidRDefault="00B11AA8" w:rsidP="00FE609E">
      <w:pPr>
        <w:spacing w:after="0" w:line="240" w:lineRule="auto"/>
      </w:pPr>
      <w:r>
        <w:continuationSeparator/>
      </w:r>
    </w:p>
    <w:p w14:paraId="470ACEF4" w14:textId="77777777" w:rsidR="00B11AA8" w:rsidRDefault="00B11AA8"/>
    <w:p w14:paraId="04B2523E" w14:textId="77777777" w:rsidR="00B11AA8" w:rsidRDefault="00B11AA8"/>
  </w:footnote>
  <w:footnote w:type="continuationNotice" w:id="1">
    <w:p w14:paraId="39590489" w14:textId="77777777" w:rsidR="00B11AA8" w:rsidRDefault="00B11AA8">
      <w:pPr>
        <w:spacing w:after="0" w:line="240" w:lineRule="auto"/>
      </w:pPr>
    </w:p>
    <w:p w14:paraId="270FD60F" w14:textId="77777777" w:rsidR="00B11AA8" w:rsidRDefault="00B11AA8"/>
    <w:p w14:paraId="2593D292" w14:textId="77777777" w:rsidR="00B11AA8" w:rsidRDefault="00B11A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8201" w14:textId="77777777" w:rsidR="00B11AA8" w:rsidRDefault="00B11AA8">
    <w:pPr>
      <w:pStyle w:val="Nagwek"/>
    </w:pPr>
  </w:p>
  <w:p w14:paraId="631A449E" w14:textId="77777777" w:rsidR="00B11AA8" w:rsidRDefault="00B11AA8"/>
  <w:tbl>
    <w:tblPr>
      <w:tblStyle w:val="Tabela-Siatka"/>
      <w:tblW w:w="0" w:type="auto"/>
      <w:tblLook w:val="04A0" w:firstRow="1" w:lastRow="0" w:firstColumn="1" w:lastColumn="0" w:noHBand="0" w:noVBand="1"/>
    </w:tblPr>
    <w:tblGrid>
      <w:gridCol w:w="8646"/>
    </w:tblGrid>
    <w:tr w:rsidR="00B11AA8" w14:paraId="255D5C12" w14:textId="77777777" w:rsidTr="5B12B48B">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B11AA8" w:rsidRPr="000770A6" w14:paraId="6FFDC671" w14:textId="77777777" w:rsidTr="0097772D">
            <w:tc>
              <w:tcPr>
                <w:tcW w:w="2557" w:type="dxa"/>
                <w:tcBorders>
                  <w:top w:val="nil"/>
                  <w:left w:val="nil"/>
                  <w:bottom w:val="nil"/>
                  <w:right w:val="nil"/>
                </w:tcBorders>
              </w:tcPr>
              <w:p w14:paraId="01C73C97" w14:textId="77777777" w:rsidR="00B11AA8" w:rsidRDefault="00B11AA8" w:rsidP="0097772D">
                <w:pPr>
                  <w:spacing w:before="26"/>
                  <w:ind w:left="20" w:right="-134"/>
                  <w:rPr>
                    <w:sz w:val="22"/>
                    <w:szCs w:val="22"/>
                  </w:rPr>
                </w:pPr>
              </w:p>
            </w:tc>
            <w:tc>
              <w:tcPr>
                <w:tcW w:w="2630" w:type="dxa"/>
                <w:tcBorders>
                  <w:top w:val="nil"/>
                  <w:left w:val="nil"/>
                  <w:bottom w:val="nil"/>
                  <w:right w:val="nil"/>
                </w:tcBorders>
              </w:tcPr>
              <w:p w14:paraId="536C2281" w14:textId="77777777" w:rsidR="00B11AA8" w:rsidRDefault="00B11AA8" w:rsidP="0097772D">
                <w:pPr>
                  <w:jc w:val="center"/>
                </w:pPr>
              </w:p>
            </w:tc>
            <w:tc>
              <w:tcPr>
                <w:tcW w:w="3447" w:type="dxa"/>
                <w:tcBorders>
                  <w:top w:val="nil"/>
                  <w:left w:val="nil"/>
                  <w:bottom w:val="nil"/>
                  <w:right w:val="nil"/>
                </w:tcBorders>
              </w:tcPr>
              <w:p w14:paraId="76748ACD" w14:textId="77777777" w:rsidR="00B11AA8" w:rsidRDefault="00B11AA8" w:rsidP="0097772D">
                <w:pPr>
                  <w:jc w:val="center"/>
                </w:pPr>
              </w:p>
            </w:tc>
          </w:tr>
        </w:tbl>
        <w:p w14:paraId="75B2D382" w14:textId="77777777" w:rsidR="00B11AA8" w:rsidRDefault="5B12B48B" w:rsidP="0097772D">
          <w:pPr>
            <w:pStyle w:val="Nagwek"/>
            <w:jc w:val="center"/>
            <w:rPr>
              <w:i/>
              <w:sz w:val="15"/>
              <w:szCs w:val="15"/>
            </w:rPr>
          </w:pPr>
          <w:r>
            <w:rPr>
              <w:noProof/>
            </w:rPr>
            <w:drawing>
              <wp:inline distT="0" distB="0" distL="0" distR="0" wp14:anchorId="678A07DB" wp14:editId="599F0447">
                <wp:extent cx="5397690" cy="327025"/>
                <wp:effectExtent l="0" t="0" r="0" b="0"/>
                <wp:docPr id="51" name="Obraz 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B11AA8" w:rsidRDefault="00B11AA8" w:rsidP="0097772D">
          <w:pPr>
            <w:pStyle w:val="Nagwek"/>
            <w:jc w:val="center"/>
            <w:rPr>
              <w:i/>
              <w:sz w:val="15"/>
              <w:szCs w:val="15"/>
            </w:rPr>
          </w:pPr>
        </w:p>
      </w:tc>
    </w:tr>
  </w:tbl>
  <w:p w14:paraId="09A1E546" w14:textId="77777777" w:rsidR="00B11AA8" w:rsidRDefault="00B11A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B11AA8" w14:paraId="14C23CF9" w14:textId="77777777" w:rsidTr="5B12B48B">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B11AA8" w:rsidRPr="000770A6" w14:paraId="62E895CB" w14:textId="77777777" w:rsidTr="0097772D">
            <w:tc>
              <w:tcPr>
                <w:tcW w:w="2557" w:type="dxa"/>
                <w:tcBorders>
                  <w:top w:val="nil"/>
                  <w:left w:val="nil"/>
                  <w:bottom w:val="nil"/>
                  <w:right w:val="nil"/>
                </w:tcBorders>
              </w:tcPr>
              <w:p w14:paraId="22E573E4" w14:textId="77777777" w:rsidR="00B11AA8" w:rsidRDefault="00B11AA8" w:rsidP="0097772D">
                <w:pPr>
                  <w:spacing w:before="26"/>
                  <w:ind w:left="20" w:right="-134"/>
                  <w:rPr>
                    <w:sz w:val="22"/>
                    <w:szCs w:val="22"/>
                  </w:rPr>
                </w:pPr>
              </w:p>
            </w:tc>
            <w:tc>
              <w:tcPr>
                <w:tcW w:w="2630" w:type="dxa"/>
                <w:tcBorders>
                  <w:top w:val="nil"/>
                  <w:left w:val="nil"/>
                  <w:bottom w:val="nil"/>
                  <w:right w:val="nil"/>
                </w:tcBorders>
              </w:tcPr>
              <w:p w14:paraId="579BB3EA" w14:textId="77777777" w:rsidR="00B11AA8" w:rsidRDefault="00B11AA8" w:rsidP="0097772D">
                <w:pPr>
                  <w:jc w:val="center"/>
                </w:pPr>
              </w:p>
            </w:tc>
            <w:tc>
              <w:tcPr>
                <w:tcW w:w="3447" w:type="dxa"/>
                <w:tcBorders>
                  <w:top w:val="nil"/>
                  <w:left w:val="nil"/>
                  <w:bottom w:val="nil"/>
                  <w:right w:val="nil"/>
                </w:tcBorders>
              </w:tcPr>
              <w:p w14:paraId="0B51F9CB" w14:textId="77777777" w:rsidR="00B11AA8" w:rsidRDefault="00B11AA8" w:rsidP="0097772D">
                <w:pPr>
                  <w:jc w:val="center"/>
                </w:pPr>
              </w:p>
            </w:tc>
          </w:tr>
        </w:tbl>
        <w:p w14:paraId="0FC77DAB" w14:textId="77777777" w:rsidR="00B11AA8" w:rsidRDefault="5B12B48B" w:rsidP="0097772D">
          <w:pPr>
            <w:pStyle w:val="Nagwek"/>
            <w:jc w:val="center"/>
            <w:rPr>
              <w:i/>
              <w:sz w:val="15"/>
              <w:szCs w:val="15"/>
            </w:rPr>
          </w:pPr>
          <w:r>
            <w:rPr>
              <w:noProof/>
            </w:rPr>
            <w:drawing>
              <wp:inline distT="0" distB="0" distL="0" distR="0" wp14:anchorId="2DE1D5C1" wp14:editId="2994FBDA">
                <wp:extent cx="5397690" cy="327025"/>
                <wp:effectExtent l="0" t="0" r="0" b="0"/>
                <wp:docPr id="52" name="Obraz 5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B11AA8" w:rsidRDefault="00B11AA8" w:rsidP="0097772D">
          <w:pPr>
            <w:pStyle w:val="Nagwek"/>
            <w:jc w:val="center"/>
            <w:rPr>
              <w:i/>
              <w:sz w:val="15"/>
              <w:szCs w:val="15"/>
            </w:rPr>
          </w:pPr>
        </w:p>
      </w:tc>
    </w:tr>
  </w:tbl>
  <w:p w14:paraId="7AA9EB0E" w14:textId="77777777" w:rsidR="00B11AA8" w:rsidRDefault="00B11A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B11AA8" w14:paraId="33B3832D" w14:textId="77777777" w:rsidTr="5B12B48B">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B11AA8" w:rsidRPr="000770A6" w14:paraId="5470C565" w14:textId="77777777" w:rsidTr="0097772D">
            <w:tc>
              <w:tcPr>
                <w:tcW w:w="2557" w:type="dxa"/>
                <w:tcBorders>
                  <w:top w:val="nil"/>
                  <w:left w:val="nil"/>
                  <w:bottom w:val="nil"/>
                  <w:right w:val="nil"/>
                </w:tcBorders>
              </w:tcPr>
              <w:p w14:paraId="63AB66AE" w14:textId="77777777" w:rsidR="00B11AA8" w:rsidRDefault="00B11AA8" w:rsidP="0097772D">
                <w:pPr>
                  <w:spacing w:before="26"/>
                  <w:ind w:left="20" w:right="-134"/>
                  <w:rPr>
                    <w:sz w:val="22"/>
                    <w:szCs w:val="22"/>
                  </w:rPr>
                </w:pPr>
              </w:p>
            </w:tc>
            <w:tc>
              <w:tcPr>
                <w:tcW w:w="2630" w:type="dxa"/>
                <w:tcBorders>
                  <w:top w:val="nil"/>
                  <w:left w:val="nil"/>
                  <w:bottom w:val="nil"/>
                  <w:right w:val="nil"/>
                </w:tcBorders>
              </w:tcPr>
              <w:p w14:paraId="418EFEF2" w14:textId="77777777" w:rsidR="00B11AA8" w:rsidRDefault="00B11AA8" w:rsidP="0097772D">
                <w:pPr>
                  <w:jc w:val="center"/>
                </w:pPr>
              </w:p>
            </w:tc>
            <w:tc>
              <w:tcPr>
                <w:tcW w:w="3447" w:type="dxa"/>
                <w:tcBorders>
                  <w:top w:val="nil"/>
                  <w:left w:val="nil"/>
                  <w:bottom w:val="nil"/>
                  <w:right w:val="nil"/>
                </w:tcBorders>
              </w:tcPr>
              <w:p w14:paraId="25D76CAC" w14:textId="77777777" w:rsidR="00B11AA8" w:rsidRDefault="00B11AA8" w:rsidP="0097772D">
                <w:pPr>
                  <w:jc w:val="center"/>
                </w:pPr>
              </w:p>
            </w:tc>
          </w:tr>
        </w:tbl>
        <w:p w14:paraId="05519567" w14:textId="77777777" w:rsidR="00B11AA8" w:rsidRDefault="5B12B48B" w:rsidP="0097772D">
          <w:pPr>
            <w:pStyle w:val="Nagwek"/>
            <w:jc w:val="center"/>
            <w:rPr>
              <w:i/>
              <w:sz w:val="15"/>
              <w:szCs w:val="15"/>
            </w:rPr>
          </w:pPr>
          <w:r>
            <w:rPr>
              <w:noProof/>
            </w:rPr>
            <w:drawing>
              <wp:inline distT="0" distB="0" distL="0" distR="0" wp14:anchorId="55673041" wp14:editId="62C3735D">
                <wp:extent cx="5397690" cy="327025"/>
                <wp:effectExtent l="0" t="0" r="0" b="0"/>
                <wp:docPr id="53" name="Obraz 5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B11AA8" w:rsidRDefault="00B11AA8" w:rsidP="0097772D">
          <w:pPr>
            <w:pStyle w:val="Nagwek"/>
            <w:jc w:val="center"/>
            <w:rPr>
              <w:i/>
              <w:sz w:val="15"/>
              <w:szCs w:val="15"/>
            </w:rPr>
          </w:pPr>
        </w:p>
      </w:tc>
    </w:tr>
  </w:tbl>
  <w:p w14:paraId="08BC248D" w14:textId="77777777" w:rsidR="00B11AA8" w:rsidRDefault="00B11A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B11AA8" w14:paraId="493DF143" w14:textId="77777777" w:rsidTr="5B12B48B">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B11AA8" w:rsidRPr="000770A6" w14:paraId="49BBAE7D" w14:textId="77777777" w:rsidTr="0097772D">
            <w:tc>
              <w:tcPr>
                <w:tcW w:w="2557" w:type="dxa"/>
                <w:tcBorders>
                  <w:top w:val="nil"/>
                  <w:left w:val="nil"/>
                  <w:bottom w:val="nil"/>
                  <w:right w:val="nil"/>
                </w:tcBorders>
              </w:tcPr>
              <w:p w14:paraId="34D2E87A" w14:textId="77777777" w:rsidR="00B11AA8" w:rsidRDefault="00B11AA8" w:rsidP="0097772D">
                <w:pPr>
                  <w:spacing w:before="26"/>
                  <w:ind w:left="20" w:right="-134"/>
                  <w:rPr>
                    <w:sz w:val="22"/>
                    <w:szCs w:val="22"/>
                  </w:rPr>
                </w:pPr>
              </w:p>
            </w:tc>
            <w:tc>
              <w:tcPr>
                <w:tcW w:w="2630" w:type="dxa"/>
                <w:tcBorders>
                  <w:top w:val="nil"/>
                  <w:left w:val="nil"/>
                  <w:bottom w:val="nil"/>
                  <w:right w:val="nil"/>
                </w:tcBorders>
              </w:tcPr>
              <w:p w14:paraId="1A2D4D17" w14:textId="77777777" w:rsidR="00B11AA8" w:rsidRDefault="00B11AA8" w:rsidP="0097772D">
                <w:pPr>
                  <w:jc w:val="center"/>
                </w:pPr>
              </w:p>
            </w:tc>
            <w:tc>
              <w:tcPr>
                <w:tcW w:w="3447" w:type="dxa"/>
                <w:tcBorders>
                  <w:top w:val="nil"/>
                  <w:left w:val="nil"/>
                  <w:bottom w:val="nil"/>
                  <w:right w:val="nil"/>
                </w:tcBorders>
              </w:tcPr>
              <w:p w14:paraId="56F32ABE" w14:textId="77777777" w:rsidR="00B11AA8" w:rsidRDefault="00B11AA8" w:rsidP="0097772D">
                <w:pPr>
                  <w:jc w:val="center"/>
                </w:pPr>
              </w:p>
            </w:tc>
          </w:tr>
        </w:tbl>
        <w:p w14:paraId="4021C7BA" w14:textId="77777777" w:rsidR="00B11AA8" w:rsidRDefault="5B12B48B" w:rsidP="0097772D">
          <w:pPr>
            <w:pStyle w:val="Nagwek"/>
            <w:jc w:val="center"/>
            <w:rPr>
              <w:i/>
              <w:sz w:val="15"/>
              <w:szCs w:val="15"/>
            </w:rPr>
          </w:pPr>
          <w:r>
            <w:rPr>
              <w:noProof/>
            </w:rPr>
            <w:drawing>
              <wp:inline distT="0" distB="0" distL="0" distR="0" wp14:anchorId="5C313C48" wp14:editId="384D22E4">
                <wp:extent cx="5397690" cy="327025"/>
                <wp:effectExtent l="0" t="0" r="0" b="0"/>
                <wp:docPr id="54" name="Obraz 5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B11AA8" w:rsidRDefault="00B11AA8" w:rsidP="0097772D">
          <w:pPr>
            <w:pStyle w:val="Nagwek"/>
            <w:jc w:val="center"/>
            <w:rPr>
              <w:i/>
              <w:sz w:val="15"/>
              <w:szCs w:val="15"/>
            </w:rPr>
          </w:pPr>
        </w:p>
      </w:tc>
    </w:tr>
  </w:tbl>
  <w:p w14:paraId="685D7A78" w14:textId="77777777" w:rsidR="00B11AA8" w:rsidRDefault="00B11A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B11AA8" w14:paraId="101F6AA6" w14:textId="77777777" w:rsidTr="5B12B48B">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B11AA8" w:rsidRPr="000770A6" w14:paraId="2FCF8902" w14:textId="77777777" w:rsidTr="0097772D">
            <w:tc>
              <w:tcPr>
                <w:tcW w:w="2557" w:type="dxa"/>
                <w:tcBorders>
                  <w:top w:val="nil"/>
                  <w:left w:val="nil"/>
                  <w:bottom w:val="nil"/>
                  <w:right w:val="nil"/>
                </w:tcBorders>
              </w:tcPr>
              <w:p w14:paraId="65303358" w14:textId="77777777" w:rsidR="00B11AA8" w:rsidRDefault="00B11AA8" w:rsidP="0097772D">
                <w:pPr>
                  <w:spacing w:before="26"/>
                  <w:ind w:left="20" w:right="-134"/>
                  <w:rPr>
                    <w:sz w:val="22"/>
                    <w:szCs w:val="22"/>
                  </w:rPr>
                </w:pPr>
              </w:p>
            </w:tc>
            <w:tc>
              <w:tcPr>
                <w:tcW w:w="2630" w:type="dxa"/>
                <w:tcBorders>
                  <w:top w:val="nil"/>
                  <w:left w:val="nil"/>
                  <w:bottom w:val="nil"/>
                  <w:right w:val="nil"/>
                </w:tcBorders>
              </w:tcPr>
              <w:p w14:paraId="052EAA70" w14:textId="77777777" w:rsidR="00B11AA8" w:rsidRDefault="00B11AA8" w:rsidP="0097772D">
                <w:pPr>
                  <w:jc w:val="center"/>
                </w:pPr>
              </w:p>
            </w:tc>
            <w:tc>
              <w:tcPr>
                <w:tcW w:w="3447" w:type="dxa"/>
                <w:tcBorders>
                  <w:top w:val="nil"/>
                  <w:left w:val="nil"/>
                  <w:bottom w:val="nil"/>
                  <w:right w:val="nil"/>
                </w:tcBorders>
              </w:tcPr>
              <w:p w14:paraId="6A4D3AA4" w14:textId="77777777" w:rsidR="00B11AA8" w:rsidRDefault="00B11AA8" w:rsidP="0097772D">
                <w:pPr>
                  <w:jc w:val="center"/>
                </w:pPr>
              </w:p>
            </w:tc>
          </w:tr>
        </w:tbl>
        <w:p w14:paraId="47C7ECFD" w14:textId="77777777" w:rsidR="00B11AA8" w:rsidRDefault="5B12B48B" w:rsidP="0097772D">
          <w:pPr>
            <w:pStyle w:val="Nagwek"/>
            <w:jc w:val="center"/>
            <w:rPr>
              <w:i/>
              <w:sz w:val="15"/>
              <w:szCs w:val="15"/>
            </w:rPr>
          </w:pPr>
          <w:r>
            <w:rPr>
              <w:noProof/>
            </w:rPr>
            <w:drawing>
              <wp:inline distT="0" distB="0" distL="0" distR="0" wp14:anchorId="76B586DF" wp14:editId="5AF689D9">
                <wp:extent cx="5397690" cy="327025"/>
                <wp:effectExtent l="0" t="0" r="0" b="0"/>
                <wp:docPr id="55" name="Obraz 5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B11AA8" w:rsidRDefault="00B11AA8" w:rsidP="0097772D">
          <w:pPr>
            <w:pStyle w:val="Nagwek"/>
            <w:jc w:val="center"/>
            <w:rPr>
              <w:i/>
              <w:sz w:val="15"/>
              <w:szCs w:val="15"/>
            </w:rPr>
          </w:pPr>
        </w:p>
      </w:tc>
    </w:tr>
  </w:tbl>
  <w:p w14:paraId="204B1149" w14:textId="77777777" w:rsidR="00B11AA8" w:rsidRDefault="00B11A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F381" w14:textId="77777777" w:rsidR="00955BF0" w:rsidRDefault="00955B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9263B" w14:textId="77777777" w:rsidR="00955BF0" w:rsidRPr="005724F8" w:rsidRDefault="5B12B48B" w:rsidP="00955BF0">
    <w:pPr>
      <w:pStyle w:val="Nagwek"/>
      <w:jc w:val="both"/>
      <w:rPr>
        <w:rFonts w:asciiTheme="minorHAnsi" w:hAnsiTheme="minorHAnsi" w:cstheme="minorHAnsi"/>
        <w:i/>
        <w:lang w:eastAsia="pl-PL"/>
      </w:rPr>
    </w:pPr>
    <w:r>
      <w:rPr>
        <w:noProof/>
        <w:lang w:eastAsia="pl-PL"/>
      </w:rPr>
      <w:drawing>
        <wp:inline distT="0" distB="0" distL="0" distR="0" wp14:anchorId="6CDE87E2" wp14:editId="52D5E85B">
          <wp:extent cx="5486400" cy="323850"/>
          <wp:effectExtent l="0" t="0" r="0" b="0"/>
          <wp:docPr id="3" name="Obraz 3"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a:extLst>
                      <a:ext uri="{28A0092B-C50C-407E-A947-70E740481C1C}">
                        <a14:useLocalDpi xmlns:a14="http://schemas.microsoft.com/office/drawing/2010/main" val="0"/>
                      </a:ext>
                    </a:extLst>
                  </a:blip>
                  <a:stretch>
                    <a:fillRect/>
                  </a:stretch>
                </pic:blipFill>
                <pic:spPr>
                  <a:xfrm>
                    <a:off x="0" y="0"/>
                    <a:ext cx="5486400" cy="323850"/>
                  </a:xfrm>
                  <a:prstGeom prst="rect">
                    <a:avLst/>
                  </a:prstGeom>
                </pic:spPr>
              </pic:pic>
            </a:graphicData>
          </a:graphic>
        </wp:inline>
      </w:drawing>
    </w:r>
  </w:p>
  <w:p w14:paraId="46F98259" w14:textId="7D223291" w:rsidR="001B5B9A" w:rsidRPr="005724F8" w:rsidRDefault="00955BF0" w:rsidP="00955BF0">
    <w:pPr>
      <w:pStyle w:val="Nagwek"/>
      <w:jc w:val="both"/>
      <w:rPr>
        <w:rFonts w:asciiTheme="minorHAnsi" w:hAnsiTheme="minorHAnsi" w:cstheme="minorHAnsi"/>
        <w:color w:val="000000"/>
        <w:sz w:val="15"/>
        <w:szCs w:val="15"/>
      </w:rPr>
    </w:pPr>
    <w:r w:rsidRPr="005724F8">
      <w:rPr>
        <w:rFonts w:asciiTheme="minorHAnsi" w:hAnsiTheme="minorHAnsi" w:cstheme="minorHAnsi"/>
        <w:sz w:val="15"/>
        <w:szCs w:val="15"/>
      </w:rPr>
      <w:t>Zamówienie stanowi część realizowanego przez NCBR p</w:t>
    </w:r>
    <w:r w:rsidRPr="005724F8">
      <w:rPr>
        <w:rFonts w:asciiTheme="minorHAnsi" w:hAnsiTheme="minorHAnsi" w:cstheme="minorHAnsi"/>
        <w:color w:val="000000"/>
        <w:sz w:val="15"/>
        <w:szCs w:val="15"/>
      </w:rPr>
      <w:t xml:space="preserve">rojektu pozakonkursowego pn. </w:t>
    </w:r>
    <w:r w:rsidRPr="005724F8">
      <w:rPr>
        <w:rFonts w:asciiTheme="minorHAnsi" w:hAnsiTheme="minorHAnsi" w:cstheme="minorHAnsi"/>
        <w:i/>
        <w:iCs/>
        <w:sz w:val="15"/>
        <w:szCs w:val="15"/>
      </w:rPr>
      <w:t xml:space="preserve">Podniesienie poziomu innowacyjności gospodarki poprzez wdrożenie nowego modelu finansowania przełomowych projektów badawczych </w:t>
    </w:r>
    <w:r w:rsidRPr="005724F8">
      <w:rPr>
        <w:rFonts w:asciiTheme="minorHAnsi" w:hAnsiTheme="minorHAnsi" w:cstheme="minorHAnsi"/>
        <w:sz w:val="15"/>
        <w:szCs w:val="15"/>
      </w:rPr>
      <w:t xml:space="preserve">i jest współfinansowane ze </w:t>
    </w:r>
    <w:r w:rsidRPr="005724F8">
      <w:rPr>
        <w:rFonts w:asciiTheme="minorHAnsi" w:hAnsiTheme="minorHAnsi" w:cstheme="minorHAnsi"/>
        <w:color w:val="000000"/>
        <w:sz w:val="15"/>
        <w:szCs w:val="15"/>
      </w:rPr>
      <w:t>środków Europejskiego Funduszu Rozwoju Regionalnego,</w:t>
    </w:r>
    <w:r w:rsidRPr="005724F8">
      <w:rPr>
        <w:rFonts w:asciiTheme="minorHAnsi" w:hAnsiTheme="minorHAnsi" w:cstheme="minorHAnsi"/>
        <w:i/>
        <w:iCs/>
        <w:color w:val="000000"/>
        <w:sz w:val="15"/>
        <w:szCs w:val="15"/>
      </w:rPr>
      <w:t xml:space="preserve"> </w:t>
    </w:r>
    <w:r w:rsidRPr="005724F8">
      <w:rPr>
        <w:rFonts w:asciiTheme="minorHAnsi" w:hAnsiTheme="minorHAnsi" w:cstheme="minorHAnsi"/>
        <w:sz w:val="15"/>
        <w:szCs w:val="15"/>
      </w:rPr>
      <w:t xml:space="preserve">w ramach poddziałania 4.1.3 </w:t>
    </w:r>
    <w:r w:rsidRPr="005724F8">
      <w:rPr>
        <w:rFonts w:asciiTheme="minorHAnsi" w:hAnsiTheme="minorHAnsi" w:cstheme="minorHAnsi"/>
        <w:i/>
        <w:iCs/>
        <w:sz w:val="15"/>
        <w:szCs w:val="15"/>
      </w:rPr>
      <w:t>Innowacyjne metody zarządzania badaniami</w:t>
    </w:r>
    <w:r w:rsidRPr="005724F8">
      <w:rPr>
        <w:rFonts w:asciiTheme="minorHAnsi" w:hAnsiTheme="minorHAnsi" w:cstheme="minorHAnsi"/>
        <w:sz w:val="15"/>
        <w:szCs w:val="15"/>
      </w:rPr>
      <w:t xml:space="preserve"> Programu Operacyjnego Inteligentny Rozwój 2014-2020, zgodnie z u</w:t>
    </w:r>
    <w:r w:rsidRPr="005724F8">
      <w:rPr>
        <w:rFonts w:asciiTheme="minorHAnsi" w:hAnsiTheme="minorHAnsi" w:cstheme="minorHAnsi"/>
        <w:color w:val="000000"/>
        <w:sz w:val="15"/>
        <w:szCs w:val="15"/>
      </w:rPr>
      <w:t>mową o dofinansowanie z dnia 12 kwietnia 2017 r. nr POIR.04.01.03-00-0001/16</w:t>
    </w:r>
  </w:p>
  <w:p w14:paraId="23FAED7F" w14:textId="77777777" w:rsidR="00955BF0" w:rsidRPr="001B5B9A" w:rsidRDefault="00955BF0" w:rsidP="00955BF0">
    <w:pPr>
      <w:pStyle w:val="Nagwek"/>
      <w:jc w:val="both"/>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3F87C49"/>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8"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16"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17" w15:restartNumberingAfterBreak="0">
    <w:nsid w:val="1DD06470"/>
    <w:multiLevelType w:val="hybridMultilevel"/>
    <w:tmpl w:val="B8EE333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3B5E7A"/>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535064"/>
    <w:multiLevelType w:val="hybridMultilevel"/>
    <w:tmpl w:val="A9800FBE"/>
    <w:lvl w:ilvl="0" w:tplc="75A46F28">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7D94A6F"/>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B9303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B518AE"/>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291B1C"/>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2D7BEA"/>
    <w:multiLevelType w:val="hybridMultilevel"/>
    <w:tmpl w:val="27F2E902"/>
    <w:lvl w:ilvl="0" w:tplc="FFFFFFFF">
      <w:start w:val="1"/>
      <w:numFmt w:val="decimal"/>
      <w:lvlText w:val="§%1."/>
      <w:lvlJc w:val="left"/>
      <w:pPr>
        <w:ind w:left="2629"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B3671F"/>
    <w:multiLevelType w:val="hybridMultilevel"/>
    <w:tmpl w:val="D7A0B260"/>
    <w:lvl w:ilvl="0" w:tplc="A6C680BA">
      <w:start w:val="1"/>
      <w:numFmt w:val="decimal"/>
      <w:pStyle w:val="Nagwek2"/>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0A498E"/>
    <w:multiLevelType w:val="hybridMultilevel"/>
    <w:tmpl w:val="E390AFD4"/>
    <w:lvl w:ilvl="0" w:tplc="31120DA4">
      <w:start w:val="1"/>
      <w:numFmt w:val="upperLetter"/>
      <w:lvlText w:val="(%1)"/>
      <w:lvlJc w:val="left"/>
      <w:pPr>
        <w:ind w:left="1068" w:hanging="360"/>
      </w:pPr>
      <w:rPr>
        <w:rFonts w:ascii="Times New Roman" w:hAnsi="Times New Roman" w:cs="Times New Roman" w:hint="default"/>
        <w:b/>
        <w:i/>
        <w:sz w:val="22"/>
        <w:szCs w:val="22"/>
      </w:rPr>
    </w:lvl>
    <w:lvl w:ilvl="1" w:tplc="A8C4F520">
      <w:start w:val="1"/>
      <w:numFmt w:val="lowerLetter"/>
      <w:lvlText w:val="%2)"/>
      <w:lvlJc w:val="left"/>
      <w:pPr>
        <w:ind w:left="1428" w:hanging="360"/>
      </w:pPr>
    </w:lvl>
    <w:lvl w:ilvl="2" w:tplc="52224B54">
      <w:start w:val="1"/>
      <w:numFmt w:val="lowerRoman"/>
      <w:lvlText w:val="%3)"/>
      <w:lvlJc w:val="left"/>
      <w:pPr>
        <w:ind w:left="1788" w:hanging="360"/>
      </w:pPr>
    </w:lvl>
    <w:lvl w:ilvl="3" w:tplc="4B0EDB3A">
      <w:start w:val="1"/>
      <w:numFmt w:val="decimal"/>
      <w:lvlText w:val="(%4)"/>
      <w:lvlJc w:val="left"/>
      <w:pPr>
        <w:ind w:left="2148" w:hanging="360"/>
      </w:pPr>
    </w:lvl>
    <w:lvl w:ilvl="4" w:tplc="BCF6BDDE">
      <w:start w:val="1"/>
      <w:numFmt w:val="lowerLetter"/>
      <w:lvlText w:val="(%5)"/>
      <w:lvlJc w:val="left"/>
      <w:pPr>
        <w:ind w:left="2508" w:hanging="360"/>
      </w:pPr>
    </w:lvl>
    <w:lvl w:ilvl="5" w:tplc="79BA2F4A">
      <w:start w:val="1"/>
      <w:numFmt w:val="lowerRoman"/>
      <w:lvlText w:val="(%6)"/>
      <w:lvlJc w:val="left"/>
      <w:pPr>
        <w:ind w:left="2868" w:hanging="360"/>
      </w:pPr>
    </w:lvl>
    <w:lvl w:ilvl="6" w:tplc="A016FCAC">
      <w:start w:val="1"/>
      <w:numFmt w:val="decimal"/>
      <w:lvlText w:val="%7."/>
      <w:lvlJc w:val="left"/>
      <w:pPr>
        <w:ind w:left="3228" w:hanging="360"/>
      </w:pPr>
    </w:lvl>
    <w:lvl w:ilvl="7" w:tplc="E178358E">
      <w:start w:val="1"/>
      <w:numFmt w:val="decimal"/>
      <w:lvlText w:val="%8)"/>
      <w:lvlJc w:val="left"/>
      <w:pPr>
        <w:ind w:left="3588" w:hanging="360"/>
      </w:pPr>
      <w:rPr>
        <w:rFonts w:hint="default"/>
      </w:rPr>
    </w:lvl>
    <w:lvl w:ilvl="8" w:tplc="E4B69B6A">
      <w:start w:val="1"/>
      <w:numFmt w:val="lowerRoman"/>
      <w:lvlText w:val="%9."/>
      <w:lvlJc w:val="left"/>
      <w:pPr>
        <w:ind w:left="3948" w:hanging="360"/>
      </w:pPr>
    </w:lvl>
  </w:abstractNum>
  <w:abstractNum w:abstractNumId="50"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23D3818"/>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B3604E"/>
    <w:multiLevelType w:val="hybridMultilevel"/>
    <w:tmpl w:val="B6E276BE"/>
    <w:lvl w:ilvl="0" w:tplc="04150011">
      <w:start w:val="1"/>
      <w:numFmt w:val="decimal"/>
      <w:lvlText w:val="%1)"/>
      <w:lvlJc w:val="left"/>
      <w:pPr>
        <w:ind w:left="6751" w:hanging="360"/>
      </w:pPr>
    </w:lvl>
    <w:lvl w:ilvl="1" w:tplc="04150019" w:tentative="1">
      <w:start w:val="1"/>
      <w:numFmt w:val="lowerLetter"/>
      <w:lvlText w:val="%2."/>
      <w:lvlJc w:val="left"/>
      <w:pPr>
        <w:ind w:left="7471" w:hanging="360"/>
      </w:pPr>
    </w:lvl>
    <w:lvl w:ilvl="2" w:tplc="0415001B" w:tentative="1">
      <w:start w:val="1"/>
      <w:numFmt w:val="lowerRoman"/>
      <w:lvlText w:val="%3."/>
      <w:lvlJc w:val="right"/>
      <w:pPr>
        <w:ind w:left="8191" w:hanging="180"/>
      </w:pPr>
    </w:lvl>
    <w:lvl w:ilvl="3" w:tplc="0415000F" w:tentative="1">
      <w:start w:val="1"/>
      <w:numFmt w:val="decimal"/>
      <w:lvlText w:val="%4."/>
      <w:lvlJc w:val="left"/>
      <w:pPr>
        <w:ind w:left="8911" w:hanging="360"/>
      </w:pPr>
    </w:lvl>
    <w:lvl w:ilvl="4" w:tplc="04150019" w:tentative="1">
      <w:start w:val="1"/>
      <w:numFmt w:val="lowerLetter"/>
      <w:lvlText w:val="%5."/>
      <w:lvlJc w:val="left"/>
      <w:pPr>
        <w:ind w:left="9631" w:hanging="360"/>
      </w:pPr>
    </w:lvl>
    <w:lvl w:ilvl="5" w:tplc="0415001B" w:tentative="1">
      <w:start w:val="1"/>
      <w:numFmt w:val="lowerRoman"/>
      <w:lvlText w:val="%6."/>
      <w:lvlJc w:val="right"/>
      <w:pPr>
        <w:ind w:left="10351" w:hanging="180"/>
      </w:pPr>
    </w:lvl>
    <w:lvl w:ilvl="6" w:tplc="0415000F" w:tentative="1">
      <w:start w:val="1"/>
      <w:numFmt w:val="decimal"/>
      <w:lvlText w:val="%7."/>
      <w:lvlJc w:val="left"/>
      <w:pPr>
        <w:ind w:left="11071" w:hanging="360"/>
      </w:pPr>
    </w:lvl>
    <w:lvl w:ilvl="7" w:tplc="04150019" w:tentative="1">
      <w:start w:val="1"/>
      <w:numFmt w:val="lowerLetter"/>
      <w:lvlText w:val="%8."/>
      <w:lvlJc w:val="left"/>
      <w:pPr>
        <w:ind w:left="11791" w:hanging="360"/>
      </w:pPr>
    </w:lvl>
    <w:lvl w:ilvl="8" w:tplc="0415001B" w:tentative="1">
      <w:start w:val="1"/>
      <w:numFmt w:val="lowerRoman"/>
      <w:lvlText w:val="%9."/>
      <w:lvlJc w:val="right"/>
      <w:pPr>
        <w:ind w:left="12511" w:hanging="180"/>
      </w:pPr>
    </w:lvl>
  </w:abstractNum>
  <w:abstractNum w:abstractNumId="56"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5B6B6D87"/>
    <w:multiLevelType w:val="hybridMultilevel"/>
    <w:tmpl w:val="B66252B2"/>
    <w:lvl w:ilvl="0" w:tplc="75A46F28">
      <w:start w:val="1"/>
      <w:numFmt w:val="decimal"/>
      <w:lvlText w:val="§%1."/>
      <w:lvlJc w:val="left"/>
      <w:pPr>
        <w:ind w:left="720" w:hanging="360"/>
      </w:pPr>
      <w:rPr>
        <w:rFonts w:hint="default"/>
      </w:rPr>
    </w:lvl>
    <w:lvl w:ilvl="1" w:tplc="CDBC419E">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ED42E86"/>
    <w:multiLevelType w:val="hybridMultilevel"/>
    <w:tmpl w:val="DBA8727C"/>
    <w:lvl w:ilvl="0" w:tplc="763C56B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B977F1"/>
    <w:multiLevelType w:val="hybridMultilevel"/>
    <w:tmpl w:val="38961EAA"/>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62"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4"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8DB6EA4"/>
    <w:multiLevelType w:val="hybridMultilevel"/>
    <w:tmpl w:val="5B2631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73"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2658EE"/>
    <w:multiLevelType w:val="hybridMultilevel"/>
    <w:tmpl w:val="E4D21064"/>
    <w:lvl w:ilvl="0" w:tplc="2F786DB0">
      <w:start w:val="1"/>
      <w:numFmt w:val="upperRoman"/>
      <w:pStyle w:val="Nagwek1"/>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C8F4CAC"/>
    <w:multiLevelType w:val="hybridMultilevel"/>
    <w:tmpl w:val="84B82C8C"/>
    <w:lvl w:ilvl="0" w:tplc="D156508A">
      <w:start w:val="1"/>
      <w:numFmt w:val="lowerLetter"/>
      <w:lvlText w:val="%1)"/>
      <w:lvlJc w:val="left"/>
      <w:pPr>
        <w:ind w:left="1773" w:hanging="360"/>
      </w:pPr>
      <w:rPr>
        <w:rFonts w:hint="default"/>
      </w:rPr>
    </w:lvl>
    <w:lvl w:ilvl="1" w:tplc="441A0906">
      <w:start w:val="1"/>
      <w:numFmt w:val="lowerRoman"/>
      <w:lvlText w:val="%2."/>
      <w:lvlJc w:val="left"/>
      <w:pPr>
        <w:ind w:left="2493" w:hanging="360"/>
      </w:pPr>
      <w:rPr>
        <w:rFonts w:asciiTheme="minorHAnsi" w:eastAsiaTheme="minorHAnsi" w:hAnsiTheme="minorHAnsi" w:cstheme="minorBidi"/>
      </w:r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num w:numId="1">
    <w:abstractNumId w:val="74"/>
  </w:num>
  <w:num w:numId="2">
    <w:abstractNumId w:val="44"/>
  </w:num>
  <w:num w:numId="3">
    <w:abstractNumId w:val="59"/>
  </w:num>
  <w:num w:numId="4">
    <w:abstractNumId w:val="13"/>
  </w:num>
  <w:num w:numId="5">
    <w:abstractNumId w:val="71"/>
  </w:num>
  <w:num w:numId="6">
    <w:abstractNumId w:val="46"/>
  </w:num>
  <w:num w:numId="7">
    <w:abstractNumId w:val="75"/>
  </w:num>
  <w:num w:numId="8">
    <w:abstractNumId w:val="35"/>
  </w:num>
  <w:num w:numId="9">
    <w:abstractNumId w:val="16"/>
  </w:num>
  <w:num w:numId="10">
    <w:abstractNumId w:val="49"/>
  </w:num>
  <w:num w:numId="11">
    <w:abstractNumId w:val="57"/>
  </w:num>
  <w:num w:numId="12">
    <w:abstractNumId w:val="2"/>
  </w:num>
  <w:num w:numId="13">
    <w:abstractNumId w:val="29"/>
  </w:num>
  <w:num w:numId="14">
    <w:abstractNumId w:val="45"/>
  </w:num>
  <w:num w:numId="15">
    <w:abstractNumId w:val="52"/>
  </w:num>
  <w:num w:numId="16">
    <w:abstractNumId w:val="76"/>
  </w:num>
  <w:num w:numId="17">
    <w:abstractNumId w:val="18"/>
  </w:num>
  <w:num w:numId="18">
    <w:abstractNumId w:val="36"/>
  </w:num>
  <w:num w:numId="19">
    <w:abstractNumId w:val="20"/>
  </w:num>
  <w:num w:numId="20">
    <w:abstractNumId w:val="48"/>
  </w:num>
  <w:num w:numId="21">
    <w:abstractNumId w:val="19"/>
  </w:num>
  <w:num w:numId="22">
    <w:abstractNumId w:val="38"/>
  </w:num>
  <w:num w:numId="23">
    <w:abstractNumId w:val="39"/>
  </w:num>
  <w:num w:numId="24">
    <w:abstractNumId w:val="4"/>
  </w:num>
  <w:num w:numId="25">
    <w:abstractNumId w:val="67"/>
  </w:num>
  <w:num w:numId="26">
    <w:abstractNumId w:val="73"/>
  </w:num>
  <w:num w:numId="27">
    <w:abstractNumId w:val="58"/>
  </w:num>
  <w:num w:numId="28">
    <w:abstractNumId w:val="21"/>
  </w:num>
  <w:num w:numId="29">
    <w:abstractNumId w:val="11"/>
  </w:num>
  <w:num w:numId="30">
    <w:abstractNumId w:val="33"/>
  </w:num>
  <w:num w:numId="31">
    <w:abstractNumId w:val="50"/>
  </w:num>
  <w:num w:numId="32">
    <w:abstractNumId w:val="77"/>
  </w:num>
  <w:num w:numId="33">
    <w:abstractNumId w:val="70"/>
  </w:num>
  <w:num w:numId="34">
    <w:abstractNumId w:val="3"/>
  </w:num>
  <w:num w:numId="35">
    <w:abstractNumId w:val="68"/>
  </w:num>
  <w:num w:numId="36">
    <w:abstractNumId w:val="63"/>
  </w:num>
  <w:num w:numId="37">
    <w:abstractNumId w:val="6"/>
  </w:num>
  <w:num w:numId="38">
    <w:abstractNumId w:val="64"/>
  </w:num>
  <w:num w:numId="39">
    <w:abstractNumId w:val="78"/>
  </w:num>
  <w:num w:numId="40">
    <w:abstractNumId w:val="0"/>
  </w:num>
  <w:num w:numId="41">
    <w:abstractNumId w:val="25"/>
  </w:num>
  <w:num w:numId="42">
    <w:abstractNumId w:val="72"/>
  </w:num>
  <w:num w:numId="43">
    <w:abstractNumId w:val="66"/>
  </w:num>
  <w:num w:numId="44">
    <w:abstractNumId w:val="5"/>
  </w:num>
  <w:num w:numId="45">
    <w:abstractNumId w:val="65"/>
  </w:num>
  <w:num w:numId="46">
    <w:abstractNumId w:val="7"/>
  </w:num>
  <w:num w:numId="47">
    <w:abstractNumId w:val="53"/>
  </w:num>
  <w:num w:numId="48">
    <w:abstractNumId w:val="24"/>
  </w:num>
  <w:num w:numId="49">
    <w:abstractNumId w:val="26"/>
  </w:num>
  <w:num w:numId="50">
    <w:abstractNumId w:val="40"/>
  </w:num>
  <w:num w:numId="51">
    <w:abstractNumId w:val="8"/>
  </w:num>
  <w:num w:numId="52">
    <w:abstractNumId w:val="22"/>
  </w:num>
  <w:num w:numId="53">
    <w:abstractNumId w:val="31"/>
  </w:num>
  <w:num w:numId="54">
    <w:abstractNumId w:val="10"/>
  </w:num>
  <w:num w:numId="55">
    <w:abstractNumId w:val="9"/>
  </w:num>
  <w:num w:numId="56">
    <w:abstractNumId w:val="12"/>
  </w:num>
  <w:num w:numId="57">
    <w:abstractNumId w:val="54"/>
  </w:num>
  <w:num w:numId="58">
    <w:abstractNumId w:val="61"/>
  </w:num>
  <w:num w:numId="59">
    <w:abstractNumId w:val="62"/>
  </w:num>
  <w:num w:numId="60">
    <w:abstractNumId w:val="30"/>
  </w:num>
  <w:num w:numId="61">
    <w:abstractNumId w:val="15"/>
  </w:num>
  <w:num w:numId="62">
    <w:abstractNumId w:val="41"/>
  </w:num>
  <w:num w:numId="63">
    <w:abstractNumId w:val="23"/>
  </w:num>
  <w:num w:numId="64">
    <w:abstractNumId w:val="27"/>
  </w:num>
  <w:num w:numId="65">
    <w:abstractNumId w:val="14"/>
  </w:num>
  <w:num w:numId="66">
    <w:abstractNumId w:val="69"/>
  </w:num>
  <w:num w:numId="67">
    <w:abstractNumId w:val="56"/>
  </w:num>
  <w:num w:numId="68">
    <w:abstractNumId w:val="43"/>
  </w:num>
  <w:num w:numId="69">
    <w:abstractNumId w:val="42"/>
  </w:num>
  <w:num w:numId="70">
    <w:abstractNumId w:val="47"/>
  </w:num>
  <w:num w:numId="71">
    <w:abstractNumId w:val="60"/>
  </w:num>
  <w:num w:numId="72">
    <w:abstractNumId w:val="17"/>
  </w:num>
  <w:num w:numId="73">
    <w:abstractNumId w:val="55"/>
  </w:num>
  <w:num w:numId="74">
    <w:abstractNumId w:val="32"/>
  </w:num>
  <w:num w:numId="75">
    <w:abstractNumId w:val="37"/>
  </w:num>
  <w:num w:numId="76">
    <w:abstractNumId w:val="28"/>
  </w:num>
  <w:num w:numId="77">
    <w:abstractNumId w:val="34"/>
  </w:num>
  <w:num w:numId="78">
    <w:abstractNumId w:val="51"/>
  </w:num>
  <w:num w:numId="79">
    <w:abstractNumId w:val="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trackRevisions/>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9D"/>
    <w:rsid w:val="0000069C"/>
    <w:rsid w:val="00001150"/>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649"/>
    <w:rsid w:val="00004A59"/>
    <w:rsid w:val="00005079"/>
    <w:rsid w:val="0000610B"/>
    <w:rsid w:val="000063B5"/>
    <w:rsid w:val="000065DB"/>
    <w:rsid w:val="0000661A"/>
    <w:rsid w:val="00006CA5"/>
    <w:rsid w:val="00007CFA"/>
    <w:rsid w:val="00007E50"/>
    <w:rsid w:val="000101C7"/>
    <w:rsid w:val="0001034A"/>
    <w:rsid w:val="00010DC6"/>
    <w:rsid w:val="00010F14"/>
    <w:rsid w:val="0001123A"/>
    <w:rsid w:val="0001138D"/>
    <w:rsid w:val="00011BCC"/>
    <w:rsid w:val="0001279F"/>
    <w:rsid w:val="00012AD7"/>
    <w:rsid w:val="000130C1"/>
    <w:rsid w:val="00013628"/>
    <w:rsid w:val="00013F2E"/>
    <w:rsid w:val="0001481E"/>
    <w:rsid w:val="00014FF5"/>
    <w:rsid w:val="0001517A"/>
    <w:rsid w:val="00015311"/>
    <w:rsid w:val="00015DEB"/>
    <w:rsid w:val="0001626E"/>
    <w:rsid w:val="00017F4F"/>
    <w:rsid w:val="00020438"/>
    <w:rsid w:val="00020644"/>
    <w:rsid w:val="00020681"/>
    <w:rsid w:val="000207C3"/>
    <w:rsid w:val="00020AB0"/>
    <w:rsid w:val="00020BB9"/>
    <w:rsid w:val="00020E6A"/>
    <w:rsid w:val="00020F70"/>
    <w:rsid w:val="00021502"/>
    <w:rsid w:val="000219EE"/>
    <w:rsid w:val="00022214"/>
    <w:rsid w:val="000224E5"/>
    <w:rsid w:val="000231E0"/>
    <w:rsid w:val="00023220"/>
    <w:rsid w:val="00024A0B"/>
    <w:rsid w:val="000254AD"/>
    <w:rsid w:val="00025650"/>
    <w:rsid w:val="00025E9A"/>
    <w:rsid w:val="00026354"/>
    <w:rsid w:val="00027657"/>
    <w:rsid w:val="00027F66"/>
    <w:rsid w:val="00027F9F"/>
    <w:rsid w:val="000304A3"/>
    <w:rsid w:val="000306A0"/>
    <w:rsid w:val="00030AF5"/>
    <w:rsid w:val="0003123A"/>
    <w:rsid w:val="00031280"/>
    <w:rsid w:val="00031FAC"/>
    <w:rsid w:val="00032139"/>
    <w:rsid w:val="00032457"/>
    <w:rsid w:val="0003246C"/>
    <w:rsid w:val="00032622"/>
    <w:rsid w:val="00032C33"/>
    <w:rsid w:val="00032DC2"/>
    <w:rsid w:val="00033157"/>
    <w:rsid w:val="00033AB8"/>
    <w:rsid w:val="00033CF2"/>
    <w:rsid w:val="00033EDB"/>
    <w:rsid w:val="000344B2"/>
    <w:rsid w:val="00034984"/>
    <w:rsid w:val="00034C26"/>
    <w:rsid w:val="00035036"/>
    <w:rsid w:val="000358F3"/>
    <w:rsid w:val="00035916"/>
    <w:rsid w:val="0003591B"/>
    <w:rsid w:val="00035BF2"/>
    <w:rsid w:val="00035CA1"/>
    <w:rsid w:val="00036686"/>
    <w:rsid w:val="00036A9A"/>
    <w:rsid w:val="00036DB8"/>
    <w:rsid w:val="00037056"/>
    <w:rsid w:val="00037682"/>
    <w:rsid w:val="000378F6"/>
    <w:rsid w:val="00037F07"/>
    <w:rsid w:val="00040615"/>
    <w:rsid w:val="0004092E"/>
    <w:rsid w:val="00040F4C"/>
    <w:rsid w:val="000410E4"/>
    <w:rsid w:val="0004117E"/>
    <w:rsid w:val="00041770"/>
    <w:rsid w:val="00041A90"/>
    <w:rsid w:val="00041DDD"/>
    <w:rsid w:val="0004204B"/>
    <w:rsid w:val="00042625"/>
    <w:rsid w:val="00042DC5"/>
    <w:rsid w:val="00043265"/>
    <w:rsid w:val="00043574"/>
    <w:rsid w:val="000438B9"/>
    <w:rsid w:val="000439EB"/>
    <w:rsid w:val="00044E6C"/>
    <w:rsid w:val="00045839"/>
    <w:rsid w:val="00045E88"/>
    <w:rsid w:val="000467E2"/>
    <w:rsid w:val="0004694B"/>
    <w:rsid w:val="00047FEC"/>
    <w:rsid w:val="000502DF"/>
    <w:rsid w:val="00050650"/>
    <w:rsid w:val="00051040"/>
    <w:rsid w:val="000514BA"/>
    <w:rsid w:val="000514E3"/>
    <w:rsid w:val="000516F3"/>
    <w:rsid w:val="00052118"/>
    <w:rsid w:val="00052482"/>
    <w:rsid w:val="00052809"/>
    <w:rsid w:val="00052D40"/>
    <w:rsid w:val="00052D4C"/>
    <w:rsid w:val="00052D50"/>
    <w:rsid w:val="000531CB"/>
    <w:rsid w:val="0005325C"/>
    <w:rsid w:val="00053DA8"/>
    <w:rsid w:val="00054049"/>
    <w:rsid w:val="00054262"/>
    <w:rsid w:val="00054B06"/>
    <w:rsid w:val="00054C81"/>
    <w:rsid w:val="00054D0F"/>
    <w:rsid w:val="00055223"/>
    <w:rsid w:val="00056332"/>
    <w:rsid w:val="00057103"/>
    <w:rsid w:val="0005775F"/>
    <w:rsid w:val="000609D2"/>
    <w:rsid w:val="00060A7C"/>
    <w:rsid w:val="00060D3E"/>
    <w:rsid w:val="00061096"/>
    <w:rsid w:val="00061A8F"/>
    <w:rsid w:val="00061B1B"/>
    <w:rsid w:val="0006274A"/>
    <w:rsid w:val="00062816"/>
    <w:rsid w:val="00063A7A"/>
    <w:rsid w:val="00063FD9"/>
    <w:rsid w:val="00063FE5"/>
    <w:rsid w:val="00064385"/>
    <w:rsid w:val="00064766"/>
    <w:rsid w:val="00064F7D"/>
    <w:rsid w:val="000655F5"/>
    <w:rsid w:val="00065AE2"/>
    <w:rsid w:val="00066ACD"/>
    <w:rsid w:val="00067299"/>
    <w:rsid w:val="00067776"/>
    <w:rsid w:val="00067AD2"/>
    <w:rsid w:val="00067EE2"/>
    <w:rsid w:val="00070910"/>
    <w:rsid w:val="00070C0C"/>
    <w:rsid w:val="00071732"/>
    <w:rsid w:val="00071A70"/>
    <w:rsid w:val="00072190"/>
    <w:rsid w:val="00072203"/>
    <w:rsid w:val="00072346"/>
    <w:rsid w:val="000727D5"/>
    <w:rsid w:val="000728AB"/>
    <w:rsid w:val="00072D5D"/>
    <w:rsid w:val="0007306B"/>
    <w:rsid w:val="00073A20"/>
    <w:rsid w:val="00073BC3"/>
    <w:rsid w:val="0007458C"/>
    <w:rsid w:val="000750F6"/>
    <w:rsid w:val="00075464"/>
    <w:rsid w:val="000757DB"/>
    <w:rsid w:val="00076CA4"/>
    <w:rsid w:val="00076E2C"/>
    <w:rsid w:val="0007714F"/>
    <w:rsid w:val="00077D07"/>
    <w:rsid w:val="00080B0C"/>
    <w:rsid w:val="0008136D"/>
    <w:rsid w:val="000814DC"/>
    <w:rsid w:val="0008174A"/>
    <w:rsid w:val="00081DED"/>
    <w:rsid w:val="00081F08"/>
    <w:rsid w:val="000823B9"/>
    <w:rsid w:val="0008271E"/>
    <w:rsid w:val="00082785"/>
    <w:rsid w:val="00082D31"/>
    <w:rsid w:val="00083962"/>
    <w:rsid w:val="00083A90"/>
    <w:rsid w:val="0008483D"/>
    <w:rsid w:val="00084943"/>
    <w:rsid w:val="00084FE0"/>
    <w:rsid w:val="00085539"/>
    <w:rsid w:val="00085EBB"/>
    <w:rsid w:val="000866AC"/>
    <w:rsid w:val="00086C10"/>
    <w:rsid w:val="00086FCB"/>
    <w:rsid w:val="00087373"/>
    <w:rsid w:val="00087862"/>
    <w:rsid w:val="00087A26"/>
    <w:rsid w:val="0009035C"/>
    <w:rsid w:val="00090691"/>
    <w:rsid w:val="0009094B"/>
    <w:rsid w:val="00091683"/>
    <w:rsid w:val="0009177A"/>
    <w:rsid w:val="000929C4"/>
    <w:rsid w:val="00092C64"/>
    <w:rsid w:val="00092EEA"/>
    <w:rsid w:val="00093652"/>
    <w:rsid w:val="00093DFD"/>
    <w:rsid w:val="00093E92"/>
    <w:rsid w:val="000940A5"/>
    <w:rsid w:val="000942D6"/>
    <w:rsid w:val="00095143"/>
    <w:rsid w:val="00095181"/>
    <w:rsid w:val="000953FA"/>
    <w:rsid w:val="000956B9"/>
    <w:rsid w:val="00095C33"/>
    <w:rsid w:val="00096B58"/>
    <w:rsid w:val="00096C9D"/>
    <w:rsid w:val="00096D6E"/>
    <w:rsid w:val="000972CB"/>
    <w:rsid w:val="00097436"/>
    <w:rsid w:val="00097D58"/>
    <w:rsid w:val="00097EFE"/>
    <w:rsid w:val="000A028B"/>
    <w:rsid w:val="000A0546"/>
    <w:rsid w:val="000A06E5"/>
    <w:rsid w:val="000A08DF"/>
    <w:rsid w:val="000A1347"/>
    <w:rsid w:val="000A1877"/>
    <w:rsid w:val="000A20F1"/>
    <w:rsid w:val="000A27E6"/>
    <w:rsid w:val="000A293F"/>
    <w:rsid w:val="000A2CC5"/>
    <w:rsid w:val="000A2EEE"/>
    <w:rsid w:val="000A319C"/>
    <w:rsid w:val="000A31CE"/>
    <w:rsid w:val="000A374A"/>
    <w:rsid w:val="000A3DBA"/>
    <w:rsid w:val="000A4207"/>
    <w:rsid w:val="000A4546"/>
    <w:rsid w:val="000A4CB6"/>
    <w:rsid w:val="000A595C"/>
    <w:rsid w:val="000A5C39"/>
    <w:rsid w:val="000A64C6"/>
    <w:rsid w:val="000A7937"/>
    <w:rsid w:val="000A7A5C"/>
    <w:rsid w:val="000A7C85"/>
    <w:rsid w:val="000B008A"/>
    <w:rsid w:val="000B0D29"/>
    <w:rsid w:val="000B11AC"/>
    <w:rsid w:val="000B215A"/>
    <w:rsid w:val="000B2C37"/>
    <w:rsid w:val="000B314C"/>
    <w:rsid w:val="000B38D0"/>
    <w:rsid w:val="000B3952"/>
    <w:rsid w:val="000B4857"/>
    <w:rsid w:val="000B497E"/>
    <w:rsid w:val="000B4A6B"/>
    <w:rsid w:val="000B4D28"/>
    <w:rsid w:val="000B4DFF"/>
    <w:rsid w:val="000B52AD"/>
    <w:rsid w:val="000B5692"/>
    <w:rsid w:val="000B5CAC"/>
    <w:rsid w:val="000B5E6A"/>
    <w:rsid w:val="000B6513"/>
    <w:rsid w:val="000B65EC"/>
    <w:rsid w:val="000B70C3"/>
    <w:rsid w:val="000B741F"/>
    <w:rsid w:val="000B7645"/>
    <w:rsid w:val="000B7D68"/>
    <w:rsid w:val="000B7E2C"/>
    <w:rsid w:val="000C055C"/>
    <w:rsid w:val="000C0D96"/>
    <w:rsid w:val="000C25DD"/>
    <w:rsid w:val="000C2BED"/>
    <w:rsid w:val="000C2FB6"/>
    <w:rsid w:val="000C33B2"/>
    <w:rsid w:val="000C37E1"/>
    <w:rsid w:val="000C3AA4"/>
    <w:rsid w:val="000C3C94"/>
    <w:rsid w:val="000C4142"/>
    <w:rsid w:val="000C4195"/>
    <w:rsid w:val="000C4318"/>
    <w:rsid w:val="000C431F"/>
    <w:rsid w:val="000C4FCD"/>
    <w:rsid w:val="000C5BAE"/>
    <w:rsid w:val="000C5D77"/>
    <w:rsid w:val="000C5F8F"/>
    <w:rsid w:val="000C66A6"/>
    <w:rsid w:val="000C6E32"/>
    <w:rsid w:val="000C6F0D"/>
    <w:rsid w:val="000D0440"/>
    <w:rsid w:val="000D0847"/>
    <w:rsid w:val="000D08F8"/>
    <w:rsid w:val="000D17CB"/>
    <w:rsid w:val="000D1C87"/>
    <w:rsid w:val="000D1D58"/>
    <w:rsid w:val="000D1FB9"/>
    <w:rsid w:val="000D2983"/>
    <w:rsid w:val="000D2D3A"/>
    <w:rsid w:val="000D311C"/>
    <w:rsid w:val="000D3540"/>
    <w:rsid w:val="000D3DDD"/>
    <w:rsid w:val="000D515D"/>
    <w:rsid w:val="000D5878"/>
    <w:rsid w:val="000D65E0"/>
    <w:rsid w:val="000D6A9C"/>
    <w:rsid w:val="000D7081"/>
    <w:rsid w:val="000D7678"/>
    <w:rsid w:val="000E017D"/>
    <w:rsid w:val="000E0F5A"/>
    <w:rsid w:val="000E1201"/>
    <w:rsid w:val="000E1682"/>
    <w:rsid w:val="000E2BEC"/>
    <w:rsid w:val="000E3532"/>
    <w:rsid w:val="000E3831"/>
    <w:rsid w:val="000E3AD8"/>
    <w:rsid w:val="000E412C"/>
    <w:rsid w:val="000E41B1"/>
    <w:rsid w:val="000E479D"/>
    <w:rsid w:val="000E58C2"/>
    <w:rsid w:val="000E5988"/>
    <w:rsid w:val="000E5EBB"/>
    <w:rsid w:val="000E607B"/>
    <w:rsid w:val="000E6952"/>
    <w:rsid w:val="000E73B4"/>
    <w:rsid w:val="000E7CC0"/>
    <w:rsid w:val="000F13CF"/>
    <w:rsid w:val="000F1F75"/>
    <w:rsid w:val="000F2036"/>
    <w:rsid w:val="000F2308"/>
    <w:rsid w:val="000F26F4"/>
    <w:rsid w:val="000F2734"/>
    <w:rsid w:val="000F2A74"/>
    <w:rsid w:val="000F2D27"/>
    <w:rsid w:val="000F3823"/>
    <w:rsid w:val="000F3A1E"/>
    <w:rsid w:val="000F3AD5"/>
    <w:rsid w:val="000F3E3D"/>
    <w:rsid w:val="000F49C3"/>
    <w:rsid w:val="000F4A79"/>
    <w:rsid w:val="000F4B13"/>
    <w:rsid w:val="000F4F0D"/>
    <w:rsid w:val="000F6454"/>
    <w:rsid w:val="000F658B"/>
    <w:rsid w:val="000F6AF4"/>
    <w:rsid w:val="000F6F14"/>
    <w:rsid w:val="000F7540"/>
    <w:rsid w:val="000F7542"/>
    <w:rsid w:val="000F7BCE"/>
    <w:rsid w:val="00100AE8"/>
    <w:rsid w:val="00100B35"/>
    <w:rsid w:val="00100CB7"/>
    <w:rsid w:val="0010139C"/>
    <w:rsid w:val="001018C3"/>
    <w:rsid w:val="001020AD"/>
    <w:rsid w:val="00102D6F"/>
    <w:rsid w:val="00102EE8"/>
    <w:rsid w:val="001031A1"/>
    <w:rsid w:val="0010326D"/>
    <w:rsid w:val="001037F9"/>
    <w:rsid w:val="001038A4"/>
    <w:rsid w:val="00104046"/>
    <w:rsid w:val="0010409D"/>
    <w:rsid w:val="001056ED"/>
    <w:rsid w:val="001060C0"/>
    <w:rsid w:val="00106492"/>
    <w:rsid w:val="00106B71"/>
    <w:rsid w:val="0010706E"/>
    <w:rsid w:val="00107377"/>
    <w:rsid w:val="00107806"/>
    <w:rsid w:val="0010780C"/>
    <w:rsid w:val="00107ECB"/>
    <w:rsid w:val="0011062B"/>
    <w:rsid w:val="00111403"/>
    <w:rsid w:val="00112764"/>
    <w:rsid w:val="00113411"/>
    <w:rsid w:val="00114138"/>
    <w:rsid w:val="001143C6"/>
    <w:rsid w:val="0011443A"/>
    <w:rsid w:val="00114CD3"/>
    <w:rsid w:val="001156E3"/>
    <w:rsid w:val="001156E5"/>
    <w:rsid w:val="001157F1"/>
    <w:rsid w:val="001164AA"/>
    <w:rsid w:val="001164D0"/>
    <w:rsid w:val="00117180"/>
    <w:rsid w:val="00117939"/>
    <w:rsid w:val="0012066D"/>
    <w:rsid w:val="00120782"/>
    <w:rsid w:val="0012118E"/>
    <w:rsid w:val="00121548"/>
    <w:rsid w:val="00121CAE"/>
    <w:rsid w:val="0012229A"/>
    <w:rsid w:val="0012251F"/>
    <w:rsid w:val="001232CF"/>
    <w:rsid w:val="00123651"/>
    <w:rsid w:val="001237BC"/>
    <w:rsid w:val="00123EC2"/>
    <w:rsid w:val="00123F2B"/>
    <w:rsid w:val="0012418D"/>
    <w:rsid w:val="0012457C"/>
    <w:rsid w:val="00124E2C"/>
    <w:rsid w:val="0012558D"/>
    <w:rsid w:val="00125CA0"/>
    <w:rsid w:val="00126AC3"/>
    <w:rsid w:val="001274E0"/>
    <w:rsid w:val="0012790A"/>
    <w:rsid w:val="00127C9A"/>
    <w:rsid w:val="00127CF8"/>
    <w:rsid w:val="00127E5D"/>
    <w:rsid w:val="00130F7E"/>
    <w:rsid w:val="00131590"/>
    <w:rsid w:val="00131C7E"/>
    <w:rsid w:val="001320D6"/>
    <w:rsid w:val="00132FD8"/>
    <w:rsid w:val="001331D3"/>
    <w:rsid w:val="00134473"/>
    <w:rsid w:val="00135A65"/>
    <w:rsid w:val="001360FF"/>
    <w:rsid w:val="00136236"/>
    <w:rsid w:val="00136486"/>
    <w:rsid w:val="00137743"/>
    <w:rsid w:val="0014029C"/>
    <w:rsid w:val="001402A1"/>
    <w:rsid w:val="00140F15"/>
    <w:rsid w:val="00141278"/>
    <w:rsid w:val="00141342"/>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500F"/>
    <w:rsid w:val="00146AFE"/>
    <w:rsid w:val="001472CB"/>
    <w:rsid w:val="001474AE"/>
    <w:rsid w:val="001476E4"/>
    <w:rsid w:val="0014777E"/>
    <w:rsid w:val="00147CF6"/>
    <w:rsid w:val="00147F89"/>
    <w:rsid w:val="00150FEA"/>
    <w:rsid w:val="001511B5"/>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57B3F"/>
    <w:rsid w:val="00160671"/>
    <w:rsid w:val="00161385"/>
    <w:rsid w:val="00161F4A"/>
    <w:rsid w:val="00162370"/>
    <w:rsid w:val="001623E1"/>
    <w:rsid w:val="0016267A"/>
    <w:rsid w:val="00163784"/>
    <w:rsid w:val="00163D42"/>
    <w:rsid w:val="00164248"/>
    <w:rsid w:val="0016542B"/>
    <w:rsid w:val="00165D89"/>
    <w:rsid w:val="0016636E"/>
    <w:rsid w:val="00166508"/>
    <w:rsid w:val="00166980"/>
    <w:rsid w:val="00166C8F"/>
    <w:rsid w:val="001673DE"/>
    <w:rsid w:val="00167DEA"/>
    <w:rsid w:val="00167E66"/>
    <w:rsid w:val="00170032"/>
    <w:rsid w:val="001708A6"/>
    <w:rsid w:val="00170BAF"/>
    <w:rsid w:val="00170E7F"/>
    <w:rsid w:val="001714B8"/>
    <w:rsid w:val="0017165E"/>
    <w:rsid w:val="00171A9A"/>
    <w:rsid w:val="00171DAB"/>
    <w:rsid w:val="00172666"/>
    <w:rsid w:val="00173684"/>
    <w:rsid w:val="001736A0"/>
    <w:rsid w:val="00173DE1"/>
    <w:rsid w:val="00173F96"/>
    <w:rsid w:val="00174036"/>
    <w:rsid w:val="001740A4"/>
    <w:rsid w:val="00174A3E"/>
    <w:rsid w:val="001751CB"/>
    <w:rsid w:val="00175444"/>
    <w:rsid w:val="0017586A"/>
    <w:rsid w:val="0017586C"/>
    <w:rsid w:val="00175C22"/>
    <w:rsid w:val="00175FBD"/>
    <w:rsid w:val="00176004"/>
    <w:rsid w:val="00176B28"/>
    <w:rsid w:val="00176C13"/>
    <w:rsid w:val="00177ACE"/>
    <w:rsid w:val="00177F5C"/>
    <w:rsid w:val="0018004A"/>
    <w:rsid w:val="00180B30"/>
    <w:rsid w:val="0018168E"/>
    <w:rsid w:val="0018169C"/>
    <w:rsid w:val="00181FAB"/>
    <w:rsid w:val="00182645"/>
    <w:rsid w:val="00182C81"/>
    <w:rsid w:val="001835BA"/>
    <w:rsid w:val="001836FC"/>
    <w:rsid w:val="00183889"/>
    <w:rsid w:val="001838D6"/>
    <w:rsid w:val="001848E2"/>
    <w:rsid w:val="00184D0B"/>
    <w:rsid w:val="00184ED6"/>
    <w:rsid w:val="001855BC"/>
    <w:rsid w:val="00185A0B"/>
    <w:rsid w:val="00185D8B"/>
    <w:rsid w:val="00185F7B"/>
    <w:rsid w:val="00186855"/>
    <w:rsid w:val="001873C4"/>
    <w:rsid w:val="00190237"/>
    <w:rsid w:val="00191033"/>
    <w:rsid w:val="00191430"/>
    <w:rsid w:val="0019153D"/>
    <w:rsid w:val="001916E6"/>
    <w:rsid w:val="00191F94"/>
    <w:rsid w:val="00192628"/>
    <w:rsid w:val="001926E4"/>
    <w:rsid w:val="00192DE1"/>
    <w:rsid w:val="00192F44"/>
    <w:rsid w:val="00193800"/>
    <w:rsid w:val="0019397A"/>
    <w:rsid w:val="001940E6"/>
    <w:rsid w:val="00194233"/>
    <w:rsid w:val="00194524"/>
    <w:rsid w:val="00194FCA"/>
    <w:rsid w:val="001953E0"/>
    <w:rsid w:val="00195631"/>
    <w:rsid w:val="001957A6"/>
    <w:rsid w:val="0019589D"/>
    <w:rsid w:val="00195AE2"/>
    <w:rsid w:val="00195CA9"/>
    <w:rsid w:val="00195EB3"/>
    <w:rsid w:val="0019651B"/>
    <w:rsid w:val="00196FCD"/>
    <w:rsid w:val="00197041"/>
    <w:rsid w:val="00197063"/>
    <w:rsid w:val="00197409"/>
    <w:rsid w:val="001975A9"/>
    <w:rsid w:val="00197BCE"/>
    <w:rsid w:val="001A02FF"/>
    <w:rsid w:val="001A03EC"/>
    <w:rsid w:val="001A04D2"/>
    <w:rsid w:val="001A1B43"/>
    <w:rsid w:val="001A211F"/>
    <w:rsid w:val="001A28DF"/>
    <w:rsid w:val="001A356C"/>
    <w:rsid w:val="001A3816"/>
    <w:rsid w:val="001A3EB5"/>
    <w:rsid w:val="001A4641"/>
    <w:rsid w:val="001A5493"/>
    <w:rsid w:val="001A5536"/>
    <w:rsid w:val="001A6BFD"/>
    <w:rsid w:val="001A71D4"/>
    <w:rsid w:val="001A780B"/>
    <w:rsid w:val="001A79C4"/>
    <w:rsid w:val="001A7B2E"/>
    <w:rsid w:val="001B033C"/>
    <w:rsid w:val="001B19B6"/>
    <w:rsid w:val="001B22EC"/>
    <w:rsid w:val="001B296D"/>
    <w:rsid w:val="001B2D71"/>
    <w:rsid w:val="001B2DB3"/>
    <w:rsid w:val="001B358A"/>
    <w:rsid w:val="001B3718"/>
    <w:rsid w:val="001B3F10"/>
    <w:rsid w:val="001B458D"/>
    <w:rsid w:val="001B4E12"/>
    <w:rsid w:val="001B54E5"/>
    <w:rsid w:val="001B5A7F"/>
    <w:rsid w:val="001B5B18"/>
    <w:rsid w:val="001B5B9A"/>
    <w:rsid w:val="001B5E6D"/>
    <w:rsid w:val="001B5E9D"/>
    <w:rsid w:val="001B61FF"/>
    <w:rsid w:val="001B6429"/>
    <w:rsid w:val="001B72F0"/>
    <w:rsid w:val="001B77DB"/>
    <w:rsid w:val="001C0BBE"/>
    <w:rsid w:val="001C10AB"/>
    <w:rsid w:val="001C13E8"/>
    <w:rsid w:val="001C163A"/>
    <w:rsid w:val="001C247D"/>
    <w:rsid w:val="001C28CB"/>
    <w:rsid w:val="001C3078"/>
    <w:rsid w:val="001C3579"/>
    <w:rsid w:val="001C48AC"/>
    <w:rsid w:val="001C50C5"/>
    <w:rsid w:val="001C514A"/>
    <w:rsid w:val="001C5C52"/>
    <w:rsid w:val="001C62DD"/>
    <w:rsid w:val="001C6D65"/>
    <w:rsid w:val="001C6E86"/>
    <w:rsid w:val="001C719E"/>
    <w:rsid w:val="001C743A"/>
    <w:rsid w:val="001C760A"/>
    <w:rsid w:val="001C76EF"/>
    <w:rsid w:val="001C773A"/>
    <w:rsid w:val="001C7B0C"/>
    <w:rsid w:val="001C7F19"/>
    <w:rsid w:val="001D057B"/>
    <w:rsid w:val="001D1225"/>
    <w:rsid w:val="001D1BE0"/>
    <w:rsid w:val="001D26AF"/>
    <w:rsid w:val="001D2732"/>
    <w:rsid w:val="001D2DD6"/>
    <w:rsid w:val="001D3831"/>
    <w:rsid w:val="001D3A4A"/>
    <w:rsid w:val="001D3F12"/>
    <w:rsid w:val="001D4592"/>
    <w:rsid w:val="001D4999"/>
    <w:rsid w:val="001D4A6B"/>
    <w:rsid w:val="001D53EC"/>
    <w:rsid w:val="001D5B1D"/>
    <w:rsid w:val="001D5E8F"/>
    <w:rsid w:val="001D5F12"/>
    <w:rsid w:val="001D6733"/>
    <w:rsid w:val="001D7281"/>
    <w:rsid w:val="001D763B"/>
    <w:rsid w:val="001D7BF2"/>
    <w:rsid w:val="001D7D16"/>
    <w:rsid w:val="001E08EC"/>
    <w:rsid w:val="001E17B9"/>
    <w:rsid w:val="001E19DD"/>
    <w:rsid w:val="001E2363"/>
    <w:rsid w:val="001E2A12"/>
    <w:rsid w:val="001E3064"/>
    <w:rsid w:val="001E336D"/>
    <w:rsid w:val="001E394B"/>
    <w:rsid w:val="001E3C77"/>
    <w:rsid w:val="001E4464"/>
    <w:rsid w:val="001E5064"/>
    <w:rsid w:val="001E5499"/>
    <w:rsid w:val="001E56AA"/>
    <w:rsid w:val="001E5E13"/>
    <w:rsid w:val="001E6008"/>
    <w:rsid w:val="001E699F"/>
    <w:rsid w:val="001E6C4F"/>
    <w:rsid w:val="001E7819"/>
    <w:rsid w:val="001F04CE"/>
    <w:rsid w:val="001F064C"/>
    <w:rsid w:val="001F0D34"/>
    <w:rsid w:val="001F31B1"/>
    <w:rsid w:val="001F327A"/>
    <w:rsid w:val="001F3357"/>
    <w:rsid w:val="001F38B7"/>
    <w:rsid w:val="001F3D82"/>
    <w:rsid w:val="001F442C"/>
    <w:rsid w:val="001F4D70"/>
    <w:rsid w:val="001F5520"/>
    <w:rsid w:val="001F58EC"/>
    <w:rsid w:val="001F59D3"/>
    <w:rsid w:val="001F5FE9"/>
    <w:rsid w:val="001F666D"/>
    <w:rsid w:val="001F751B"/>
    <w:rsid w:val="001F75DA"/>
    <w:rsid w:val="00200C2C"/>
    <w:rsid w:val="00200E41"/>
    <w:rsid w:val="00200EDF"/>
    <w:rsid w:val="00200FE5"/>
    <w:rsid w:val="00201502"/>
    <w:rsid w:val="002019F6"/>
    <w:rsid w:val="00201A66"/>
    <w:rsid w:val="00201CBE"/>
    <w:rsid w:val="0020223E"/>
    <w:rsid w:val="00202BC0"/>
    <w:rsid w:val="00202F53"/>
    <w:rsid w:val="0020352D"/>
    <w:rsid w:val="00204736"/>
    <w:rsid w:val="00204B56"/>
    <w:rsid w:val="00204B62"/>
    <w:rsid w:val="00204BC7"/>
    <w:rsid w:val="0020518C"/>
    <w:rsid w:val="00205317"/>
    <w:rsid w:val="0020561E"/>
    <w:rsid w:val="00206551"/>
    <w:rsid w:val="00206D95"/>
    <w:rsid w:val="0020747B"/>
    <w:rsid w:val="002109D5"/>
    <w:rsid w:val="002111C0"/>
    <w:rsid w:val="002112C5"/>
    <w:rsid w:val="002112D3"/>
    <w:rsid w:val="00211F16"/>
    <w:rsid w:val="00212718"/>
    <w:rsid w:val="0021274A"/>
    <w:rsid w:val="00212797"/>
    <w:rsid w:val="00212F47"/>
    <w:rsid w:val="00213507"/>
    <w:rsid w:val="00214E59"/>
    <w:rsid w:val="002153B2"/>
    <w:rsid w:val="00215496"/>
    <w:rsid w:val="002157D2"/>
    <w:rsid w:val="0021603D"/>
    <w:rsid w:val="002172AE"/>
    <w:rsid w:val="002173FB"/>
    <w:rsid w:val="002174E6"/>
    <w:rsid w:val="00217763"/>
    <w:rsid w:val="00217A18"/>
    <w:rsid w:val="0022033B"/>
    <w:rsid w:val="00220369"/>
    <w:rsid w:val="0022087F"/>
    <w:rsid w:val="00220E2D"/>
    <w:rsid w:val="00220FA2"/>
    <w:rsid w:val="0022120E"/>
    <w:rsid w:val="00221326"/>
    <w:rsid w:val="0022148E"/>
    <w:rsid w:val="0022167E"/>
    <w:rsid w:val="00222F88"/>
    <w:rsid w:val="00222FE5"/>
    <w:rsid w:val="0022328F"/>
    <w:rsid w:val="002240C8"/>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020"/>
    <w:rsid w:val="00230036"/>
    <w:rsid w:val="00230C75"/>
    <w:rsid w:val="00230CE2"/>
    <w:rsid w:val="00231BEC"/>
    <w:rsid w:val="002324AE"/>
    <w:rsid w:val="002325F4"/>
    <w:rsid w:val="00232705"/>
    <w:rsid w:val="002330FE"/>
    <w:rsid w:val="00233219"/>
    <w:rsid w:val="00233C78"/>
    <w:rsid w:val="002346E7"/>
    <w:rsid w:val="00234C8F"/>
    <w:rsid w:val="002352D3"/>
    <w:rsid w:val="00235336"/>
    <w:rsid w:val="00235D7D"/>
    <w:rsid w:val="00236134"/>
    <w:rsid w:val="002362EB"/>
    <w:rsid w:val="002367A7"/>
    <w:rsid w:val="00236844"/>
    <w:rsid w:val="00236868"/>
    <w:rsid w:val="002377E6"/>
    <w:rsid w:val="00237901"/>
    <w:rsid w:val="002379B7"/>
    <w:rsid w:val="00237BE9"/>
    <w:rsid w:val="0024027D"/>
    <w:rsid w:val="002403D6"/>
    <w:rsid w:val="00240907"/>
    <w:rsid w:val="00240D84"/>
    <w:rsid w:val="00240E9D"/>
    <w:rsid w:val="00241C09"/>
    <w:rsid w:val="0024227C"/>
    <w:rsid w:val="0024343D"/>
    <w:rsid w:val="00243B9E"/>
    <w:rsid w:val="00243E8E"/>
    <w:rsid w:val="0024407D"/>
    <w:rsid w:val="002442F7"/>
    <w:rsid w:val="00244AF8"/>
    <w:rsid w:val="0024503E"/>
    <w:rsid w:val="00245ED0"/>
    <w:rsid w:val="00245F16"/>
    <w:rsid w:val="00246159"/>
    <w:rsid w:val="00246530"/>
    <w:rsid w:val="00246E71"/>
    <w:rsid w:val="00247E90"/>
    <w:rsid w:val="00247FF4"/>
    <w:rsid w:val="0025003F"/>
    <w:rsid w:val="0025061A"/>
    <w:rsid w:val="00250838"/>
    <w:rsid w:val="002511F7"/>
    <w:rsid w:val="0025167E"/>
    <w:rsid w:val="00251A74"/>
    <w:rsid w:val="0025232B"/>
    <w:rsid w:val="00252DE6"/>
    <w:rsid w:val="00252F5E"/>
    <w:rsid w:val="00253471"/>
    <w:rsid w:val="002538FD"/>
    <w:rsid w:val="002539EE"/>
    <w:rsid w:val="00253BE9"/>
    <w:rsid w:val="00253DEE"/>
    <w:rsid w:val="00254004"/>
    <w:rsid w:val="00254186"/>
    <w:rsid w:val="0025456F"/>
    <w:rsid w:val="00254C1C"/>
    <w:rsid w:val="00254C39"/>
    <w:rsid w:val="00255625"/>
    <w:rsid w:val="002558D0"/>
    <w:rsid w:val="00255905"/>
    <w:rsid w:val="00256441"/>
    <w:rsid w:val="00257595"/>
    <w:rsid w:val="002576CB"/>
    <w:rsid w:val="00257E51"/>
    <w:rsid w:val="00260253"/>
    <w:rsid w:val="0026071F"/>
    <w:rsid w:val="00260732"/>
    <w:rsid w:val="0026133E"/>
    <w:rsid w:val="00261344"/>
    <w:rsid w:val="00262416"/>
    <w:rsid w:val="0026252E"/>
    <w:rsid w:val="00262E08"/>
    <w:rsid w:val="0026344D"/>
    <w:rsid w:val="00263CB5"/>
    <w:rsid w:val="0026435C"/>
    <w:rsid w:val="00264BF1"/>
    <w:rsid w:val="00264CFB"/>
    <w:rsid w:val="00265344"/>
    <w:rsid w:val="002657C0"/>
    <w:rsid w:val="0026610F"/>
    <w:rsid w:val="002664B5"/>
    <w:rsid w:val="00266A38"/>
    <w:rsid w:val="00266A5A"/>
    <w:rsid w:val="00266B1F"/>
    <w:rsid w:val="00267249"/>
    <w:rsid w:val="0026746A"/>
    <w:rsid w:val="00267F7C"/>
    <w:rsid w:val="00267F96"/>
    <w:rsid w:val="002701C2"/>
    <w:rsid w:val="00270828"/>
    <w:rsid w:val="00270D2E"/>
    <w:rsid w:val="0027105E"/>
    <w:rsid w:val="002713CA"/>
    <w:rsid w:val="00271F52"/>
    <w:rsid w:val="002721BF"/>
    <w:rsid w:val="00272429"/>
    <w:rsid w:val="00272614"/>
    <w:rsid w:val="002737B8"/>
    <w:rsid w:val="00274A1D"/>
    <w:rsid w:val="00274BF1"/>
    <w:rsid w:val="00275892"/>
    <w:rsid w:val="00275AD0"/>
    <w:rsid w:val="00275B9F"/>
    <w:rsid w:val="00275BAA"/>
    <w:rsid w:val="00275BB6"/>
    <w:rsid w:val="002765FC"/>
    <w:rsid w:val="00276E05"/>
    <w:rsid w:val="00276E79"/>
    <w:rsid w:val="002770C7"/>
    <w:rsid w:val="00280115"/>
    <w:rsid w:val="0028021C"/>
    <w:rsid w:val="00280797"/>
    <w:rsid w:val="00280E0A"/>
    <w:rsid w:val="0028180F"/>
    <w:rsid w:val="0028287C"/>
    <w:rsid w:val="00282A8F"/>
    <w:rsid w:val="00282B13"/>
    <w:rsid w:val="00283441"/>
    <w:rsid w:val="002838E0"/>
    <w:rsid w:val="00283D8D"/>
    <w:rsid w:val="002843E9"/>
    <w:rsid w:val="0028444E"/>
    <w:rsid w:val="00284A59"/>
    <w:rsid w:val="00284DA1"/>
    <w:rsid w:val="002850AA"/>
    <w:rsid w:val="0028525F"/>
    <w:rsid w:val="00285433"/>
    <w:rsid w:val="00285779"/>
    <w:rsid w:val="00285C43"/>
    <w:rsid w:val="00286881"/>
    <w:rsid w:val="00287784"/>
    <w:rsid w:val="00287A0C"/>
    <w:rsid w:val="00287D1D"/>
    <w:rsid w:val="00287FD7"/>
    <w:rsid w:val="0029011C"/>
    <w:rsid w:val="0029019C"/>
    <w:rsid w:val="00290DF5"/>
    <w:rsid w:val="00291793"/>
    <w:rsid w:val="002920DE"/>
    <w:rsid w:val="002922E2"/>
    <w:rsid w:val="00292458"/>
    <w:rsid w:val="00292EDA"/>
    <w:rsid w:val="00292FCF"/>
    <w:rsid w:val="00293C9C"/>
    <w:rsid w:val="0029425C"/>
    <w:rsid w:val="00294BD2"/>
    <w:rsid w:val="00294D90"/>
    <w:rsid w:val="00294F7E"/>
    <w:rsid w:val="00295130"/>
    <w:rsid w:val="00295F99"/>
    <w:rsid w:val="00295FEE"/>
    <w:rsid w:val="0029620F"/>
    <w:rsid w:val="00296F5B"/>
    <w:rsid w:val="002973D0"/>
    <w:rsid w:val="002A0D8E"/>
    <w:rsid w:val="002A0E20"/>
    <w:rsid w:val="002A1586"/>
    <w:rsid w:val="002A1691"/>
    <w:rsid w:val="002A248F"/>
    <w:rsid w:val="002A2605"/>
    <w:rsid w:val="002A30F6"/>
    <w:rsid w:val="002A3F1F"/>
    <w:rsid w:val="002A4214"/>
    <w:rsid w:val="002A499F"/>
    <w:rsid w:val="002A4CCE"/>
    <w:rsid w:val="002A53A6"/>
    <w:rsid w:val="002A549F"/>
    <w:rsid w:val="002A5D82"/>
    <w:rsid w:val="002A634A"/>
    <w:rsid w:val="002A6A71"/>
    <w:rsid w:val="002A6C62"/>
    <w:rsid w:val="002A772A"/>
    <w:rsid w:val="002A7970"/>
    <w:rsid w:val="002A7AB7"/>
    <w:rsid w:val="002A7E71"/>
    <w:rsid w:val="002B02A4"/>
    <w:rsid w:val="002B04ED"/>
    <w:rsid w:val="002B07B7"/>
    <w:rsid w:val="002B0854"/>
    <w:rsid w:val="002B0A6B"/>
    <w:rsid w:val="002B191B"/>
    <w:rsid w:val="002B1A03"/>
    <w:rsid w:val="002B1A8A"/>
    <w:rsid w:val="002B1B17"/>
    <w:rsid w:val="002B1FD7"/>
    <w:rsid w:val="002B27A9"/>
    <w:rsid w:val="002B2E6D"/>
    <w:rsid w:val="002B2FD6"/>
    <w:rsid w:val="002B3238"/>
    <w:rsid w:val="002B3691"/>
    <w:rsid w:val="002B3851"/>
    <w:rsid w:val="002B3E82"/>
    <w:rsid w:val="002B4720"/>
    <w:rsid w:val="002B4C75"/>
    <w:rsid w:val="002B4C87"/>
    <w:rsid w:val="002B4F42"/>
    <w:rsid w:val="002B54B7"/>
    <w:rsid w:val="002B59C9"/>
    <w:rsid w:val="002B5A98"/>
    <w:rsid w:val="002B5EBE"/>
    <w:rsid w:val="002B7004"/>
    <w:rsid w:val="002B7718"/>
    <w:rsid w:val="002B774F"/>
    <w:rsid w:val="002B7ED0"/>
    <w:rsid w:val="002B7F38"/>
    <w:rsid w:val="002C073A"/>
    <w:rsid w:val="002C0E15"/>
    <w:rsid w:val="002C1E17"/>
    <w:rsid w:val="002C22C3"/>
    <w:rsid w:val="002C27D0"/>
    <w:rsid w:val="002C3828"/>
    <w:rsid w:val="002C3875"/>
    <w:rsid w:val="002C392C"/>
    <w:rsid w:val="002C40EE"/>
    <w:rsid w:val="002C411A"/>
    <w:rsid w:val="002C42A1"/>
    <w:rsid w:val="002C4A3A"/>
    <w:rsid w:val="002C4E54"/>
    <w:rsid w:val="002C5331"/>
    <w:rsid w:val="002C5A23"/>
    <w:rsid w:val="002C5A47"/>
    <w:rsid w:val="002C5AE0"/>
    <w:rsid w:val="002C5DF2"/>
    <w:rsid w:val="002C62E4"/>
    <w:rsid w:val="002C68AB"/>
    <w:rsid w:val="002C6D7A"/>
    <w:rsid w:val="002C75D2"/>
    <w:rsid w:val="002D0375"/>
    <w:rsid w:val="002D07FE"/>
    <w:rsid w:val="002D0A5B"/>
    <w:rsid w:val="002D18AC"/>
    <w:rsid w:val="002D1A38"/>
    <w:rsid w:val="002D2DA0"/>
    <w:rsid w:val="002D3425"/>
    <w:rsid w:val="002D3E0A"/>
    <w:rsid w:val="002D4059"/>
    <w:rsid w:val="002D406D"/>
    <w:rsid w:val="002D5CAD"/>
    <w:rsid w:val="002D6A2F"/>
    <w:rsid w:val="002D745C"/>
    <w:rsid w:val="002D7AFE"/>
    <w:rsid w:val="002D7DE8"/>
    <w:rsid w:val="002D7E0B"/>
    <w:rsid w:val="002E0237"/>
    <w:rsid w:val="002E0D40"/>
    <w:rsid w:val="002E10CA"/>
    <w:rsid w:val="002E13DD"/>
    <w:rsid w:val="002E1C7F"/>
    <w:rsid w:val="002E1CCC"/>
    <w:rsid w:val="002E1DA9"/>
    <w:rsid w:val="002E25BE"/>
    <w:rsid w:val="002E2712"/>
    <w:rsid w:val="002E2F6A"/>
    <w:rsid w:val="002E31B5"/>
    <w:rsid w:val="002E32CD"/>
    <w:rsid w:val="002E3323"/>
    <w:rsid w:val="002E562B"/>
    <w:rsid w:val="002E6016"/>
    <w:rsid w:val="002E62C2"/>
    <w:rsid w:val="002E6CBF"/>
    <w:rsid w:val="002E700A"/>
    <w:rsid w:val="002E7233"/>
    <w:rsid w:val="002E74D7"/>
    <w:rsid w:val="002F0602"/>
    <w:rsid w:val="002F062E"/>
    <w:rsid w:val="002F0C88"/>
    <w:rsid w:val="002F1688"/>
    <w:rsid w:val="002F1C55"/>
    <w:rsid w:val="002F1D7F"/>
    <w:rsid w:val="002F32D0"/>
    <w:rsid w:val="002F38E6"/>
    <w:rsid w:val="002F46FE"/>
    <w:rsid w:val="002F5AF4"/>
    <w:rsid w:val="002F5C46"/>
    <w:rsid w:val="002F5D1B"/>
    <w:rsid w:val="002F60EF"/>
    <w:rsid w:val="002F632F"/>
    <w:rsid w:val="002F664B"/>
    <w:rsid w:val="002F6C28"/>
    <w:rsid w:val="002F6D2C"/>
    <w:rsid w:val="002F7538"/>
    <w:rsid w:val="002F7C37"/>
    <w:rsid w:val="002F7CA8"/>
    <w:rsid w:val="00300BCB"/>
    <w:rsid w:val="00300C1E"/>
    <w:rsid w:val="00300DB9"/>
    <w:rsid w:val="00301A97"/>
    <w:rsid w:val="00302116"/>
    <w:rsid w:val="00302283"/>
    <w:rsid w:val="00302491"/>
    <w:rsid w:val="00302571"/>
    <w:rsid w:val="00302A1F"/>
    <w:rsid w:val="0030323E"/>
    <w:rsid w:val="003032C2"/>
    <w:rsid w:val="00303E7A"/>
    <w:rsid w:val="003042D0"/>
    <w:rsid w:val="0030464B"/>
    <w:rsid w:val="00305235"/>
    <w:rsid w:val="003057E4"/>
    <w:rsid w:val="0030587B"/>
    <w:rsid w:val="00305D80"/>
    <w:rsid w:val="0030647C"/>
    <w:rsid w:val="003067BC"/>
    <w:rsid w:val="00306FD1"/>
    <w:rsid w:val="0030703B"/>
    <w:rsid w:val="003072CF"/>
    <w:rsid w:val="00307653"/>
    <w:rsid w:val="003079E5"/>
    <w:rsid w:val="003100EA"/>
    <w:rsid w:val="0031093E"/>
    <w:rsid w:val="00310B9A"/>
    <w:rsid w:val="00311313"/>
    <w:rsid w:val="00311EC7"/>
    <w:rsid w:val="0031239F"/>
    <w:rsid w:val="003125C3"/>
    <w:rsid w:val="00312775"/>
    <w:rsid w:val="00312EEF"/>
    <w:rsid w:val="00313203"/>
    <w:rsid w:val="003138EF"/>
    <w:rsid w:val="0031392B"/>
    <w:rsid w:val="00313E2A"/>
    <w:rsid w:val="003143F9"/>
    <w:rsid w:val="00314EB1"/>
    <w:rsid w:val="0031525B"/>
    <w:rsid w:val="00315C17"/>
    <w:rsid w:val="00315E6C"/>
    <w:rsid w:val="00315EA0"/>
    <w:rsid w:val="003160C0"/>
    <w:rsid w:val="0031655A"/>
    <w:rsid w:val="003167F9"/>
    <w:rsid w:val="00317264"/>
    <w:rsid w:val="003173BF"/>
    <w:rsid w:val="00317706"/>
    <w:rsid w:val="00317EE8"/>
    <w:rsid w:val="0032093F"/>
    <w:rsid w:val="00321CBD"/>
    <w:rsid w:val="00322391"/>
    <w:rsid w:val="00323687"/>
    <w:rsid w:val="003238A5"/>
    <w:rsid w:val="00323D69"/>
    <w:rsid w:val="00323FCF"/>
    <w:rsid w:val="003261B0"/>
    <w:rsid w:val="00326B3E"/>
    <w:rsid w:val="00326BCB"/>
    <w:rsid w:val="00326CC9"/>
    <w:rsid w:val="003273DF"/>
    <w:rsid w:val="0032786E"/>
    <w:rsid w:val="003300A8"/>
    <w:rsid w:val="00330BA8"/>
    <w:rsid w:val="00330D33"/>
    <w:rsid w:val="00331087"/>
    <w:rsid w:val="00331615"/>
    <w:rsid w:val="003323C6"/>
    <w:rsid w:val="003326AE"/>
    <w:rsid w:val="00332B97"/>
    <w:rsid w:val="00333641"/>
    <w:rsid w:val="00333ACB"/>
    <w:rsid w:val="00333B4E"/>
    <w:rsid w:val="00333DDE"/>
    <w:rsid w:val="0033548C"/>
    <w:rsid w:val="003356A8"/>
    <w:rsid w:val="00335937"/>
    <w:rsid w:val="00335C05"/>
    <w:rsid w:val="0033634D"/>
    <w:rsid w:val="00336B84"/>
    <w:rsid w:val="00336CF4"/>
    <w:rsid w:val="00336FC5"/>
    <w:rsid w:val="00337B91"/>
    <w:rsid w:val="00337D6C"/>
    <w:rsid w:val="0034045B"/>
    <w:rsid w:val="00340C47"/>
    <w:rsid w:val="0034165B"/>
    <w:rsid w:val="00341A62"/>
    <w:rsid w:val="00342095"/>
    <w:rsid w:val="00342130"/>
    <w:rsid w:val="0034237C"/>
    <w:rsid w:val="00342765"/>
    <w:rsid w:val="00342D2E"/>
    <w:rsid w:val="00343429"/>
    <w:rsid w:val="00343433"/>
    <w:rsid w:val="003435DB"/>
    <w:rsid w:val="003436CF"/>
    <w:rsid w:val="00343737"/>
    <w:rsid w:val="003442C5"/>
    <w:rsid w:val="00344642"/>
    <w:rsid w:val="003446E3"/>
    <w:rsid w:val="00345DF4"/>
    <w:rsid w:val="00346A82"/>
    <w:rsid w:val="0034755E"/>
    <w:rsid w:val="0034769B"/>
    <w:rsid w:val="00350356"/>
    <w:rsid w:val="003508B8"/>
    <w:rsid w:val="0035101D"/>
    <w:rsid w:val="0035115E"/>
    <w:rsid w:val="00351372"/>
    <w:rsid w:val="00351704"/>
    <w:rsid w:val="0035179F"/>
    <w:rsid w:val="00352292"/>
    <w:rsid w:val="0035281A"/>
    <w:rsid w:val="0035294A"/>
    <w:rsid w:val="00353284"/>
    <w:rsid w:val="003537EB"/>
    <w:rsid w:val="003538C8"/>
    <w:rsid w:val="00353EC2"/>
    <w:rsid w:val="0035486D"/>
    <w:rsid w:val="00354B43"/>
    <w:rsid w:val="00355526"/>
    <w:rsid w:val="003555E9"/>
    <w:rsid w:val="00355E84"/>
    <w:rsid w:val="00356871"/>
    <w:rsid w:val="00356F80"/>
    <w:rsid w:val="00357354"/>
    <w:rsid w:val="003576D7"/>
    <w:rsid w:val="0035777C"/>
    <w:rsid w:val="00357C42"/>
    <w:rsid w:val="0036033C"/>
    <w:rsid w:val="003603A6"/>
    <w:rsid w:val="003605EE"/>
    <w:rsid w:val="003608DB"/>
    <w:rsid w:val="00360D65"/>
    <w:rsid w:val="00361578"/>
    <w:rsid w:val="00362161"/>
    <w:rsid w:val="00362A49"/>
    <w:rsid w:val="00363109"/>
    <w:rsid w:val="00363244"/>
    <w:rsid w:val="003632D6"/>
    <w:rsid w:val="00363334"/>
    <w:rsid w:val="003636F2"/>
    <w:rsid w:val="00363C62"/>
    <w:rsid w:val="003644BB"/>
    <w:rsid w:val="00364D62"/>
    <w:rsid w:val="00364F4F"/>
    <w:rsid w:val="00365C3D"/>
    <w:rsid w:val="003664F5"/>
    <w:rsid w:val="003677E7"/>
    <w:rsid w:val="00367831"/>
    <w:rsid w:val="00367D9A"/>
    <w:rsid w:val="0037107A"/>
    <w:rsid w:val="00371E2D"/>
    <w:rsid w:val="00371EB9"/>
    <w:rsid w:val="0037216E"/>
    <w:rsid w:val="00373093"/>
    <w:rsid w:val="0037382E"/>
    <w:rsid w:val="003740FE"/>
    <w:rsid w:val="003745BB"/>
    <w:rsid w:val="00374776"/>
    <w:rsid w:val="003747BE"/>
    <w:rsid w:val="00375D5E"/>
    <w:rsid w:val="003760CC"/>
    <w:rsid w:val="0037698D"/>
    <w:rsid w:val="00376EFA"/>
    <w:rsid w:val="0038024D"/>
    <w:rsid w:val="0038038B"/>
    <w:rsid w:val="003809A0"/>
    <w:rsid w:val="00380CDF"/>
    <w:rsid w:val="00380DC8"/>
    <w:rsid w:val="00381B1C"/>
    <w:rsid w:val="0038316E"/>
    <w:rsid w:val="00383245"/>
    <w:rsid w:val="003838A7"/>
    <w:rsid w:val="003845F1"/>
    <w:rsid w:val="003855A6"/>
    <w:rsid w:val="00385857"/>
    <w:rsid w:val="0038592F"/>
    <w:rsid w:val="0038677A"/>
    <w:rsid w:val="003868D3"/>
    <w:rsid w:val="00387AF5"/>
    <w:rsid w:val="0039058B"/>
    <w:rsid w:val="00390F6B"/>
    <w:rsid w:val="0039119A"/>
    <w:rsid w:val="00391645"/>
    <w:rsid w:val="00391FD3"/>
    <w:rsid w:val="003923AF"/>
    <w:rsid w:val="00392631"/>
    <w:rsid w:val="0039280C"/>
    <w:rsid w:val="00392E97"/>
    <w:rsid w:val="00392FC1"/>
    <w:rsid w:val="003932BB"/>
    <w:rsid w:val="00393413"/>
    <w:rsid w:val="00394354"/>
    <w:rsid w:val="00394C00"/>
    <w:rsid w:val="00394D1B"/>
    <w:rsid w:val="003955E0"/>
    <w:rsid w:val="00395660"/>
    <w:rsid w:val="00395664"/>
    <w:rsid w:val="00395AED"/>
    <w:rsid w:val="00395F2B"/>
    <w:rsid w:val="00397BAE"/>
    <w:rsid w:val="00397E16"/>
    <w:rsid w:val="003A0029"/>
    <w:rsid w:val="003A07EC"/>
    <w:rsid w:val="003A1513"/>
    <w:rsid w:val="003A1710"/>
    <w:rsid w:val="003A1B12"/>
    <w:rsid w:val="003A25D5"/>
    <w:rsid w:val="003A28C2"/>
    <w:rsid w:val="003A35F0"/>
    <w:rsid w:val="003A38C6"/>
    <w:rsid w:val="003A4FF8"/>
    <w:rsid w:val="003A56F9"/>
    <w:rsid w:val="003A5B68"/>
    <w:rsid w:val="003A5C4A"/>
    <w:rsid w:val="003A5CD1"/>
    <w:rsid w:val="003A6923"/>
    <w:rsid w:val="003A6968"/>
    <w:rsid w:val="003A6A75"/>
    <w:rsid w:val="003A7954"/>
    <w:rsid w:val="003A7DE9"/>
    <w:rsid w:val="003B0086"/>
    <w:rsid w:val="003B14FB"/>
    <w:rsid w:val="003B16AE"/>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66E"/>
    <w:rsid w:val="003B590D"/>
    <w:rsid w:val="003B5DB1"/>
    <w:rsid w:val="003B65E5"/>
    <w:rsid w:val="003B667F"/>
    <w:rsid w:val="003B66D2"/>
    <w:rsid w:val="003B70EA"/>
    <w:rsid w:val="003B77A1"/>
    <w:rsid w:val="003B78FF"/>
    <w:rsid w:val="003B7F65"/>
    <w:rsid w:val="003C007E"/>
    <w:rsid w:val="003C00E5"/>
    <w:rsid w:val="003C00FF"/>
    <w:rsid w:val="003C015D"/>
    <w:rsid w:val="003C09D0"/>
    <w:rsid w:val="003C0B81"/>
    <w:rsid w:val="003C0C29"/>
    <w:rsid w:val="003C1D35"/>
    <w:rsid w:val="003C217B"/>
    <w:rsid w:val="003C21AC"/>
    <w:rsid w:val="003C2635"/>
    <w:rsid w:val="003C26D3"/>
    <w:rsid w:val="003C27A3"/>
    <w:rsid w:val="003C29D9"/>
    <w:rsid w:val="003C2D54"/>
    <w:rsid w:val="003C359A"/>
    <w:rsid w:val="003C3AA0"/>
    <w:rsid w:val="003C3C98"/>
    <w:rsid w:val="003C4221"/>
    <w:rsid w:val="003C4676"/>
    <w:rsid w:val="003C485D"/>
    <w:rsid w:val="003C4A91"/>
    <w:rsid w:val="003C5B4A"/>
    <w:rsid w:val="003C5B55"/>
    <w:rsid w:val="003C5B96"/>
    <w:rsid w:val="003C642A"/>
    <w:rsid w:val="003C66C0"/>
    <w:rsid w:val="003C67EF"/>
    <w:rsid w:val="003C6B1B"/>
    <w:rsid w:val="003C72EA"/>
    <w:rsid w:val="003C76E4"/>
    <w:rsid w:val="003D01AA"/>
    <w:rsid w:val="003D1A4D"/>
    <w:rsid w:val="003D2577"/>
    <w:rsid w:val="003D261B"/>
    <w:rsid w:val="003D3C8C"/>
    <w:rsid w:val="003D4AFA"/>
    <w:rsid w:val="003D4EE0"/>
    <w:rsid w:val="003D4F2D"/>
    <w:rsid w:val="003D7530"/>
    <w:rsid w:val="003D7AB5"/>
    <w:rsid w:val="003D7E93"/>
    <w:rsid w:val="003E0140"/>
    <w:rsid w:val="003E0945"/>
    <w:rsid w:val="003E11B6"/>
    <w:rsid w:val="003E26A7"/>
    <w:rsid w:val="003E26BD"/>
    <w:rsid w:val="003E26DF"/>
    <w:rsid w:val="003E2AE0"/>
    <w:rsid w:val="003E3C17"/>
    <w:rsid w:val="003E42C8"/>
    <w:rsid w:val="003E456E"/>
    <w:rsid w:val="003E47C5"/>
    <w:rsid w:val="003E5BC6"/>
    <w:rsid w:val="003E5C0F"/>
    <w:rsid w:val="003E5E68"/>
    <w:rsid w:val="003E63AE"/>
    <w:rsid w:val="003E6687"/>
    <w:rsid w:val="003E695E"/>
    <w:rsid w:val="003F0BF9"/>
    <w:rsid w:val="003F0D0B"/>
    <w:rsid w:val="003F152C"/>
    <w:rsid w:val="003F2F17"/>
    <w:rsid w:val="003F30C4"/>
    <w:rsid w:val="003F353E"/>
    <w:rsid w:val="003F3BAD"/>
    <w:rsid w:val="003F3EAA"/>
    <w:rsid w:val="003F62E3"/>
    <w:rsid w:val="003F68CB"/>
    <w:rsid w:val="003F6955"/>
    <w:rsid w:val="003F6CAC"/>
    <w:rsid w:val="003F6DB8"/>
    <w:rsid w:val="003F6DD6"/>
    <w:rsid w:val="003F6EF8"/>
    <w:rsid w:val="003F7088"/>
    <w:rsid w:val="003F7593"/>
    <w:rsid w:val="003F7988"/>
    <w:rsid w:val="003F79E3"/>
    <w:rsid w:val="00400AC9"/>
    <w:rsid w:val="00400F20"/>
    <w:rsid w:val="00401456"/>
    <w:rsid w:val="00401474"/>
    <w:rsid w:val="00401FEA"/>
    <w:rsid w:val="00402449"/>
    <w:rsid w:val="00402944"/>
    <w:rsid w:val="00402C8F"/>
    <w:rsid w:val="00402D29"/>
    <w:rsid w:val="00402D7E"/>
    <w:rsid w:val="00402F87"/>
    <w:rsid w:val="004034F2"/>
    <w:rsid w:val="00403523"/>
    <w:rsid w:val="0040411C"/>
    <w:rsid w:val="004041E9"/>
    <w:rsid w:val="00404361"/>
    <w:rsid w:val="00404BE9"/>
    <w:rsid w:val="00405853"/>
    <w:rsid w:val="00405A99"/>
    <w:rsid w:val="00405AB4"/>
    <w:rsid w:val="004069AB"/>
    <w:rsid w:val="004074E5"/>
    <w:rsid w:val="00407730"/>
    <w:rsid w:val="00410881"/>
    <w:rsid w:val="004109A1"/>
    <w:rsid w:val="00410C38"/>
    <w:rsid w:val="00410CF6"/>
    <w:rsid w:val="00410F21"/>
    <w:rsid w:val="0041139C"/>
    <w:rsid w:val="004115F3"/>
    <w:rsid w:val="00411D3E"/>
    <w:rsid w:val="00411E32"/>
    <w:rsid w:val="0041202B"/>
    <w:rsid w:val="00413B94"/>
    <w:rsid w:val="00414144"/>
    <w:rsid w:val="00414199"/>
    <w:rsid w:val="00414419"/>
    <w:rsid w:val="00414420"/>
    <w:rsid w:val="0041465D"/>
    <w:rsid w:val="004146E7"/>
    <w:rsid w:val="004148B2"/>
    <w:rsid w:val="00414AF0"/>
    <w:rsid w:val="00414E5B"/>
    <w:rsid w:val="004151C8"/>
    <w:rsid w:val="00415A81"/>
    <w:rsid w:val="0041697A"/>
    <w:rsid w:val="00416E01"/>
    <w:rsid w:val="00416FD7"/>
    <w:rsid w:val="00417195"/>
    <w:rsid w:val="00417A17"/>
    <w:rsid w:val="00417F20"/>
    <w:rsid w:val="00420314"/>
    <w:rsid w:val="00420643"/>
    <w:rsid w:val="00420EFB"/>
    <w:rsid w:val="00421D3E"/>
    <w:rsid w:val="00422398"/>
    <w:rsid w:val="00422741"/>
    <w:rsid w:val="004229E4"/>
    <w:rsid w:val="0042346C"/>
    <w:rsid w:val="00423576"/>
    <w:rsid w:val="00423C33"/>
    <w:rsid w:val="00423EB9"/>
    <w:rsid w:val="00424416"/>
    <w:rsid w:val="00424A1A"/>
    <w:rsid w:val="00424B02"/>
    <w:rsid w:val="00424F5C"/>
    <w:rsid w:val="0042584C"/>
    <w:rsid w:val="00426391"/>
    <w:rsid w:val="004270C3"/>
    <w:rsid w:val="004270D5"/>
    <w:rsid w:val="004273F9"/>
    <w:rsid w:val="0042777B"/>
    <w:rsid w:val="00427B61"/>
    <w:rsid w:val="00427ED3"/>
    <w:rsid w:val="00430230"/>
    <w:rsid w:val="00430B30"/>
    <w:rsid w:val="00430DB5"/>
    <w:rsid w:val="00432431"/>
    <w:rsid w:val="0043288F"/>
    <w:rsid w:val="0043308E"/>
    <w:rsid w:val="004336A0"/>
    <w:rsid w:val="00433C6E"/>
    <w:rsid w:val="00434225"/>
    <w:rsid w:val="0043428B"/>
    <w:rsid w:val="004346C5"/>
    <w:rsid w:val="00434B6E"/>
    <w:rsid w:val="00435363"/>
    <w:rsid w:val="004353B1"/>
    <w:rsid w:val="00435873"/>
    <w:rsid w:val="00435B0F"/>
    <w:rsid w:val="00435CE1"/>
    <w:rsid w:val="00436AA3"/>
    <w:rsid w:val="00437006"/>
    <w:rsid w:val="00437408"/>
    <w:rsid w:val="00437492"/>
    <w:rsid w:val="004375CA"/>
    <w:rsid w:val="00440AE2"/>
    <w:rsid w:val="00441F47"/>
    <w:rsid w:val="0044316D"/>
    <w:rsid w:val="0044348E"/>
    <w:rsid w:val="004437C2"/>
    <w:rsid w:val="004439A9"/>
    <w:rsid w:val="00443E94"/>
    <w:rsid w:val="00444432"/>
    <w:rsid w:val="00444522"/>
    <w:rsid w:val="004445F4"/>
    <w:rsid w:val="00444E50"/>
    <w:rsid w:val="00444EAF"/>
    <w:rsid w:val="00445C95"/>
    <w:rsid w:val="0044613D"/>
    <w:rsid w:val="004471DC"/>
    <w:rsid w:val="0044781D"/>
    <w:rsid w:val="00447F43"/>
    <w:rsid w:val="00450382"/>
    <w:rsid w:val="00450681"/>
    <w:rsid w:val="00450883"/>
    <w:rsid w:val="00450AAC"/>
    <w:rsid w:val="00451EB5"/>
    <w:rsid w:val="004527DA"/>
    <w:rsid w:val="00452FC3"/>
    <w:rsid w:val="00453670"/>
    <w:rsid w:val="00453747"/>
    <w:rsid w:val="0045375E"/>
    <w:rsid w:val="004544E9"/>
    <w:rsid w:val="00454618"/>
    <w:rsid w:val="00454C26"/>
    <w:rsid w:val="00454FAF"/>
    <w:rsid w:val="00455220"/>
    <w:rsid w:val="004555A1"/>
    <w:rsid w:val="004555D8"/>
    <w:rsid w:val="00455EE2"/>
    <w:rsid w:val="00456012"/>
    <w:rsid w:val="004568C1"/>
    <w:rsid w:val="00456A96"/>
    <w:rsid w:val="0045743B"/>
    <w:rsid w:val="00457A28"/>
    <w:rsid w:val="004602D0"/>
    <w:rsid w:val="00460676"/>
    <w:rsid w:val="0046124A"/>
    <w:rsid w:val="00461758"/>
    <w:rsid w:val="00461D49"/>
    <w:rsid w:val="00461DC2"/>
    <w:rsid w:val="00462349"/>
    <w:rsid w:val="00463115"/>
    <w:rsid w:val="00463528"/>
    <w:rsid w:val="004639A9"/>
    <w:rsid w:val="00463A9C"/>
    <w:rsid w:val="00463B11"/>
    <w:rsid w:val="00463DFC"/>
    <w:rsid w:val="00463F0F"/>
    <w:rsid w:val="0046416F"/>
    <w:rsid w:val="0046476C"/>
    <w:rsid w:val="00464B60"/>
    <w:rsid w:val="00466D9D"/>
    <w:rsid w:val="0046714E"/>
    <w:rsid w:val="00467496"/>
    <w:rsid w:val="00467524"/>
    <w:rsid w:val="004707DF"/>
    <w:rsid w:val="00470A4A"/>
    <w:rsid w:val="00471C73"/>
    <w:rsid w:val="00471E57"/>
    <w:rsid w:val="00472079"/>
    <w:rsid w:val="004725F5"/>
    <w:rsid w:val="004727E3"/>
    <w:rsid w:val="00472B6B"/>
    <w:rsid w:val="004730F3"/>
    <w:rsid w:val="00473A1F"/>
    <w:rsid w:val="00473D3D"/>
    <w:rsid w:val="00475C4F"/>
    <w:rsid w:val="00475E8C"/>
    <w:rsid w:val="00476230"/>
    <w:rsid w:val="00476476"/>
    <w:rsid w:val="0047650F"/>
    <w:rsid w:val="0047678B"/>
    <w:rsid w:val="00476CAA"/>
    <w:rsid w:val="00476EC8"/>
    <w:rsid w:val="00477621"/>
    <w:rsid w:val="00477674"/>
    <w:rsid w:val="004779E4"/>
    <w:rsid w:val="00477F1B"/>
    <w:rsid w:val="00480B38"/>
    <w:rsid w:val="00480B6B"/>
    <w:rsid w:val="004811E1"/>
    <w:rsid w:val="00481C4C"/>
    <w:rsid w:val="00481EEB"/>
    <w:rsid w:val="00482383"/>
    <w:rsid w:val="00482578"/>
    <w:rsid w:val="0048262C"/>
    <w:rsid w:val="00482D80"/>
    <w:rsid w:val="00483790"/>
    <w:rsid w:val="0048384E"/>
    <w:rsid w:val="0048408B"/>
    <w:rsid w:val="00485493"/>
    <w:rsid w:val="0048634A"/>
    <w:rsid w:val="00486365"/>
    <w:rsid w:val="00487B3A"/>
    <w:rsid w:val="00487F79"/>
    <w:rsid w:val="00490239"/>
    <w:rsid w:val="00490BAA"/>
    <w:rsid w:val="00490D8D"/>
    <w:rsid w:val="00491BE1"/>
    <w:rsid w:val="00491D07"/>
    <w:rsid w:val="00492080"/>
    <w:rsid w:val="00492160"/>
    <w:rsid w:val="004921E9"/>
    <w:rsid w:val="00492DBD"/>
    <w:rsid w:val="00493457"/>
    <w:rsid w:val="0049364C"/>
    <w:rsid w:val="004938C1"/>
    <w:rsid w:val="00493F02"/>
    <w:rsid w:val="00494610"/>
    <w:rsid w:val="0049468E"/>
    <w:rsid w:val="0049481B"/>
    <w:rsid w:val="004953E7"/>
    <w:rsid w:val="00495725"/>
    <w:rsid w:val="00495BD8"/>
    <w:rsid w:val="0049638F"/>
    <w:rsid w:val="0049663E"/>
    <w:rsid w:val="00497023"/>
    <w:rsid w:val="00497473"/>
    <w:rsid w:val="00497609"/>
    <w:rsid w:val="00497616"/>
    <w:rsid w:val="00497966"/>
    <w:rsid w:val="00497A3A"/>
    <w:rsid w:val="004A0482"/>
    <w:rsid w:val="004A0985"/>
    <w:rsid w:val="004A0D42"/>
    <w:rsid w:val="004A14A0"/>
    <w:rsid w:val="004A17A7"/>
    <w:rsid w:val="004A2456"/>
    <w:rsid w:val="004A2BF1"/>
    <w:rsid w:val="004A2CCC"/>
    <w:rsid w:val="004A33B1"/>
    <w:rsid w:val="004A3801"/>
    <w:rsid w:val="004A3A7D"/>
    <w:rsid w:val="004A473B"/>
    <w:rsid w:val="004A554B"/>
    <w:rsid w:val="004A59E7"/>
    <w:rsid w:val="004A5C74"/>
    <w:rsid w:val="004A669B"/>
    <w:rsid w:val="004A70BD"/>
    <w:rsid w:val="004A725F"/>
    <w:rsid w:val="004A7452"/>
    <w:rsid w:val="004A7561"/>
    <w:rsid w:val="004A797F"/>
    <w:rsid w:val="004B0941"/>
    <w:rsid w:val="004B0C2A"/>
    <w:rsid w:val="004B1431"/>
    <w:rsid w:val="004B253F"/>
    <w:rsid w:val="004B30DD"/>
    <w:rsid w:val="004B34FC"/>
    <w:rsid w:val="004B35DD"/>
    <w:rsid w:val="004B37A4"/>
    <w:rsid w:val="004B3B2B"/>
    <w:rsid w:val="004B55BB"/>
    <w:rsid w:val="004B5FD6"/>
    <w:rsid w:val="004B6504"/>
    <w:rsid w:val="004B6687"/>
    <w:rsid w:val="004B669E"/>
    <w:rsid w:val="004B6F23"/>
    <w:rsid w:val="004B7132"/>
    <w:rsid w:val="004B71D2"/>
    <w:rsid w:val="004B7390"/>
    <w:rsid w:val="004B7915"/>
    <w:rsid w:val="004B7FC9"/>
    <w:rsid w:val="004C03A5"/>
    <w:rsid w:val="004C0710"/>
    <w:rsid w:val="004C0C8C"/>
    <w:rsid w:val="004C27B5"/>
    <w:rsid w:val="004C27C0"/>
    <w:rsid w:val="004C2817"/>
    <w:rsid w:val="004C28BF"/>
    <w:rsid w:val="004C3412"/>
    <w:rsid w:val="004C382C"/>
    <w:rsid w:val="004C39A5"/>
    <w:rsid w:val="004C3BB0"/>
    <w:rsid w:val="004C3C29"/>
    <w:rsid w:val="004C3F3B"/>
    <w:rsid w:val="004C447D"/>
    <w:rsid w:val="004C4E47"/>
    <w:rsid w:val="004C4F87"/>
    <w:rsid w:val="004C56B0"/>
    <w:rsid w:val="004C573F"/>
    <w:rsid w:val="004C599B"/>
    <w:rsid w:val="004C5D78"/>
    <w:rsid w:val="004C5DD7"/>
    <w:rsid w:val="004C6AFB"/>
    <w:rsid w:val="004C7042"/>
    <w:rsid w:val="004C7748"/>
    <w:rsid w:val="004C7B24"/>
    <w:rsid w:val="004C7B46"/>
    <w:rsid w:val="004C7C9D"/>
    <w:rsid w:val="004D025D"/>
    <w:rsid w:val="004D114F"/>
    <w:rsid w:val="004D1349"/>
    <w:rsid w:val="004D17B8"/>
    <w:rsid w:val="004D2606"/>
    <w:rsid w:val="004D27D6"/>
    <w:rsid w:val="004D2CBB"/>
    <w:rsid w:val="004D3801"/>
    <w:rsid w:val="004D3A0F"/>
    <w:rsid w:val="004D3D54"/>
    <w:rsid w:val="004D3E68"/>
    <w:rsid w:val="004D424B"/>
    <w:rsid w:val="004D445C"/>
    <w:rsid w:val="004D45E9"/>
    <w:rsid w:val="004D49BD"/>
    <w:rsid w:val="004D4F08"/>
    <w:rsid w:val="004D608A"/>
    <w:rsid w:val="004D653B"/>
    <w:rsid w:val="004D75FD"/>
    <w:rsid w:val="004E0092"/>
    <w:rsid w:val="004E0C41"/>
    <w:rsid w:val="004E14A1"/>
    <w:rsid w:val="004E15A7"/>
    <w:rsid w:val="004E1E5A"/>
    <w:rsid w:val="004E2769"/>
    <w:rsid w:val="004E2C2B"/>
    <w:rsid w:val="004E2D79"/>
    <w:rsid w:val="004E383D"/>
    <w:rsid w:val="004E38EC"/>
    <w:rsid w:val="004E3908"/>
    <w:rsid w:val="004E3C94"/>
    <w:rsid w:val="004E4B7D"/>
    <w:rsid w:val="004E4E7F"/>
    <w:rsid w:val="004E521F"/>
    <w:rsid w:val="004E5503"/>
    <w:rsid w:val="004E56C5"/>
    <w:rsid w:val="004E6434"/>
    <w:rsid w:val="004E6E0B"/>
    <w:rsid w:val="004E6EFA"/>
    <w:rsid w:val="004E725E"/>
    <w:rsid w:val="004E7ACE"/>
    <w:rsid w:val="004E7B26"/>
    <w:rsid w:val="004E7BD6"/>
    <w:rsid w:val="004E7E4C"/>
    <w:rsid w:val="004F0784"/>
    <w:rsid w:val="004F08D7"/>
    <w:rsid w:val="004F0A30"/>
    <w:rsid w:val="004F15CF"/>
    <w:rsid w:val="004F17CD"/>
    <w:rsid w:val="004F1D76"/>
    <w:rsid w:val="004F1F3E"/>
    <w:rsid w:val="004F24C2"/>
    <w:rsid w:val="004F2BC4"/>
    <w:rsid w:val="004F2C94"/>
    <w:rsid w:val="004F3019"/>
    <w:rsid w:val="004F4481"/>
    <w:rsid w:val="004F4DFB"/>
    <w:rsid w:val="004F55FD"/>
    <w:rsid w:val="004F5B23"/>
    <w:rsid w:val="004F5BA7"/>
    <w:rsid w:val="004F623D"/>
    <w:rsid w:val="004F644F"/>
    <w:rsid w:val="004F649E"/>
    <w:rsid w:val="004F64A8"/>
    <w:rsid w:val="004F64B0"/>
    <w:rsid w:val="004F6A8D"/>
    <w:rsid w:val="004F6B7F"/>
    <w:rsid w:val="004F7288"/>
    <w:rsid w:val="004F74FF"/>
    <w:rsid w:val="004F78A5"/>
    <w:rsid w:val="004F7C11"/>
    <w:rsid w:val="00500128"/>
    <w:rsid w:val="0050092C"/>
    <w:rsid w:val="00500D46"/>
    <w:rsid w:val="00500DA5"/>
    <w:rsid w:val="00500FD2"/>
    <w:rsid w:val="005016A6"/>
    <w:rsid w:val="0050194B"/>
    <w:rsid w:val="00501A14"/>
    <w:rsid w:val="00501C23"/>
    <w:rsid w:val="00501E19"/>
    <w:rsid w:val="00501FE6"/>
    <w:rsid w:val="00502232"/>
    <w:rsid w:val="005022E9"/>
    <w:rsid w:val="00502706"/>
    <w:rsid w:val="00502B7B"/>
    <w:rsid w:val="00502CFE"/>
    <w:rsid w:val="00503079"/>
    <w:rsid w:val="00503460"/>
    <w:rsid w:val="005042EA"/>
    <w:rsid w:val="005047C3"/>
    <w:rsid w:val="00504B93"/>
    <w:rsid w:val="00505440"/>
    <w:rsid w:val="005059C0"/>
    <w:rsid w:val="005067F0"/>
    <w:rsid w:val="00506DF3"/>
    <w:rsid w:val="005075A0"/>
    <w:rsid w:val="00507D38"/>
    <w:rsid w:val="0051015A"/>
    <w:rsid w:val="00510725"/>
    <w:rsid w:val="005109B9"/>
    <w:rsid w:val="00511915"/>
    <w:rsid w:val="00511B9D"/>
    <w:rsid w:val="00511BB6"/>
    <w:rsid w:val="00511C0D"/>
    <w:rsid w:val="00511CBB"/>
    <w:rsid w:val="00511F93"/>
    <w:rsid w:val="005132AD"/>
    <w:rsid w:val="0051340E"/>
    <w:rsid w:val="0051369E"/>
    <w:rsid w:val="00513847"/>
    <w:rsid w:val="00513AF5"/>
    <w:rsid w:val="00514C53"/>
    <w:rsid w:val="005157EC"/>
    <w:rsid w:val="00515BB5"/>
    <w:rsid w:val="00515E13"/>
    <w:rsid w:val="00516434"/>
    <w:rsid w:val="00516A8D"/>
    <w:rsid w:val="00517291"/>
    <w:rsid w:val="005175EA"/>
    <w:rsid w:val="00517F1A"/>
    <w:rsid w:val="00520103"/>
    <w:rsid w:val="00520A01"/>
    <w:rsid w:val="00520B07"/>
    <w:rsid w:val="005210D8"/>
    <w:rsid w:val="00521F77"/>
    <w:rsid w:val="0052275F"/>
    <w:rsid w:val="00522902"/>
    <w:rsid w:val="00522C98"/>
    <w:rsid w:val="00523156"/>
    <w:rsid w:val="0052373D"/>
    <w:rsid w:val="00523768"/>
    <w:rsid w:val="0052410F"/>
    <w:rsid w:val="00524A65"/>
    <w:rsid w:val="00525608"/>
    <w:rsid w:val="00525926"/>
    <w:rsid w:val="005268C9"/>
    <w:rsid w:val="005272DD"/>
    <w:rsid w:val="005273FD"/>
    <w:rsid w:val="00527636"/>
    <w:rsid w:val="005276EE"/>
    <w:rsid w:val="00530330"/>
    <w:rsid w:val="0053063C"/>
    <w:rsid w:val="005306CC"/>
    <w:rsid w:val="00530B57"/>
    <w:rsid w:val="00530D01"/>
    <w:rsid w:val="005314E2"/>
    <w:rsid w:val="00531659"/>
    <w:rsid w:val="00531CCC"/>
    <w:rsid w:val="0053217E"/>
    <w:rsid w:val="005321C7"/>
    <w:rsid w:val="00532B47"/>
    <w:rsid w:val="005334E6"/>
    <w:rsid w:val="00533A96"/>
    <w:rsid w:val="00533D3B"/>
    <w:rsid w:val="005349A9"/>
    <w:rsid w:val="00535062"/>
    <w:rsid w:val="00535333"/>
    <w:rsid w:val="00535419"/>
    <w:rsid w:val="005355C0"/>
    <w:rsid w:val="0053636E"/>
    <w:rsid w:val="00536A51"/>
    <w:rsid w:val="00536A5A"/>
    <w:rsid w:val="00540112"/>
    <w:rsid w:val="005408F6"/>
    <w:rsid w:val="0054103E"/>
    <w:rsid w:val="005416EC"/>
    <w:rsid w:val="00541962"/>
    <w:rsid w:val="005423EA"/>
    <w:rsid w:val="005426DF"/>
    <w:rsid w:val="005429B0"/>
    <w:rsid w:val="00542A08"/>
    <w:rsid w:val="00542ABA"/>
    <w:rsid w:val="00542B53"/>
    <w:rsid w:val="00543235"/>
    <w:rsid w:val="00544139"/>
    <w:rsid w:val="0054486E"/>
    <w:rsid w:val="00544D0C"/>
    <w:rsid w:val="00545117"/>
    <w:rsid w:val="00545AF2"/>
    <w:rsid w:val="0054639C"/>
    <w:rsid w:val="005463E3"/>
    <w:rsid w:val="00546957"/>
    <w:rsid w:val="0054705A"/>
    <w:rsid w:val="00547249"/>
    <w:rsid w:val="00547B1F"/>
    <w:rsid w:val="0055009A"/>
    <w:rsid w:val="00550375"/>
    <w:rsid w:val="00550705"/>
    <w:rsid w:val="0055082E"/>
    <w:rsid w:val="00551EED"/>
    <w:rsid w:val="00552078"/>
    <w:rsid w:val="00552B68"/>
    <w:rsid w:val="00553267"/>
    <w:rsid w:val="00553FBC"/>
    <w:rsid w:val="00554216"/>
    <w:rsid w:val="00554C5F"/>
    <w:rsid w:val="00554EB9"/>
    <w:rsid w:val="00555221"/>
    <w:rsid w:val="0055529E"/>
    <w:rsid w:val="005552E3"/>
    <w:rsid w:val="0055533D"/>
    <w:rsid w:val="00555616"/>
    <w:rsid w:val="005556B0"/>
    <w:rsid w:val="0055606C"/>
    <w:rsid w:val="005561BB"/>
    <w:rsid w:val="0055644E"/>
    <w:rsid w:val="0055661E"/>
    <w:rsid w:val="005570B3"/>
    <w:rsid w:val="00557429"/>
    <w:rsid w:val="005604FC"/>
    <w:rsid w:val="0056056A"/>
    <w:rsid w:val="00560C54"/>
    <w:rsid w:val="00561F70"/>
    <w:rsid w:val="005628E7"/>
    <w:rsid w:val="005629A0"/>
    <w:rsid w:val="00563172"/>
    <w:rsid w:val="0056370B"/>
    <w:rsid w:val="00565C8D"/>
    <w:rsid w:val="00565EC0"/>
    <w:rsid w:val="005661F3"/>
    <w:rsid w:val="005677C7"/>
    <w:rsid w:val="005679AE"/>
    <w:rsid w:val="0057015E"/>
    <w:rsid w:val="005702A2"/>
    <w:rsid w:val="00570846"/>
    <w:rsid w:val="00571BF9"/>
    <w:rsid w:val="00571C28"/>
    <w:rsid w:val="00571F3C"/>
    <w:rsid w:val="005724F8"/>
    <w:rsid w:val="00572F52"/>
    <w:rsid w:val="00573002"/>
    <w:rsid w:val="00573461"/>
    <w:rsid w:val="005734D2"/>
    <w:rsid w:val="005737B3"/>
    <w:rsid w:val="00573862"/>
    <w:rsid w:val="00573C8E"/>
    <w:rsid w:val="00573FAE"/>
    <w:rsid w:val="005749EC"/>
    <w:rsid w:val="00575B49"/>
    <w:rsid w:val="00575E53"/>
    <w:rsid w:val="0057639D"/>
    <w:rsid w:val="005769D8"/>
    <w:rsid w:val="00576EE8"/>
    <w:rsid w:val="0057705F"/>
    <w:rsid w:val="005770BA"/>
    <w:rsid w:val="00577163"/>
    <w:rsid w:val="00580D9B"/>
    <w:rsid w:val="0058135A"/>
    <w:rsid w:val="00581836"/>
    <w:rsid w:val="00581FD7"/>
    <w:rsid w:val="00582557"/>
    <w:rsid w:val="00583C76"/>
    <w:rsid w:val="005841BD"/>
    <w:rsid w:val="00584268"/>
    <w:rsid w:val="005842AA"/>
    <w:rsid w:val="00584894"/>
    <w:rsid w:val="00584CBE"/>
    <w:rsid w:val="005853CF"/>
    <w:rsid w:val="00585ACA"/>
    <w:rsid w:val="00585C6F"/>
    <w:rsid w:val="00586079"/>
    <w:rsid w:val="00586176"/>
    <w:rsid w:val="00586922"/>
    <w:rsid w:val="00587187"/>
    <w:rsid w:val="00587315"/>
    <w:rsid w:val="0059000B"/>
    <w:rsid w:val="00590B8E"/>
    <w:rsid w:val="005916BF"/>
    <w:rsid w:val="00591B81"/>
    <w:rsid w:val="00591FE3"/>
    <w:rsid w:val="0059228B"/>
    <w:rsid w:val="00592621"/>
    <w:rsid w:val="00593895"/>
    <w:rsid w:val="00594485"/>
    <w:rsid w:val="00596110"/>
    <w:rsid w:val="005974E2"/>
    <w:rsid w:val="0059768A"/>
    <w:rsid w:val="00597A12"/>
    <w:rsid w:val="005A03DF"/>
    <w:rsid w:val="005A05D4"/>
    <w:rsid w:val="005A0D64"/>
    <w:rsid w:val="005A0FE7"/>
    <w:rsid w:val="005A115A"/>
    <w:rsid w:val="005A1517"/>
    <w:rsid w:val="005A2383"/>
    <w:rsid w:val="005A23C3"/>
    <w:rsid w:val="005A2972"/>
    <w:rsid w:val="005A2EB4"/>
    <w:rsid w:val="005A2F0F"/>
    <w:rsid w:val="005A3296"/>
    <w:rsid w:val="005A3C8D"/>
    <w:rsid w:val="005A44B2"/>
    <w:rsid w:val="005A48E8"/>
    <w:rsid w:val="005A503F"/>
    <w:rsid w:val="005A52B7"/>
    <w:rsid w:val="005A546F"/>
    <w:rsid w:val="005A5EB2"/>
    <w:rsid w:val="005A600A"/>
    <w:rsid w:val="005A603C"/>
    <w:rsid w:val="005B02A1"/>
    <w:rsid w:val="005B0476"/>
    <w:rsid w:val="005B13CB"/>
    <w:rsid w:val="005B1F3C"/>
    <w:rsid w:val="005B3129"/>
    <w:rsid w:val="005B367F"/>
    <w:rsid w:val="005B3E0F"/>
    <w:rsid w:val="005B4137"/>
    <w:rsid w:val="005B4535"/>
    <w:rsid w:val="005B45D1"/>
    <w:rsid w:val="005B469E"/>
    <w:rsid w:val="005B4DFB"/>
    <w:rsid w:val="005B53BC"/>
    <w:rsid w:val="005B5503"/>
    <w:rsid w:val="005B5914"/>
    <w:rsid w:val="005B5DC9"/>
    <w:rsid w:val="005B5FF9"/>
    <w:rsid w:val="005B6074"/>
    <w:rsid w:val="005B6F7B"/>
    <w:rsid w:val="005B7848"/>
    <w:rsid w:val="005B7CE7"/>
    <w:rsid w:val="005C015D"/>
    <w:rsid w:val="005C01E6"/>
    <w:rsid w:val="005C15E8"/>
    <w:rsid w:val="005C19C4"/>
    <w:rsid w:val="005C27B5"/>
    <w:rsid w:val="005C30E2"/>
    <w:rsid w:val="005C367B"/>
    <w:rsid w:val="005C3B77"/>
    <w:rsid w:val="005C43D5"/>
    <w:rsid w:val="005C4740"/>
    <w:rsid w:val="005C496D"/>
    <w:rsid w:val="005C55DF"/>
    <w:rsid w:val="005C5809"/>
    <w:rsid w:val="005C6A83"/>
    <w:rsid w:val="005C7B16"/>
    <w:rsid w:val="005D00ED"/>
    <w:rsid w:val="005D05E9"/>
    <w:rsid w:val="005D0ACB"/>
    <w:rsid w:val="005D0C5B"/>
    <w:rsid w:val="005D0F02"/>
    <w:rsid w:val="005D1764"/>
    <w:rsid w:val="005D1864"/>
    <w:rsid w:val="005D1B10"/>
    <w:rsid w:val="005D1C23"/>
    <w:rsid w:val="005D1EF0"/>
    <w:rsid w:val="005D2960"/>
    <w:rsid w:val="005D3FB4"/>
    <w:rsid w:val="005D4066"/>
    <w:rsid w:val="005D45A5"/>
    <w:rsid w:val="005D45F3"/>
    <w:rsid w:val="005D4799"/>
    <w:rsid w:val="005D4869"/>
    <w:rsid w:val="005D48A0"/>
    <w:rsid w:val="005D4B5F"/>
    <w:rsid w:val="005D511C"/>
    <w:rsid w:val="005D56AA"/>
    <w:rsid w:val="005D56BC"/>
    <w:rsid w:val="005D5BE1"/>
    <w:rsid w:val="005D61A4"/>
    <w:rsid w:val="005D6434"/>
    <w:rsid w:val="005D745F"/>
    <w:rsid w:val="005D76C5"/>
    <w:rsid w:val="005E13E0"/>
    <w:rsid w:val="005E1454"/>
    <w:rsid w:val="005E1513"/>
    <w:rsid w:val="005E1771"/>
    <w:rsid w:val="005E23DC"/>
    <w:rsid w:val="005E28E5"/>
    <w:rsid w:val="005E33BB"/>
    <w:rsid w:val="005E3DAA"/>
    <w:rsid w:val="005E48AD"/>
    <w:rsid w:val="005E4A44"/>
    <w:rsid w:val="005E4A6D"/>
    <w:rsid w:val="005E4C87"/>
    <w:rsid w:val="005E5329"/>
    <w:rsid w:val="005E543F"/>
    <w:rsid w:val="005E587E"/>
    <w:rsid w:val="005E59D6"/>
    <w:rsid w:val="005E6044"/>
    <w:rsid w:val="005E60F3"/>
    <w:rsid w:val="005E78BB"/>
    <w:rsid w:val="005E7FFE"/>
    <w:rsid w:val="005F044B"/>
    <w:rsid w:val="005F10FF"/>
    <w:rsid w:val="005F1201"/>
    <w:rsid w:val="005F1553"/>
    <w:rsid w:val="005F15C7"/>
    <w:rsid w:val="005F15FE"/>
    <w:rsid w:val="005F163B"/>
    <w:rsid w:val="005F18BC"/>
    <w:rsid w:val="005F197C"/>
    <w:rsid w:val="005F2193"/>
    <w:rsid w:val="005F21E7"/>
    <w:rsid w:val="005F41BD"/>
    <w:rsid w:val="005F4ABB"/>
    <w:rsid w:val="005F5079"/>
    <w:rsid w:val="005F5D0C"/>
    <w:rsid w:val="005F67AA"/>
    <w:rsid w:val="005F6891"/>
    <w:rsid w:val="0060033B"/>
    <w:rsid w:val="0060073B"/>
    <w:rsid w:val="00600771"/>
    <w:rsid w:val="006008D2"/>
    <w:rsid w:val="006008FD"/>
    <w:rsid w:val="00600E67"/>
    <w:rsid w:val="0060177E"/>
    <w:rsid w:val="00601F07"/>
    <w:rsid w:val="0060228B"/>
    <w:rsid w:val="006023B1"/>
    <w:rsid w:val="00602624"/>
    <w:rsid w:val="0060263C"/>
    <w:rsid w:val="0060329F"/>
    <w:rsid w:val="006032CA"/>
    <w:rsid w:val="006037B6"/>
    <w:rsid w:val="00603814"/>
    <w:rsid w:val="00603A87"/>
    <w:rsid w:val="00604528"/>
    <w:rsid w:val="00604FB7"/>
    <w:rsid w:val="0060545F"/>
    <w:rsid w:val="006058D8"/>
    <w:rsid w:val="00605A95"/>
    <w:rsid w:val="00605C74"/>
    <w:rsid w:val="00605F7D"/>
    <w:rsid w:val="00606C95"/>
    <w:rsid w:val="00606E11"/>
    <w:rsid w:val="0060742C"/>
    <w:rsid w:val="00607628"/>
    <w:rsid w:val="00607BA4"/>
    <w:rsid w:val="00607BA9"/>
    <w:rsid w:val="00610011"/>
    <w:rsid w:val="00610A83"/>
    <w:rsid w:val="00610E76"/>
    <w:rsid w:val="00611329"/>
    <w:rsid w:val="00611858"/>
    <w:rsid w:val="00611C1B"/>
    <w:rsid w:val="00611D3E"/>
    <w:rsid w:val="0061234C"/>
    <w:rsid w:val="00612ECC"/>
    <w:rsid w:val="00612F61"/>
    <w:rsid w:val="00612F78"/>
    <w:rsid w:val="00613AB0"/>
    <w:rsid w:val="00613AE7"/>
    <w:rsid w:val="00613AF6"/>
    <w:rsid w:val="00613E48"/>
    <w:rsid w:val="006141F9"/>
    <w:rsid w:val="00614459"/>
    <w:rsid w:val="00614C78"/>
    <w:rsid w:val="00614F68"/>
    <w:rsid w:val="006152AB"/>
    <w:rsid w:val="00615981"/>
    <w:rsid w:val="00615C32"/>
    <w:rsid w:val="00615DA6"/>
    <w:rsid w:val="00617304"/>
    <w:rsid w:val="006174C2"/>
    <w:rsid w:val="00617EBE"/>
    <w:rsid w:val="00620DA4"/>
    <w:rsid w:val="00620E7C"/>
    <w:rsid w:val="0062120B"/>
    <w:rsid w:val="006213B1"/>
    <w:rsid w:val="00621F3D"/>
    <w:rsid w:val="0062221E"/>
    <w:rsid w:val="00622632"/>
    <w:rsid w:val="006226A8"/>
    <w:rsid w:val="00622872"/>
    <w:rsid w:val="00622D5D"/>
    <w:rsid w:val="00622ED9"/>
    <w:rsid w:val="00623B2C"/>
    <w:rsid w:val="00625770"/>
    <w:rsid w:val="00626117"/>
    <w:rsid w:val="006262C6"/>
    <w:rsid w:val="0062664A"/>
    <w:rsid w:val="00626A80"/>
    <w:rsid w:val="00626B7F"/>
    <w:rsid w:val="00626BAB"/>
    <w:rsid w:val="0062730B"/>
    <w:rsid w:val="00627323"/>
    <w:rsid w:val="0062754B"/>
    <w:rsid w:val="00627D39"/>
    <w:rsid w:val="00630546"/>
    <w:rsid w:val="00630BD6"/>
    <w:rsid w:val="0063149E"/>
    <w:rsid w:val="00631CF5"/>
    <w:rsid w:val="00632994"/>
    <w:rsid w:val="00632AC5"/>
    <w:rsid w:val="00632C11"/>
    <w:rsid w:val="00633B8E"/>
    <w:rsid w:val="00633BE5"/>
    <w:rsid w:val="006349E2"/>
    <w:rsid w:val="00634A8F"/>
    <w:rsid w:val="00634BE3"/>
    <w:rsid w:val="00635683"/>
    <w:rsid w:val="0063602A"/>
    <w:rsid w:val="00636040"/>
    <w:rsid w:val="00636A1D"/>
    <w:rsid w:val="00637100"/>
    <w:rsid w:val="00640018"/>
    <w:rsid w:val="00640F91"/>
    <w:rsid w:val="0064154D"/>
    <w:rsid w:val="006419A9"/>
    <w:rsid w:val="00641F13"/>
    <w:rsid w:val="00642042"/>
    <w:rsid w:val="00642054"/>
    <w:rsid w:val="00642378"/>
    <w:rsid w:val="00642563"/>
    <w:rsid w:val="006428E9"/>
    <w:rsid w:val="00642964"/>
    <w:rsid w:val="00642B19"/>
    <w:rsid w:val="0064337F"/>
    <w:rsid w:val="0064407B"/>
    <w:rsid w:val="0064415E"/>
    <w:rsid w:val="00644359"/>
    <w:rsid w:val="00644851"/>
    <w:rsid w:val="00645089"/>
    <w:rsid w:val="006466EF"/>
    <w:rsid w:val="00646B10"/>
    <w:rsid w:val="00646B6D"/>
    <w:rsid w:val="00646D2D"/>
    <w:rsid w:val="00646F55"/>
    <w:rsid w:val="00647480"/>
    <w:rsid w:val="0064799D"/>
    <w:rsid w:val="006501A8"/>
    <w:rsid w:val="006501E8"/>
    <w:rsid w:val="006502CF"/>
    <w:rsid w:val="006502F8"/>
    <w:rsid w:val="00650442"/>
    <w:rsid w:val="0065079D"/>
    <w:rsid w:val="00650D55"/>
    <w:rsid w:val="00651B03"/>
    <w:rsid w:val="00652279"/>
    <w:rsid w:val="0065233C"/>
    <w:rsid w:val="0065255B"/>
    <w:rsid w:val="006527BF"/>
    <w:rsid w:val="00652B8C"/>
    <w:rsid w:val="00653665"/>
    <w:rsid w:val="00653A10"/>
    <w:rsid w:val="00653AAB"/>
    <w:rsid w:val="00653C35"/>
    <w:rsid w:val="00653C79"/>
    <w:rsid w:val="00654B0C"/>
    <w:rsid w:val="006557F9"/>
    <w:rsid w:val="00655D03"/>
    <w:rsid w:val="006561E4"/>
    <w:rsid w:val="00656EAE"/>
    <w:rsid w:val="0065761E"/>
    <w:rsid w:val="006576A7"/>
    <w:rsid w:val="00657764"/>
    <w:rsid w:val="006578A4"/>
    <w:rsid w:val="00657CA2"/>
    <w:rsid w:val="00657D71"/>
    <w:rsid w:val="00660A90"/>
    <w:rsid w:val="00661107"/>
    <w:rsid w:val="0066139E"/>
    <w:rsid w:val="00661949"/>
    <w:rsid w:val="00661FE0"/>
    <w:rsid w:val="006624BF"/>
    <w:rsid w:val="00662FB6"/>
    <w:rsid w:val="00663147"/>
    <w:rsid w:val="006632D4"/>
    <w:rsid w:val="0066390A"/>
    <w:rsid w:val="0066425E"/>
    <w:rsid w:val="00664341"/>
    <w:rsid w:val="00664554"/>
    <w:rsid w:val="0066480F"/>
    <w:rsid w:val="00664A1D"/>
    <w:rsid w:val="00664B4E"/>
    <w:rsid w:val="00665A55"/>
    <w:rsid w:val="006661BC"/>
    <w:rsid w:val="006662E0"/>
    <w:rsid w:val="00667044"/>
    <w:rsid w:val="00667108"/>
    <w:rsid w:val="006675A2"/>
    <w:rsid w:val="00667733"/>
    <w:rsid w:val="00667A5C"/>
    <w:rsid w:val="00667A80"/>
    <w:rsid w:val="00667BAD"/>
    <w:rsid w:val="00667F7C"/>
    <w:rsid w:val="006707CA"/>
    <w:rsid w:val="006713B6"/>
    <w:rsid w:val="00671423"/>
    <w:rsid w:val="0067175B"/>
    <w:rsid w:val="00671E3D"/>
    <w:rsid w:val="00672806"/>
    <w:rsid w:val="00672BDE"/>
    <w:rsid w:val="00673486"/>
    <w:rsid w:val="00673736"/>
    <w:rsid w:val="00673D2F"/>
    <w:rsid w:val="006748E5"/>
    <w:rsid w:val="006749F6"/>
    <w:rsid w:val="00674DC6"/>
    <w:rsid w:val="00674F7F"/>
    <w:rsid w:val="006755DD"/>
    <w:rsid w:val="0067597F"/>
    <w:rsid w:val="006766BE"/>
    <w:rsid w:val="00676C8F"/>
    <w:rsid w:val="006770B8"/>
    <w:rsid w:val="006771F1"/>
    <w:rsid w:val="00677666"/>
    <w:rsid w:val="00680639"/>
    <w:rsid w:val="00680C9E"/>
    <w:rsid w:val="00680D82"/>
    <w:rsid w:val="00680DDE"/>
    <w:rsid w:val="00680EE4"/>
    <w:rsid w:val="00681CF3"/>
    <w:rsid w:val="00681E1B"/>
    <w:rsid w:val="00681ED9"/>
    <w:rsid w:val="006820AF"/>
    <w:rsid w:val="00682992"/>
    <w:rsid w:val="00683F67"/>
    <w:rsid w:val="00684326"/>
    <w:rsid w:val="00685EA8"/>
    <w:rsid w:val="006876AC"/>
    <w:rsid w:val="0068784C"/>
    <w:rsid w:val="0068789D"/>
    <w:rsid w:val="0069008E"/>
    <w:rsid w:val="006903C5"/>
    <w:rsid w:val="00690583"/>
    <w:rsid w:val="006908C6"/>
    <w:rsid w:val="00691BA9"/>
    <w:rsid w:val="00691E0F"/>
    <w:rsid w:val="00692353"/>
    <w:rsid w:val="00692977"/>
    <w:rsid w:val="00692CFF"/>
    <w:rsid w:val="006940F6"/>
    <w:rsid w:val="00694451"/>
    <w:rsid w:val="00694E22"/>
    <w:rsid w:val="006955AD"/>
    <w:rsid w:val="006955EF"/>
    <w:rsid w:val="00695841"/>
    <w:rsid w:val="00695CE0"/>
    <w:rsid w:val="00695DE7"/>
    <w:rsid w:val="00696613"/>
    <w:rsid w:val="0069671A"/>
    <w:rsid w:val="006970F8"/>
    <w:rsid w:val="006A094E"/>
    <w:rsid w:val="006A0C0C"/>
    <w:rsid w:val="006A23E3"/>
    <w:rsid w:val="006A2E01"/>
    <w:rsid w:val="006A303B"/>
    <w:rsid w:val="006A345E"/>
    <w:rsid w:val="006A369A"/>
    <w:rsid w:val="006A3E15"/>
    <w:rsid w:val="006A4873"/>
    <w:rsid w:val="006A4D9C"/>
    <w:rsid w:val="006A5021"/>
    <w:rsid w:val="006A5F78"/>
    <w:rsid w:val="006A67CA"/>
    <w:rsid w:val="006A7022"/>
    <w:rsid w:val="006A75CA"/>
    <w:rsid w:val="006B04EF"/>
    <w:rsid w:val="006B0C2D"/>
    <w:rsid w:val="006B0FFE"/>
    <w:rsid w:val="006B1232"/>
    <w:rsid w:val="006B13AE"/>
    <w:rsid w:val="006B22A0"/>
    <w:rsid w:val="006B2A76"/>
    <w:rsid w:val="006B2FBC"/>
    <w:rsid w:val="006B38FC"/>
    <w:rsid w:val="006B3B4D"/>
    <w:rsid w:val="006B41D4"/>
    <w:rsid w:val="006B439D"/>
    <w:rsid w:val="006B4581"/>
    <w:rsid w:val="006B5470"/>
    <w:rsid w:val="006B64C0"/>
    <w:rsid w:val="006B6BBE"/>
    <w:rsid w:val="006B6CD1"/>
    <w:rsid w:val="006B6E58"/>
    <w:rsid w:val="006B74C5"/>
    <w:rsid w:val="006C0F17"/>
    <w:rsid w:val="006C0FC9"/>
    <w:rsid w:val="006C1B63"/>
    <w:rsid w:val="006C2E53"/>
    <w:rsid w:val="006C3E6A"/>
    <w:rsid w:val="006C4485"/>
    <w:rsid w:val="006C475C"/>
    <w:rsid w:val="006C4A5C"/>
    <w:rsid w:val="006C528C"/>
    <w:rsid w:val="006C5E3D"/>
    <w:rsid w:val="006C6707"/>
    <w:rsid w:val="006C69BF"/>
    <w:rsid w:val="006C6E5F"/>
    <w:rsid w:val="006C734F"/>
    <w:rsid w:val="006C7689"/>
    <w:rsid w:val="006C7993"/>
    <w:rsid w:val="006C7DE2"/>
    <w:rsid w:val="006D0100"/>
    <w:rsid w:val="006D05BD"/>
    <w:rsid w:val="006D0BAD"/>
    <w:rsid w:val="006D0F05"/>
    <w:rsid w:val="006D10A8"/>
    <w:rsid w:val="006D136A"/>
    <w:rsid w:val="006D1765"/>
    <w:rsid w:val="006D18C6"/>
    <w:rsid w:val="006D2566"/>
    <w:rsid w:val="006D26B1"/>
    <w:rsid w:val="006D2C7B"/>
    <w:rsid w:val="006D2D59"/>
    <w:rsid w:val="006D309E"/>
    <w:rsid w:val="006D3C44"/>
    <w:rsid w:val="006D59E4"/>
    <w:rsid w:val="006D637B"/>
    <w:rsid w:val="006D696C"/>
    <w:rsid w:val="006D69B9"/>
    <w:rsid w:val="006D6CCE"/>
    <w:rsid w:val="006D76A6"/>
    <w:rsid w:val="006E0F9A"/>
    <w:rsid w:val="006E14DD"/>
    <w:rsid w:val="006E1571"/>
    <w:rsid w:val="006E167C"/>
    <w:rsid w:val="006E1B3A"/>
    <w:rsid w:val="006E2A7A"/>
    <w:rsid w:val="006E494D"/>
    <w:rsid w:val="006E4EC4"/>
    <w:rsid w:val="006E571D"/>
    <w:rsid w:val="006E58FA"/>
    <w:rsid w:val="006E66CA"/>
    <w:rsid w:val="006E68DF"/>
    <w:rsid w:val="006F000B"/>
    <w:rsid w:val="006F07F9"/>
    <w:rsid w:val="006F089A"/>
    <w:rsid w:val="006F1014"/>
    <w:rsid w:val="006F2EE4"/>
    <w:rsid w:val="006F32D2"/>
    <w:rsid w:val="006F3F24"/>
    <w:rsid w:val="006F4CBA"/>
    <w:rsid w:val="006F4DEB"/>
    <w:rsid w:val="006F5228"/>
    <w:rsid w:val="006F5B78"/>
    <w:rsid w:val="006F623E"/>
    <w:rsid w:val="006F6323"/>
    <w:rsid w:val="006F6CA8"/>
    <w:rsid w:val="006F75AA"/>
    <w:rsid w:val="007007E4"/>
    <w:rsid w:val="0070098B"/>
    <w:rsid w:val="00700DCB"/>
    <w:rsid w:val="00702A1E"/>
    <w:rsid w:val="00702CEE"/>
    <w:rsid w:val="007030CC"/>
    <w:rsid w:val="007031C1"/>
    <w:rsid w:val="00704B3E"/>
    <w:rsid w:val="00704B59"/>
    <w:rsid w:val="00705643"/>
    <w:rsid w:val="007058B9"/>
    <w:rsid w:val="007060BB"/>
    <w:rsid w:val="00706A0D"/>
    <w:rsid w:val="00706B09"/>
    <w:rsid w:val="00706CF2"/>
    <w:rsid w:val="00707430"/>
    <w:rsid w:val="007077BF"/>
    <w:rsid w:val="00707E01"/>
    <w:rsid w:val="0071075F"/>
    <w:rsid w:val="0071098D"/>
    <w:rsid w:val="00710AFE"/>
    <w:rsid w:val="0071134F"/>
    <w:rsid w:val="0071142A"/>
    <w:rsid w:val="00711C27"/>
    <w:rsid w:val="00711D13"/>
    <w:rsid w:val="007120E2"/>
    <w:rsid w:val="00712736"/>
    <w:rsid w:val="00713518"/>
    <w:rsid w:val="0071540E"/>
    <w:rsid w:val="00715662"/>
    <w:rsid w:val="00715979"/>
    <w:rsid w:val="00715DBC"/>
    <w:rsid w:val="00716E4F"/>
    <w:rsid w:val="007172CB"/>
    <w:rsid w:val="007172F3"/>
    <w:rsid w:val="00717E1C"/>
    <w:rsid w:val="0072018F"/>
    <w:rsid w:val="00720769"/>
    <w:rsid w:val="00720993"/>
    <w:rsid w:val="00720C14"/>
    <w:rsid w:val="00720E53"/>
    <w:rsid w:val="00720FC2"/>
    <w:rsid w:val="00721203"/>
    <w:rsid w:val="00721B03"/>
    <w:rsid w:val="00721DE8"/>
    <w:rsid w:val="007220F1"/>
    <w:rsid w:val="00722995"/>
    <w:rsid w:val="00722A4F"/>
    <w:rsid w:val="00722B64"/>
    <w:rsid w:val="00722FC4"/>
    <w:rsid w:val="00723423"/>
    <w:rsid w:val="00723651"/>
    <w:rsid w:val="00723747"/>
    <w:rsid w:val="007248C7"/>
    <w:rsid w:val="007249F6"/>
    <w:rsid w:val="00725169"/>
    <w:rsid w:val="0072691E"/>
    <w:rsid w:val="00726A52"/>
    <w:rsid w:val="00726DB3"/>
    <w:rsid w:val="00726FA1"/>
    <w:rsid w:val="0072706A"/>
    <w:rsid w:val="00727660"/>
    <w:rsid w:val="00727706"/>
    <w:rsid w:val="00727A32"/>
    <w:rsid w:val="007304F2"/>
    <w:rsid w:val="00730ACE"/>
    <w:rsid w:val="00730FC7"/>
    <w:rsid w:val="0073173B"/>
    <w:rsid w:val="00731A20"/>
    <w:rsid w:val="007325D8"/>
    <w:rsid w:val="007326E5"/>
    <w:rsid w:val="007327FC"/>
    <w:rsid w:val="00732D71"/>
    <w:rsid w:val="00733655"/>
    <w:rsid w:val="0073376E"/>
    <w:rsid w:val="00733B19"/>
    <w:rsid w:val="0073411A"/>
    <w:rsid w:val="00734904"/>
    <w:rsid w:val="00735C43"/>
    <w:rsid w:val="0073657D"/>
    <w:rsid w:val="00736FCE"/>
    <w:rsid w:val="0073724F"/>
    <w:rsid w:val="007373A4"/>
    <w:rsid w:val="007375B8"/>
    <w:rsid w:val="007376F3"/>
    <w:rsid w:val="0074048F"/>
    <w:rsid w:val="007405A3"/>
    <w:rsid w:val="00741453"/>
    <w:rsid w:val="0074197F"/>
    <w:rsid w:val="00741B4C"/>
    <w:rsid w:val="00742E11"/>
    <w:rsid w:val="007440A1"/>
    <w:rsid w:val="00744708"/>
    <w:rsid w:val="00744AF3"/>
    <w:rsid w:val="007451A2"/>
    <w:rsid w:val="00745835"/>
    <w:rsid w:val="007459A3"/>
    <w:rsid w:val="00745DC2"/>
    <w:rsid w:val="00746667"/>
    <w:rsid w:val="0074680C"/>
    <w:rsid w:val="00746A6B"/>
    <w:rsid w:val="00746D62"/>
    <w:rsid w:val="00746F9B"/>
    <w:rsid w:val="0074711C"/>
    <w:rsid w:val="00747161"/>
    <w:rsid w:val="00750585"/>
    <w:rsid w:val="00750BA0"/>
    <w:rsid w:val="00751271"/>
    <w:rsid w:val="00751C89"/>
    <w:rsid w:val="00751D5B"/>
    <w:rsid w:val="00751E35"/>
    <w:rsid w:val="00752B51"/>
    <w:rsid w:val="00752EA2"/>
    <w:rsid w:val="007538BE"/>
    <w:rsid w:val="00753B49"/>
    <w:rsid w:val="00753C44"/>
    <w:rsid w:val="00754711"/>
    <w:rsid w:val="00754738"/>
    <w:rsid w:val="00754970"/>
    <w:rsid w:val="00754C72"/>
    <w:rsid w:val="007555AB"/>
    <w:rsid w:val="007556E3"/>
    <w:rsid w:val="007568C3"/>
    <w:rsid w:val="0075741C"/>
    <w:rsid w:val="007577B7"/>
    <w:rsid w:val="00757EA8"/>
    <w:rsid w:val="00760A9B"/>
    <w:rsid w:val="00760B34"/>
    <w:rsid w:val="00761635"/>
    <w:rsid w:val="007618C0"/>
    <w:rsid w:val="007621EB"/>
    <w:rsid w:val="00762349"/>
    <w:rsid w:val="0076268E"/>
    <w:rsid w:val="00762EC8"/>
    <w:rsid w:val="00763305"/>
    <w:rsid w:val="007633FD"/>
    <w:rsid w:val="00763500"/>
    <w:rsid w:val="00763B1A"/>
    <w:rsid w:val="0076401A"/>
    <w:rsid w:val="007641DC"/>
    <w:rsid w:val="007642A5"/>
    <w:rsid w:val="0076479A"/>
    <w:rsid w:val="00764AD7"/>
    <w:rsid w:val="00765127"/>
    <w:rsid w:val="007651FF"/>
    <w:rsid w:val="00765BB5"/>
    <w:rsid w:val="007663C7"/>
    <w:rsid w:val="007668BB"/>
    <w:rsid w:val="00766FA8"/>
    <w:rsid w:val="007670AC"/>
    <w:rsid w:val="00767227"/>
    <w:rsid w:val="007700C6"/>
    <w:rsid w:val="0077013A"/>
    <w:rsid w:val="0077192F"/>
    <w:rsid w:val="00771AE7"/>
    <w:rsid w:val="00772C2D"/>
    <w:rsid w:val="00773096"/>
    <w:rsid w:val="00773355"/>
    <w:rsid w:val="00773381"/>
    <w:rsid w:val="007733FF"/>
    <w:rsid w:val="007743EB"/>
    <w:rsid w:val="00774BBF"/>
    <w:rsid w:val="00774CB6"/>
    <w:rsid w:val="007756A6"/>
    <w:rsid w:val="0077635E"/>
    <w:rsid w:val="00777382"/>
    <w:rsid w:val="0077780F"/>
    <w:rsid w:val="00777A39"/>
    <w:rsid w:val="0078087A"/>
    <w:rsid w:val="00780D9E"/>
    <w:rsid w:val="00781404"/>
    <w:rsid w:val="0078151C"/>
    <w:rsid w:val="00781C07"/>
    <w:rsid w:val="007822B5"/>
    <w:rsid w:val="007839B9"/>
    <w:rsid w:val="007839CF"/>
    <w:rsid w:val="00783DE5"/>
    <w:rsid w:val="00783FEB"/>
    <w:rsid w:val="00784082"/>
    <w:rsid w:val="00784B7B"/>
    <w:rsid w:val="00785422"/>
    <w:rsid w:val="007858FE"/>
    <w:rsid w:val="007865A8"/>
    <w:rsid w:val="00787C3B"/>
    <w:rsid w:val="00790270"/>
    <w:rsid w:val="00790CFE"/>
    <w:rsid w:val="00790FE2"/>
    <w:rsid w:val="007915DF"/>
    <w:rsid w:val="00791FE1"/>
    <w:rsid w:val="007920BA"/>
    <w:rsid w:val="007924C6"/>
    <w:rsid w:val="00792826"/>
    <w:rsid w:val="00792974"/>
    <w:rsid w:val="00792FB2"/>
    <w:rsid w:val="00793050"/>
    <w:rsid w:val="00793054"/>
    <w:rsid w:val="00793677"/>
    <w:rsid w:val="00793CB2"/>
    <w:rsid w:val="00793CD8"/>
    <w:rsid w:val="00793F42"/>
    <w:rsid w:val="00794B84"/>
    <w:rsid w:val="007955F2"/>
    <w:rsid w:val="00795C4E"/>
    <w:rsid w:val="00795FFE"/>
    <w:rsid w:val="00796007"/>
    <w:rsid w:val="00796464"/>
    <w:rsid w:val="007964FC"/>
    <w:rsid w:val="00796FD7"/>
    <w:rsid w:val="007974EF"/>
    <w:rsid w:val="00797624"/>
    <w:rsid w:val="007976D2"/>
    <w:rsid w:val="007977CA"/>
    <w:rsid w:val="007A0216"/>
    <w:rsid w:val="007A0530"/>
    <w:rsid w:val="007A0679"/>
    <w:rsid w:val="007A083F"/>
    <w:rsid w:val="007A0BDF"/>
    <w:rsid w:val="007A1097"/>
    <w:rsid w:val="007A12A4"/>
    <w:rsid w:val="007A1438"/>
    <w:rsid w:val="007A149A"/>
    <w:rsid w:val="007A192D"/>
    <w:rsid w:val="007A21E5"/>
    <w:rsid w:val="007A3501"/>
    <w:rsid w:val="007A36DB"/>
    <w:rsid w:val="007A3E16"/>
    <w:rsid w:val="007A4641"/>
    <w:rsid w:val="007A47D1"/>
    <w:rsid w:val="007A48E9"/>
    <w:rsid w:val="007A5233"/>
    <w:rsid w:val="007A5607"/>
    <w:rsid w:val="007A5CB8"/>
    <w:rsid w:val="007A5FD2"/>
    <w:rsid w:val="007A6862"/>
    <w:rsid w:val="007A69A9"/>
    <w:rsid w:val="007A7061"/>
    <w:rsid w:val="007A71E6"/>
    <w:rsid w:val="007B0480"/>
    <w:rsid w:val="007B066C"/>
    <w:rsid w:val="007B0C87"/>
    <w:rsid w:val="007B0D7B"/>
    <w:rsid w:val="007B18F2"/>
    <w:rsid w:val="007B21C0"/>
    <w:rsid w:val="007B226C"/>
    <w:rsid w:val="007B238D"/>
    <w:rsid w:val="007B349C"/>
    <w:rsid w:val="007B3A89"/>
    <w:rsid w:val="007B3BC5"/>
    <w:rsid w:val="007B3CFF"/>
    <w:rsid w:val="007B3FC2"/>
    <w:rsid w:val="007B4DBA"/>
    <w:rsid w:val="007B521C"/>
    <w:rsid w:val="007B53A2"/>
    <w:rsid w:val="007B549B"/>
    <w:rsid w:val="007B5AED"/>
    <w:rsid w:val="007B5BEB"/>
    <w:rsid w:val="007B5E6F"/>
    <w:rsid w:val="007B61CC"/>
    <w:rsid w:val="007B61D3"/>
    <w:rsid w:val="007B6FCF"/>
    <w:rsid w:val="007B7425"/>
    <w:rsid w:val="007B7BCA"/>
    <w:rsid w:val="007B9357"/>
    <w:rsid w:val="007C03E9"/>
    <w:rsid w:val="007C0A6E"/>
    <w:rsid w:val="007C1558"/>
    <w:rsid w:val="007C183D"/>
    <w:rsid w:val="007C1C4D"/>
    <w:rsid w:val="007C1DAF"/>
    <w:rsid w:val="007C2C89"/>
    <w:rsid w:val="007C39E7"/>
    <w:rsid w:val="007C3A66"/>
    <w:rsid w:val="007C46FB"/>
    <w:rsid w:val="007C4E20"/>
    <w:rsid w:val="007C5912"/>
    <w:rsid w:val="007C5AC9"/>
    <w:rsid w:val="007C5F44"/>
    <w:rsid w:val="007C60AA"/>
    <w:rsid w:val="007C67F8"/>
    <w:rsid w:val="007C682F"/>
    <w:rsid w:val="007C6A16"/>
    <w:rsid w:val="007C6AC2"/>
    <w:rsid w:val="007C6EA2"/>
    <w:rsid w:val="007C6F42"/>
    <w:rsid w:val="007C6FFA"/>
    <w:rsid w:val="007C76A9"/>
    <w:rsid w:val="007D011A"/>
    <w:rsid w:val="007D0456"/>
    <w:rsid w:val="007D145E"/>
    <w:rsid w:val="007D18E3"/>
    <w:rsid w:val="007D1BCC"/>
    <w:rsid w:val="007D1F35"/>
    <w:rsid w:val="007D2557"/>
    <w:rsid w:val="007D2626"/>
    <w:rsid w:val="007D2E22"/>
    <w:rsid w:val="007D376A"/>
    <w:rsid w:val="007D3884"/>
    <w:rsid w:val="007D3F56"/>
    <w:rsid w:val="007D4201"/>
    <w:rsid w:val="007D42BC"/>
    <w:rsid w:val="007D526C"/>
    <w:rsid w:val="007D5C6C"/>
    <w:rsid w:val="007D6AD3"/>
    <w:rsid w:val="007D6C98"/>
    <w:rsid w:val="007D715E"/>
    <w:rsid w:val="007D7473"/>
    <w:rsid w:val="007D7993"/>
    <w:rsid w:val="007E0B16"/>
    <w:rsid w:val="007E16E0"/>
    <w:rsid w:val="007E1EEE"/>
    <w:rsid w:val="007E2EE8"/>
    <w:rsid w:val="007E3577"/>
    <w:rsid w:val="007E3BE8"/>
    <w:rsid w:val="007E3DAE"/>
    <w:rsid w:val="007E48D4"/>
    <w:rsid w:val="007E4A50"/>
    <w:rsid w:val="007E4B87"/>
    <w:rsid w:val="007E4C63"/>
    <w:rsid w:val="007E4DB2"/>
    <w:rsid w:val="007E5085"/>
    <w:rsid w:val="007E5991"/>
    <w:rsid w:val="007E5D2E"/>
    <w:rsid w:val="007E5E99"/>
    <w:rsid w:val="007E688A"/>
    <w:rsid w:val="007E6B20"/>
    <w:rsid w:val="007E6D4E"/>
    <w:rsid w:val="007E706F"/>
    <w:rsid w:val="007E7365"/>
    <w:rsid w:val="007E75A3"/>
    <w:rsid w:val="007E7EFD"/>
    <w:rsid w:val="007F0004"/>
    <w:rsid w:val="007F006B"/>
    <w:rsid w:val="007F0399"/>
    <w:rsid w:val="007F0CFD"/>
    <w:rsid w:val="007F195B"/>
    <w:rsid w:val="007F2896"/>
    <w:rsid w:val="007F31D3"/>
    <w:rsid w:val="007F32A9"/>
    <w:rsid w:val="007F32F1"/>
    <w:rsid w:val="007F3843"/>
    <w:rsid w:val="007F38D8"/>
    <w:rsid w:val="007F3B53"/>
    <w:rsid w:val="007F42AF"/>
    <w:rsid w:val="007F4617"/>
    <w:rsid w:val="007F57EB"/>
    <w:rsid w:val="007F58F0"/>
    <w:rsid w:val="007F5CEF"/>
    <w:rsid w:val="007F5E4A"/>
    <w:rsid w:val="007F668B"/>
    <w:rsid w:val="007F6953"/>
    <w:rsid w:val="007F724F"/>
    <w:rsid w:val="007F7D29"/>
    <w:rsid w:val="0080036C"/>
    <w:rsid w:val="00800F1D"/>
    <w:rsid w:val="00801487"/>
    <w:rsid w:val="008026E1"/>
    <w:rsid w:val="008027A4"/>
    <w:rsid w:val="00802DE6"/>
    <w:rsid w:val="00804487"/>
    <w:rsid w:val="00804DEA"/>
    <w:rsid w:val="0080539F"/>
    <w:rsid w:val="00806147"/>
    <w:rsid w:val="008063E8"/>
    <w:rsid w:val="0080664B"/>
    <w:rsid w:val="00806759"/>
    <w:rsid w:val="0080742E"/>
    <w:rsid w:val="0080748E"/>
    <w:rsid w:val="00807620"/>
    <w:rsid w:val="00807A00"/>
    <w:rsid w:val="00807CEE"/>
    <w:rsid w:val="00807F4D"/>
    <w:rsid w:val="008108E0"/>
    <w:rsid w:val="008112E8"/>
    <w:rsid w:val="00811DC0"/>
    <w:rsid w:val="008129AE"/>
    <w:rsid w:val="008133E6"/>
    <w:rsid w:val="00813896"/>
    <w:rsid w:val="00813AE2"/>
    <w:rsid w:val="00813D67"/>
    <w:rsid w:val="00814AAA"/>
    <w:rsid w:val="00814FC1"/>
    <w:rsid w:val="008150DD"/>
    <w:rsid w:val="00815202"/>
    <w:rsid w:val="008154FB"/>
    <w:rsid w:val="00815595"/>
    <w:rsid w:val="00815A0C"/>
    <w:rsid w:val="00817A5A"/>
    <w:rsid w:val="00820336"/>
    <w:rsid w:val="008203DD"/>
    <w:rsid w:val="0082069B"/>
    <w:rsid w:val="008208AF"/>
    <w:rsid w:val="008214B6"/>
    <w:rsid w:val="00821F8B"/>
    <w:rsid w:val="0082209D"/>
    <w:rsid w:val="008226BD"/>
    <w:rsid w:val="0082272A"/>
    <w:rsid w:val="00822FAC"/>
    <w:rsid w:val="00823082"/>
    <w:rsid w:val="00823145"/>
    <w:rsid w:val="0082470F"/>
    <w:rsid w:val="0082475E"/>
    <w:rsid w:val="0082486D"/>
    <w:rsid w:val="00824BB1"/>
    <w:rsid w:val="00824D64"/>
    <w:rsid w:val="00825214"/>
    <w:rsid w:val="00825580"/>
    <w:rsid w:val="00825B17"/>
    <w:rsid w:val="008262FF"/>
    <w:rsid w:val="008266B5"/>
    <w:rsid w:val="00826E74"/>
    <w:rsid w:val="008274F8"/>
    <w:rsid w:val="0083005C"/>
    <w:rsid w:val="00830766"/>
    <w:rsid w:val="008308B6"/>
    <w:rsid w:val="00830A62"/>
    <w:rsid w:val="00830AD1"/>
    <w:rsid w:val="00830B29"/>
    <w:rsid w:val="00830CB1"/>
    <w:rsid w:val="008313FF"/>
    <w:rsid w:val="008315A6"/>
    <w:rsid w:val="00831E8A"/>
    <w:rsid w:val="00832424"/>
    <w:rsid w:val="0083259F"/>
    <w:rsid w:val="0083320A"/>
    <w:rsid w:val="00833A19"/>
    <w:rsid w:val="00834A4F"/>
    <w:rsid w:val="00834AE4"/>
    <w:rsid w:val="0083519C"/>
    <w:rsid w:val="008351AF"/>
    <w:rsid w:val="0083617C"/>
    <w:rsid w:val="008366EC"/>
    <w:rsid w:val="00836BC4"/>
    <w:rsid w:val="0083760F"/>
    <w:rsid w:val="008376F8"/>
    <w:rsid w:val="00837DDE"/>
    <w:rsid w:val="00837F29"/>
    <w:rsid w:val="00840249"/>
    <w:rsid w:val="00841828"/>
    <w:rsid w:val="00841A93"/>
    <w:rsid w:val="00841D5B"/>
    <w:rsid w:val="008429CD"/>
    <w:rsid w:val="00842F17"/>
    <w:rsid w:val="00843BC5"/>
    <w:rsid w:val="00843FC0"/>
    <w:rsid w:val="0084431A"/>
    <w:rsid w:val="0084439E"/>
    <w:rsid w:val="008447F1"/>
    <w:rsid w:val="00844AC0"/>
    <w:rsid w:val="00844F3C"/>
    <w:rsid w:val="008450FD"/>
    <w:rsid w:val="008455B9"/>
    <w:rsid w:val="00845A18"/>
    <w:rsid w:val="008460E2"/>
    <w:rsid w:val="00846464"/>
    <w:rsid w:val="00846AE6"/>
    <w:rsid w:val="0084738B"/>
    <w:rsid w:val="0084755B"/>
    <w:rsid w:val="00847B32"/>
    <w:rsid w:val="00847C63"/>
    <w:rsid w:val="0085025F"/>
    <w:rsid w:val="00851202"/>
    <w:rsid w:val="00851BAC"/>
    <w:rsid w:val="00852383"/>
    <w:rsid w:val="00852479"/>
    <w:rsid w:val="00852E32"/>
    <w:rsid w:val="00852FFF"/>
    <w:rsid w:val="008532B1"/>
    <w:rsid w:val="00853363"/>
    <w:rsid w:val="0085379F"/>
    <w:rsid w:val="008545CB"/>
    <w:rsid w:val="008547D8"/>
    <w:rsid w:val="008551B0"/>
    <w:rsid w:val="008552F2"/>
    <w:rsid w:val="0085655B"/>
    <w:rsid w:val="008566C3"/>
    <w:rsid w:val="00856D8C"/>
    <w:rsid w:val="00857240"/>
    <w:rsid w:val="0085732C"/>
    <w:rsid w:val="008578A6"/>
    <w:rsid w:val="00857A35"/>
    <w:rsid w:val="00860260"/>
    <w:rsid w:val="00860AD0"/>
    <w:rsid w:val="00861C0B"/>
    <w:rsid w:val="00861EAC"/>
    <w:rsid w:val="0086218A"/>
    <w:rsid w:val="008623BA"/>
    <w:rsid w:val="00862665"/>
    <w:rsid w:val="008627E8"/>
    <w:rsid w:val="00862A45"/>
    <w:rsid w:val="008634ED"/>
    <w:rsid w:val="008640B5"/>
    <w:rsid w:val="00864264"/>
    <w:rsid w:val="008642AA"/>
    <w:rsid w:val="00864DA2"/>
    <w:rsid w:val="00865C3F"/>
    <w:rsid w:val="008663FF"/>
    <w:rsid w:val="00866861"/>
    <w:rsid w:val="008668C0"/>
    <w:rsid w:val="00867933"/>
    <w:rsid w:val="00867F8D"/>
    <w:rsid w:val="00870477"/>
    <w:rsid w:val="00870486"/>
    <w:rsid w:val="00871592"/>
    <w:rsid w:val="008715B2"/>
    <w:rsid w:val="008717FE"/>
    <w:rsid w:val="00871B3A"/>
    <w:rsid w:val="00871EB1"/>
    <w:rsid w:val="00872854"/>
    <w:rsid w:val="008729C6"/>
    <w:rsid w:val="00872AF5"/>
    <w:rsid w:val="00874142"/>
    <w:rsid w:val="008741B6"/>
    <w:rsid w:val="00874DFE"/>
    <w:rsid w:val="00874E5C"/>
    <w:rsid w:val="00875015"/>
    <w:rsid w:val="008756E6"/>
    <w:rsid w:val="00876549"/>
    <w:rsid w:val="008765BA"/>
    <w:rsid w:val="00876783"/>
    <w:rsid w:val="00876919"/>
    <w:rsid w:val="008769C5"/>
    <w:rsid w:val="00876BDA"/>
    <w:rsid w:val="00876EED"/>
    <w:rsid w:val="008776C7"/>
    <w:rsid w:val="008800D3"/>
    <w:rsid w:val="008802DA"/>
    <w:rsid w:val="00880A99"/>
    <w:rsid w:val="00880B8F"/>
    <w:rsid w:val="00880BDE"/>
    <w:rsid w:val="00880D94"/>
    <w:rsid w:val="00882FC6"/>
    <w:rsid w:val="008831B2"/>
    <w:rsid w:val="00883999"/>
    <w:rsid w:val="0088497D"/>
    <w:rsid w:val="0088536D"/>
    <w:rsid w:val="00885700"/>
    <w:rsid w:val="008865A1"/>
    <w:rsid w:val="00886782"/>
    <w:rsid w:val="00886850"/>
    <w:rsid w:val="00886B4D"/>
    <w:rsid w:val="00886EEB"/>
    <w:rsid w:val="00886FC9"/>
    <w:rsid w:val="0088768F"/>
    <w:rsid w:val="00890200"/>
    <w:rsid w:val="008903BC"/>
    <w:rsid w:val="00890C73"/>
    <w:rsid w:val="00890F5B"/>
    <w:rsid w:val="00892127"/>
    <w:rsid w:val="00892363"/>
    <w:rsid w:val="00892366"/>
    <w:rsid w:val="00892376"/>
    <w:rsid w:val="00893122"/>
    <w:rsid w:val="0089315B"/>
    <w:rsid w:val="0089325E"/>
    <w:rsid w:val="0089398E"/>
    <w:rsid w:val="00893CD0"/>
    <w:rsid w:val="00893D07"/>
    <w:rsid w:val="00893F9C"/>
    <w:rsid w:val="00893FEA"/>
    <w:rsid w:val="008941FB"/>
    <w:rsid w:val="008944B7"/>
    <w:rsid w:val="00894E6A"/>
    <w:rsid w:val="00895617"/>
    <w:rsid w:val="0089583A"/>
    <w:rsid w:val="00895A3C"/>
    <w:rsid w:val="00895F7D"/>
    <w:rsid w:val="00896077"/>
    <w:rsid w:val="008973E0"/>
    <w:rsid w:val="00897C38"/>
    <w:rsid w:val="00897F46"/>
    <w:rsid w:val="008A056C"/>
    <w:rsid w:val="008A08B1"/>
    <w:rsid w:val="008A0EB0"/>
    <w:rsid w:val="008A1897"/>
    <w:rsid w:val="008A18CE"/>
    <w:rsid w:val="008A1EC4"/>
    <w:rsid w:val="008A21D0"/>
    <w:rsid w:val="008A2B58"/>
    <w:rsid w:val="008A3404"/>
    <w:rsid w:val="008A36B5"/>
    <w:rsid w:val="008A411C"/>
    <w:rsid w:val="008A5033"/>
    <w:rsid w:val="008A5080"/>
    <w:rsid w:val="008A52E8"/>
    <w:rsid w:val="008A7208"/>
    <w:rsid w:val="008A723B"/>
    <w:rsid w:val="008B04EE"/>
    <w:rsid w:val="008B0B24"/>
    <w:rsid w:val="008B0BF3"/>
    <w:rsid w:val="008B1048"/>
    <w:rsid w:val="008B142E"/>
    <w:rsid w:val="008B1FCA"/>
    <w:rsid w:val="008B1FF2"/>
    <w:rsid w:val="008B36EA"/>
    <w:rsid w:val="008B3CB7"/>
    <w:rsid w:val="008B3D08"/>
    <w:rsid w:val="008B3E40"/>
    <w:rsid w:val="008B3F56"/>
    <w:rsid w:val="008B4073"/>
    <w:rsid w:val="008B4325"/>
    <w:rsid w:val="008B4381"/>
    <w:rsid w:val="008B439B"/>
    <w:rsid w:val="008B4AC6"/>
    <w:rsid w:val="008B4FDF"/>
    <w:rsid w:val="008B5DD7"/>
    <w:rsid w:val="008B5E77"/>
    <w:rsid w:val="008B61E8"/>
    <w:rsid w:val="008B64C9"/>
    <w:rsid w:val="008B6B1C"/>
    <w:rsid w:val="008B6CB7"/>
    <w:rsid w:val="008B6E39"/>
    <w:rsid w:val="008B77C5"/>
    <w:rsid w:val="008B7D7F"/>
    <w:rsid w:val="008C08B4"/>
    <w:rsid w:val="008C0ED2"/>
    <w:rsid w:val="008C1327"/>
    <w:rsid w:val="008C14B4"/>
    <w:rsid w:val="008C1529"/>
    <w:rsid w:val="008C189B"/>
    <w:rsid w:val="008C2800"/>
    <w:rsid w:val="008C2D4E"/>
    <w:rsid w:val="008C2E53"/>
    <w:rsid w:val="008C3274"/>
    <w:rsid w:val="008C330C"/>
    <w:rsid w:val="008C36D2"/>
    <w:rsid w:val="008C43FA"/>
    <w:rsid w:val="008C58E1"/>
    <w:rsid w:val="008C5F60"/>
    <w:rsid w:val="008C629F"/>
    <w:rsid w:val="008C6765"/>
    <w:rsid w:val="008C67C3"/>
    <w:rsid w:val="008C6956"/>
    <w:rsid w:val="008C6A83"/>
    <w:rsid w:val="008C6AA2"/>
    <w:rsid w:val="008C76C1"/>
    <w:rsid w:val="008D03B1"/>
    <w:rsid w:val="008D050F"/>
    <w:rsid w:val="008D062B"/>
    <w:rsid w:val="008D15A7"/>
    <w:rsid w:val="008D235C"/>
    <w:rsid w:val="008D2832"/>
    <w:rsid w:val="008D2E13"/>
    <w:rsid w:val="008D2F45"/>
    <w:rsid w:val="008D3012"/>
    <w:rsid w:val="008D3284"/>
    <w:rsid w:val="008D32AC"/>
    <w:rsid w:val="008D33DD"/>
    <w:rsid w:val="008D36AB"/>
    <w:rsid w:val="008D38F4"/>
    <w:rsid w:val="008D3E3F"/>
    <w:rsid w:val="008D3F82"/>
    <w:rsid w:val="008D44EB"/>
    <w:rsid w:val="008D4CD6"/>
    <w:rsid w:val="008D555D"/>
    <w:rsid w:val="008D56F9"/>
    <w:rsid w:val="008D63D2"/>
    <w:rsid w:val="008E0826"/>
    <w:rsid w:val="008E0A12"/>
    <w:rsid w:val="008E0AF1"/>
    <w:rsid w:val="008E0AF7"/>
    <w:rsid w:val="008E132E"/>
    <w:rsid w:val="008E1563"/>
    <w:rsid w:val="008E1711"/>
    <w:rsid w:val="008E1FAD"/>
    <w:rsid w:val="008E2D8A"/>
    <w:rsid w:val="008E3409"/>
    <w:rsid w:val="008E36EF"/>
    <w:rsid w:val="008E4A54"/>
    <w:rsid w:val="008E4B17"/>
    <w:rsid w:val="008E520F"/>
    <w:rsid w:val="008E57DF"/>
    <w:rsid w:val="008E5907"/>
    <w:rsid w:val="008E5ADD"/>
    <w:rsid w:val="008E5D0E"/>
    <w:rsid w:val="008E5F5D"/>
    <w:rsid w:val="008E5F96"/>
    <w:rsid w:val="008E6687"/>
    <w:rsid w:val="008E6D37"/>
    <w:rsid w:val="008E7123"/>
    <w:rsid w:val="008E725A"/>
    <w:rsid w:val="008E72AE"/>
    <w:rsid w:val="008E7618"/>
    <w:rsid w:val="008E7BC0"/>
    <w:rsid w:val="008F01BC"/>
    <w:rsid w:val="008F0734"/>
    <w:rsid w:val="008F0998"/>
    <w:rsid w:val="008F0A87"/>
    <w:rsid w:val="008F0EF9"/>
    <w:rsid w:val="008F13A7"/>
    <w:rsid w:val="008F17C6"/>
    <w:rsid w:val="008F1B5E"/>
    <w:rsid w:val="008F1C28"/>
    <w:rsid w:val="008F311E"/>
    <w:rsid w:val="008F3370"/>
    <w:rsid w:val="008F3420"/>
    <w:rsid w:val="008F362B"/>
    <w:rsid w:val="008F4A65"/>
    <w:rsid w:val="008F4B3D"/>
    <w:rsid w:val="008F4C86"/>
    <w:rsid w:val="008F4D65"/>
    <w:rsid w:val="008F52D2"/>
    <w:rsid w:val="008F5840"/>
    <w:rsid w:val="008F60C4"/>
    <w:rsid w:val="008F6977"/>
    <w:rsid w:val="008F69CB"/>
    <w:rsid w:val="008F72CF"/>
    <w:rsid w:val="008F7629"/>
    <w:rsid w:val="00900245"/>
    <w:rsid w:val="00900D06"/>
    <w:rsid w:val="00900DB8"/>
    <w:rsid w:val="00900DDF"/>
    <w:rsid w:val="00901021"/>
    <w:rsid w:val="00901826"/>
    <w:rsid w:val="00901839"/>
    <w:rsid w:val="00901D6A"/>
    <w:rsid w:val="00901E97"/>
    <w:rsid w:val="00902B1C"/>
    <w:rsid w:val="00903F0F"/>
    <w:rsid w:val="009041BE"/>
    <w:rsid w:val="0090433D"/>
    <w:rsid w:val="009048F4"/>
    <w:rsid w:val="00905673"/>
    <w:rsid w:val="00905A0F"/>
    <w:rsid w:val="00905A98"/>
    <w:rsid w:val="00905F95"/>
    <w:rsid w:val="00905FB2"/>
    <w:rsid w:val="00906596"/>
    <w:rsid w:val="00906D95"/>
    <w:rsid w:val="00907568"/>
    <w:rsid w:val="00910679"/>
    <w:rsid w:val="00910D7E"/>
    <w:rsid w:val="00911052"/>
    <w:rsid w:val="0091199D"/>
    <w:rsid w:val="009120CD"/>
    <w:rsid w:val="0091243F"/>
    <w:rsid w:val="0091323C"/>
    <w:rsid w:val="009134C0"/>
    <w:rsid w:val="0091361C"/>
    <w:rsid w:val="00913BC8"/>
    <w:rsid w:val="00913EB9"/>
    <w:rsid w:val="00914583"/>
    <w:rsid w:val="00914DEC"/>
    <w:rsid w:val="00914ED5"/>
    <w:rsid w:val="0091590A"/>
    <w:rsid w:val="00915AAE"/>
    <w:rsid w:val="009163B5"/>
    <w:rsid w:val="0091724B"/>
    <w:rsid w:val="009208A5"/>
    <w:rsid w:val="00920CDE"/>
    <w:rsid w:val="00921311"/>
    <w:rsid w:val="009214CE"/>
    <w:rsid w:val="00921E49"/>
    <w:rsid w:val="00921EAB"/>
    <w:rsid w:val="009226CD"/>
    <w:rsid w:val="00922864"/>
    <w:rsid w:val="00922914"/>
    <w:rsid w:val="00922AF4"/>
    <w:rsid w:val="009233C4"/>
    <w:rsid w:val="00923906"/>
    <w:rsid w:val="0092465A"/>
    <w:rsid w:val="00925268"/>
    <w:rsid w:val="00925437"/>
    <w:rsid w:val="00925655"/>
    <w:rsid w:val="00925C13"/>
    <w:rsid w:val="00925D94"/>
    <w:rsid w:val="0092609D"/>
    <w:rsid w:val="00926885"/>
    <w:rsid w:val="009268D1"/>
    <w:rsid w:val="00926DAF"/>
    <w:rsid w:val="009270FC"/>
    <w:rsid w:val="009272E0"/>
    <w:rsid w:val="009273A1"/>
    <w:rsid w:val="00927547"/>
    <w:rsid w:val="00927DD9"/>
    <w:rsid w:val="009300EA"/>
    <w:rsid w:val="00930763"/>
    <w:rsid w:val="00931648"/>
    <w:rsid w:val="00931B89"/>
    <w:rsid w:val="0093284A"/>
    <w:rsid w:val="009333C6"/>
    <w:rsid w:val="00933B44"/>
    <w:rsid w:val="00934FBD"/>
    <w:rsid w:val="00935FAA"/>
    <w:rsid w:val="009361ED"/>
    <w:rsid w:val="00936790"/>
    <w:rsid w:val="00936A06"/>
    <w:rsid w:val="00936D07"/>
    <w:rsid w:val="009378B1"/>
    <w:rsid w:val="00937F22"/>
    <w:rsid w:val="009408A9"/>
    <w:rsid w:val="00940B04"/>
    <w:rsid w:val="009418A8"/>
    <w:rsid w:val="00941C94"/>
    <w:rsid w:val="00942304"/>
    <w:rsid w:val="009424CD"/>
    <w:rsid w:val="00942B36"/>
    <w:rsid w:val="00942C58"/>
    <w:rsid w:val="009431C0"/>
    <w:rsid w:val="009435A1"/>
    <w:rsid w:val="00944A06"/>
    <w:rsid w:val="00944DB5"/>
    <w:rsid w:val="00945011"/>
    <w:rsid w:val="009454C9"/>
    <w:rsid w:val="0094571C"/>
    <w:rsid w:val="0094581A"/>
    <w:rsid w:val="00945B43"/>
    <w:rsid w:val="00945B67"/>
    <w:rsid w:val="0094649F"/>
    <w:rsid w:val="009467F9"/>
    <w:rsid w:val="009471AD"/>
    <w:rsid w:val="00947214"/>
    <w:rsid w:val="009478BC"/>
    <w:rsid w:val="00950235"/>
    <w:rsid w:val="00951808"/>
    <w:rsid w:val="009522AA"/>
    <w:rsid w:val="009525BC"/>
    <w:rsid w:val="009525E4"/>
    <w:rsid w:val="00952F45"/>
    <w:rsid w:val="00953034"/>
    <w:rsid w:val="009530E0"/>
    <w:rsid w:val="00953729"/>
    <w:rsid w:val="00953BCD"/>
    <w:rsid w:val="00954AB6"/>
    <w:rsid w:val="00955980"/>
    <w:rsid w:val="00955BF0"/>
    <w:rsid w:val="00956380"/>
    <w:rsid w:val="009565BF"/>
    <w:rsid w:val="009574A7"/>
    <w:rsid w:val="009576C0"/>
    <w:rsid w:val="00957ABE"/>
    <w:rsid w:val="00960379"/>
    <w:rsid w:val="00960855"/>
    <w:rsid w:val="009609A3"/>
    <w:rsid w:val="00960A44"/>
    <w:rsid w:val="00960D85"/>
    <w:rsid w:val="00960DB0"/>
    <w:rsid w:val="009614CD"/>
    <w:rsid w:val="009615AA"/>
    <w:rsid w:val="009623B1"/>
    <w:rsid w:val="00963481"/>
    <w:rsid w:val="009635F7"/>
    <w:rsid w:val="009637DA"/>
    <w:rsid w:val="00963C6D"/>
    <w:rsid w:val="00963F22"/>
    <w:rsid w:val="00963F99"/>
    <w:rsid w:val="00963FE5"/>
    <w:rsid w:val="009645F9"/>
    <w:rsid w:val="00964934"/>
    <w:rsid w:val="00964F07"/>
    <w:rsid w:val="009653FD"/>
    <w:rsid w:val="009655A9"/>
    <w:rsid w:val="009655CF"/>
    <w:rsid w:val="00965878"/>
    <w:rsid w:val="00965892"/>
    <w:rsid w:val="0096603D"/>
    <w:rsid w:val="009666B5"/>
    <w:rsid w:val="00967365"/>
    <w:rsid w:val="00967493"/>
    <w:rsid w:val="00967768"/>
    <w:rsid w:val="00967AFE"/>
    <w:rsid w:val="00967C22"/>
    <w:rsid w:val="0097041F"/>
    <w:rsid w:val="0097052B"/>
    <w:rsid w:val="009707FE"/>
    <w:rsid w:val="00970926"/>
    <w:rsid w:val="00970A7B"/>
    <w:rsid w:val="009717E0"/>
    <w:rsid w:val="00971B42"/>
    <w:rsid w:val="0097263B"/>
    <w:rsid w:val="009726C9"/>
    <w:rsid w:val="00972818"/>
    <w:rsid w:val="00972B16"/>
    <w:rsid w:val="00972F15"/>
    <w:rsid w:val="009738CE"/>
    <w:rsid w:val="00973A69"/>
    <w:rsid w:val="0097429E"/>
    <w:rsid w:val="0097566A"/>
    <w:rsid w:val="00975D64"/>
    <w:rsid w:val="00975F1F"/>
    <w:rsid w:val="00975F33"/>
    <w:rsid w:val="009760A5"/>
    <w:rsid w:val="00976250"/>
    <w:rsid w:val="009765E9"/>
    <w:rsid w:val="00977047"/>
    <w:rsid w:val="00977228"/>
    <w:rsid w:val="0097772D"/>
    <w:rsid w:val="00980DD1"/>
    <w:rsid w:val="00981220"/>
    <w:rsid w:val="00981981"/>
    <w:rsid w:val="00981C8E"/>
    <w:rsid w:val="00981CA0"/>
    <w:rsid w:val="00981E81"/>
    <w:rsid w:val="00982748"/>
    <w:rsid w:val="009836C9"/>
    <w:rsid w:val="009837DB"/>
    <w:rsid w:val="00984242"/>
    <w:rsid w:val="009842DD"/>
    <w:rsid w:val="00985474"/>
    <w:rsid w:val="00985558"/>
    <w:rsid w:val="009857CA"/>
    <w:rsid w:val="00985D54"/>
    <w:rsid w:val="00985F19"/>
    <w:rsid w:val="009863F2"/>
    <w:rsid w:val="00986813"/>
    <w:rsid w:val="00986900"/>
    <w:rsid w:val="00987062"/>
    <w:rsid w:val="009871A6"/>
    <w:rsid w:val="009875E7"/>
    <w:rsid w:val="009878A3"/>
    <w:rsid w:val="00990D0D"/>
    <w:rsid w:val="00990D59"/>
    <w:rsid w:val="00990FA7"/>
    <w:rsid w:val="00991262"/>
    <w:rsid w:val="009914DA"/>
    <w:rsid w:val="00991780"/>
    <w:rsid w:val="009919DB"/>
    <w:rsid w:val="009923A1"/>
    <w:rsid w:val="00992688"/>
    <w:rsid w:val="0099291B"/>
    <w:rsid w:val="009931C3"/>
    <w:rsid w:val="0099358B"/>
    <w:rsid w:val="00993751"/>
    <w:rsid w:val="009938A9"/>
    <w:rsid w:val="00993B12"/>
    <w:rsid w:val="00994D02"/>
    <w:rsid w:val="009950FB"/>
    <w:rsid w:val="00995848"/>
    <w:rsid w:val="00996748"/>
    <w:rsid w:val="0099679D"/>
    <w:rsid w:val="009A0626"/>
    <w:rsid w:val="009A1954"/>
    <w:rsid w:val="009A1AF4"/>
    <w:rsid w:val="009A2221"/>
    <w:rsid w:val="009A2585"/>
    <w:rsid w:val="009A3148"/>
    <w:rsid w:val="009A386D"/>
    <w:rsid w:val="009A3B0A"/>
    <w:rsid w:val="009A416A"/>
    <w:rsid w:val="009A4592"/>
    <w:rsid w:val="009A5107"/>
    <w:rsid w:val="009A54BC"/>
    <w:rsid w:val="009A5A0E"/>
    <w:rsid w:val="009A5F37"/>
    <w:rsid w:val="009A6ACA"/>
    <w:rsid w:val="009A6E01"/>
    <w:rsid w:val="009A73DA"/>
    <w:rsid w:val="009A7916"/>
    <w:rsid w:val="009A7BC1"/>
    <w:rsid w:val="009A7BC9"/>
    <w:rsid w:val="009A7DC3"/>
    <w:rsid w:val="009B093F"/>
    <w:rsid w:val="009B1114"/>
    <w:rsid w:val="009B11C1"/>
    <w:rsid w:val="009B17BB"/>
    <w:rsid w:val="009B1D57"/>
    <w:rsid w:val="009B25C1"/>
    <w:rsid w:val="009B2893"/>
    <w:rsid w:val="009B2DD5"/>
    <w:rsid w:val="009B3163"/>
    <w:rsid w:val="009B3483"/>
    <w:rsid w:val="009B3612"/>
    <w:rsid w:val="009B39F0"/>
    <w:rsid w:val="009B4209"/>
    <w:rsid w:val="009B44A8"/>
    <w:rsid w:val="009B4A07"/>
    <w:rsid w:val="009B4CE7"/>
    <w:rsid w:val="009B56E9"/>
    <w:rsid w:val="009B6736"/>
    <w:rsid w:val="009B6F58"/>
    <w:rsid w:val="009B716D"/>
    <w:rsid w:val="009B718F"/>
    <w:rsid w:val="009B726A"/>
    <w:rsid w:val="009B7943"/>
    <w:rsid w:val="009B7E92"/>
    <w:rsid w:val="009C0157"/>
    <w:rsid w:val="009C0BA8"/>
    <w:rsid w:val="009C0C10"/>
    <w:rsid w:val="009C0EB8"/>
    <w:rsid w:val="009C0FA9"/>
    <w:rsid w:val="009C1B0A"/>
    <w:rsid w:val="009C1C6B"/>
    <w:rsid w:val="009C1C80"/>
    <w:rsid w:val="009C1DEF"/>
    <w:rsid w:val="009C25DF"/>
    <w:rsid w:val="009C3039"/>
    <w:rsid w:val="009C354C"/>
    <w:rsid w:val="009C3864"/>
    <w:rsid w:val="009C4AB7"/>
    <w:rsid w:val="009C4CA6"/>
    <w:rsid w:val="009C4E20"/>
    <w:rsid w:val="009C4FCA"/>
    <w:rsid w:val="009C573B"/>
    <w:rsid w:val="009C5A8A"/>
    <w:rsid w:val="009C6136"/>
    <w:rsid w:val="009C670A"/>
    <w:rsid w:val="009C6963"/>
    <w:rsid w:val="009C6DAD"/>
    <w:rsid w:val="009C6E77"/>
    <w:rsid w:val="009C7014"/>
    <w:rsid w:val="009C76DC"/>
    <w:rsid w:val="009C7ADF"/>
    <w:rsid w:val="009C7C13"/>
    <w:rsid w:val="009D043F"/>
    <w:rsid w:val="009D0FDD"/>
    <w:rsid w:val="009D1A61"/>
    <w:rsid w:val="009D2256"/>
    <w:rsid w:val="009D30A8"/>
    <w:rsid w:val="009D3211"/>
    <w:rsid w:val="009D34F2"/>
    <w:rsid w:val="009D3AB7"/>
    <w:rsid w:val="009D3B0F"/>
    <w:rsid w:val="009D3E4C"/>
    <w:rsid w:val="009D43AA"/>
    <w:rsid w:val="009D6485"/>
    <w:rsid w:val="009D6750"/>
    <w:rsid w:val="009D68EE"/>
    <w:rsid w:val="009D6928"/>
    <w:rsid w:val="009D6E5D"/>
    <w:rsid w:val="009D6F75"/>
    <w:rsid w:val="009D706D"/>
    <w:rsid w:val="009D78B9"/>
    <w:rsid w:val="009D7C0B"/>
    <w:rsid w:val="009E0255"/>
    <w:rsid w:val="009E049A"/>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21A"/>
    <w:rsid w:val="009E4875"/>
    <w:rsid w:val="009E4E51"/>
    <w:rsid w:val="009E5063"/>
    <w:rsid w:val="009E5C33"/>
    <w:rsid w:val="009E5EEB"/>
    <w:rsid w:val="009E64F0"/>
    <w:rsid w:val="009E67AF"/>
    <w:rsid w:val="009E7537"/>
    <w:rsid w:val="009E7C2F"/>
    <w:rsid w:val="009F0292"/>
    <w:rsid w:val="009F02F8"/>
    <w:rsid w:val="009F03FD"/>
    <w:rsid w:val="009F09FA"/>
    <w:rsid w:val="009F0AAB"/>
    <w:rsid w:val="009F19E5"/>
    <w:rsid w:val="009F1CB1"/>
    <w:rsid w:val="009F21ED"/>
    <w:rsid w:val="009F2502"/>
    <w:rsid w:val="009F2C60"/>
    <w:rsid w:val="009F2DC0"/>
    <w:rsid w:val="009F2E16"/>
    <w:rsid w:val="009F33B7"/>
    <w:rsid w:val="009F3CDD"/>
    <w:rsid w:val="009F4017"/>
    <w:rsid w:val="009F4229"/>
    <w:rsid w:val="009F43E5"/>
    <w:rsid w:val="009F4899"/>
    <w:rsid w:val="009F48A9"/>
    <w:rsid w:val="009F5261"/>
    <w:rsid w:val="009F5E17"/>
    <w:rsid w:val="009F6366"/>
    <w:rsid w:val="009F6DCB"/>
    <w:rsid w:val="009F6FBB"/>
    <w:rsid w:val="009F78A7"/>
    <w:rsid w:val="00A0026D"/>
    <w:rsid w:val="00A0030B"/>
    <w:rsid w:val="00A00AF0"/>
    <w:rsid w:val="00A00D2F"/>
    <w:rsid w:val="00A0102A"/>
    <w:rsid w:val="00A018BE"/>
    <w:rsid w:val="00A01A9A"/>
    <w:rsid w:val="00A01DAF"/>
    <w:rsid w:val="00A02A19"/>
    <w:rsid w:val="00A02E62"/>
    <w:rsid w:val="00A03412"/>
    <w:rsid w:val="00A034B6"/>
    <w:rsid w:val="00A0377C"/>
    <w:rsid w:val="00A03C15"/>
    <w:rsid w:val="00A03F1A"/>
    <w:rsid w:val="00A04768"/>
    <w:rsid w:val="00A047B5"/>
    <w:rsid w:val="00A0574F"/>
    <w:rsid w:val="00A05946"/>
    <w:rsid w:val="00A060DD"/>
    <w:rsid w:val="00A06633"/>
    <w:rsid w:val="00A066E4"/>
    <w:rsid w:val="00A068FD"/>
    <w:rsid w:val="00A06A72"/>
    <w:rsid w:val="00A06CF8"/>
    <w:rsid w:val="00A06D22"/>
    <w:rsid w:val="00A10BD4"/>
    <w:rsid w:val="00A10C59"/>
    <w:rsid w:val="00A10E45"/>
    <w:rsid w:val="00A110AA"/>
    <w:rsid w:val="00A11707"/>
    <w:rsid w:val="00A118E3"/>
    <w:rsid w:val="00A11B1F"/>
    <w:rsid w:val="00A12025"/>
    <w:rsid w:val="00A1207F"/>
    <w:rsid w:val="00A13291"/>
    <w:rsid w:val="00A1336A"/>
    <w:rsid w:val="00A13546"/>
    <w:rsid w:val="00A1362D"/>
    <w:rsid w:val="00A1375C"/>
    <w:rsid w:val="00A13D0E"/>
    <w:rsid w:val="00A1426B"/>
    <w:rsid w:val="00A14C39"/>
    <w:rsid w:val="00A14EAE"/>
    <w:rsid w:val="00A1595E"/>
    <w:rsid w:val="00A15A5F"/>
    <w:rsid w:val="00A15BAA"/>
    <w:rsid w:val="00A167F8"/>
    <w:rsid w:val="00A1683B"/>
    <w:rsid w:val="00A170D9"/>
    <w:rsid w:val="00A17463"/>
    <w:rsid w:val="00A177CE"/>
    <w:rsid w:val="00A20208"/>
    <w:rsid w:val="00A20C16"/>
    <w:rsid w:val="00A20D77"/>
    <w:rsid w:val="00A232DE"/>
    <w:rsid w:val="00A23410"/>
    <w:rsid w:val="00A2354D"/>
    <w:rsid w:val="00A237FD"/>
    <w:rsid w:val="00A23B0A"/>
    <w:rsid w:val="00A241AF"/>
    <w:rsid w:val="00A24849"/>
    <w:rsid w:val="00A24B41"/>
    <w:rsid w:val="00A24B60"/>
    <w:rsid w:val="00A24FEC"/>
    <w:rsid w:val="00A25352"/>
    <w:rsid w:val="00A25A3E"/>
    <w:rsid w:val="00A26331"/>
    <w:rsid w:val="00A267FE"/>
    <w:rsid w:val="00A26828"/>
    <w:rsid w:val="00A26E2B"/>
    <w:rsid w:val="00A27257"/>
    <w:rsid w:val="00A2754F"/>
    <w:rsid w:val="00A27886"/>
    <w:rsid w:val="00A27AEA"/>
    <w:rsid w:val="00A27B74"/>
    <w:rsid w:val="00A27BE7"/>
    <w:rsid w:val="00A27CB7"/>
    <w:rsid w:val="00A300A0"/>
    <w:rsid w:val="00A3059C"/>
    <w:rsid w:val="00A305FF"/>
    <w:rsid w:val="00A31772"/>
    <w:rsid w:val="00A31F97"/>
    <w:rsid w:val="00A3250B"/>
    <w:rsid w:val="00A33382"/>
    <w:rsid w:val="00A3392B"/>
    <w:rsid w:val="00A339CA"/>
    <w:rsid w:val="00A33C05"/>
    <w:rsid w:val="00A33C93"/>
    <w:rsid w:val="00A33F69"/>
    <w:rsid w:val="00A3468D"/>
    <w:rsid w:val="00A3530A"/>
    <w:rsid w:val="00A361D4"/>
    <w:rsid w:val="00A36628"/>
    <w:rsid w:val="00A3685B"/>
    <w:rsid w:val="00A368B8"/>
    <w:rsid w:val="00A36C34"/>
    <w:rsid w:val="00A377BA"/>
    <w:rsid w:val="00A40124"/>
    <w:rsid w:val="00A41B02"/>
    <w:rsid w:val="00A42392"/>
    <w:rsid w:val="00A42D8E"/>
    <w:rsid w:val="00A431BB"/>
    <w:rsid w:val="00A43AED"/>
    <w:rsid w:val="00A4588E"/>
    <w:rsid w:val="00A4629A"/>
    <w:rsid w:val="00A463D8"/>
    <w:rsid w:val="00A4647A"/>
    <w:rsid w:val="00A469B0"/>
    <w:rsid w:val="00A46EBF"/>
    <w:rsid w:val="00A4746B"/>
    <w:rsid w:val="00A4785F"/>
    <w:rsid w:val="00A50D3B"/>
    <w:rsid w:val="00A50D6F"/>
    <w:rsid w:val="00A51239"/>
    <w:rsid w:val="00A515AD"/>
    <w:rsid w:val="00A51B7A"/>
    <w:rsid w:val="00A5232D"/>
    <w:rsid w:val="00A525B3"/>
    <w:rsid w:val="00A5262D"/>
    <w:rsid w:val="00A5373F"/>
    <w:rsid w:val="00A53E32"/>
    <w:rsid w:val="00A540AC"/>
    <w:rsid w:val="00A5416E"/>
    <w:rsid w:val="00A54A89"/>
    <w:rsid w:val="00A55452"/>
    <w:rsid w:val="00A565F7"/>
    <w:rsid w:val="00A566CD"/>
    <w:rsid w:val="00A567A8"/>
    <w:rsid w:val="00A56A9B"/>
    <w:rsid w:val="00A57241"/>
    <w:rsid w:val="00A57B7E"/>
    <w:rsid w:val="00A57FC2"/>
    <w:rsid w:val="00A601E6"/>
    <w:rsid w:val="00A609C6"/>
    <w:rsid w:val="00A6106E"/>
    <w:rsid w:val="00A612C2"/>
    <w:rsid w:val="00A61658"/>
    <w:rsid w:val="00A62635"/>
    <w:rsid w:val="00A6290C"/>
    <w:rsid w:val="00A63909"/>
    <w:rsid w:val="00A64B54"/>
    <w:rsid w:val="00A65152"/>
    <w:rsid w:val="00A65679"/>
    <w:rsid w:val="00A668AD"/>
    <w:rsid w:val="00A66CBD"/>
    <w:rsid w:val="00A675E0"/>
    <w:rsid w:val="00A67C64"/>
    <w:rsid w:val="00A70D8B"/>
    <w:rsid w:val="00A7114C"/>
    <w:rsid w:val="00A711A7"/>
    <w:rsid w:val="00A71552"/>
    <w:rsid w:val="00A71F07"/>
    <w:rsid w:val="00A7240A"/>
    <w:rsid w:val="00A7285C"/>
    <w:rsid w:val="00A72B75"/>
    <w:rsid w:val="00A731C2"/>
    <w:rsid w:val="00A7368A"/>
    <w:rsid w:val="00A73E69"/>
    <w:rsid w:val="00A73EE3"/>
    <w:rsid w:val="00A74C3C"/>
    <w:rsid w:val="00A74DC3"/>
    <w:rsid w:val="00A7502D"/>
    <w:rsid w:val="00A7570E"/>
    <w:rsid w:val="00A75D31"/>
    <w:rsid w:val="00A75D69"/>
    <w:rsid w:val="00A767E8"/>
    <w:rsid w:val="00A76911"/>
    <w:rsid w:val="00A76979"/>
    <w:rsid w:val="00A77863"/>
    <w:rsid w:val="00A779C3"/>
    <w:rsid w:val="00A77C72"/>
    <w:rsid w:val="00A80B7F"/>
    <w:rsid w:val="00A80FB8"/>
    <w:rsid w:val="00A81420"/>
    <w:rsid w:val="00A81505"/>
    <w:rsid w:val="00A823DC"/>
    <w:rsid w:val="00A82BCC"/>
    <w:rsid w:val="00A839C3"/>
    <w:rsid w:val="00A84439"/>
    <w:rsid w:val="00A84453"/>
    <w:rsid w:val="00A8447E"/>
    <w:rsid w:val="00A84A3F"/>
    <w:rsid w:val="00A84AAF"/>
    <w:rsid w:val="00A8584A"/>
    <w:rsid w:val="00A85979"/>
    <w:rsid w:val="00A86180"/>
    <w:rsid w:val="00A8706C"/>
    <w:rsid w:val="00A8736D"/>
    <w:rsid w:val="00A87610"/>
    <w:rsid w:val="00A90483"/>
    <w:rsid w:val="00A90647"/>
    <w:rsid w:val="00A909E9"/>
    <w:rsid w:val="00A90A10"/>
    <w:rsid w:val="00A90EF7"/>
    <w:rsid w:val="00A91EEE"/>
    <w:rsid w:val="00A91EFD"/>
    <w:rsid w:val="00A92103"/>
    <w:rsid w:val="00A92C64"/>
    <w:rsid w:val="00A92ECB"/>
    <w:rsid w:val="00A9377E"/>
    <w:rsid w:val="00A937A4"/>
    <w:rsid w:val="00A943EC"/>
    <w:rsid w:val="00A94ED3"/>
    <w:rsid w:val="00A952B5"/>
    <w:rsid w:val="00A957E0"/>
    <w:rsid w:val="00A95C93"/>
    <w:rsid w:val="00A95F63"/>
    <w:rsid w:val="00A96D04"/>
    <w:rsid w:val="00A96D42"/>
    <w:rsid w:val="00A97922"/>
    <w:rsid w:val="00A97E78"/>
    <w:rsid w:val="00AA0807"/>
    <w:rsid w:val="00AA1894"/>
    <w:rsid w:val="00AA1A44"/>
    <w:rsid w:val="00AA1E7D"/>
    <w:rsid w:val="00AA212B"/>
    <w:rsid w:val="00AA2504"/>
    <w:rsid w:val="00AA25BB"/>
    <w:rsid w:val="00AA267F"/>
    <w:rsid w:val="00AA2E06"/>
    <w:rsid w:val="00AA2E39"/>
    <w:rsid w:val="00AA2EC8"/>
    <w:rsid w:val="00AA2F06"/>
    <w:rsid w:val="00AA3472"/>
    <w:rsid w:val="00AA35C5"/>
    <w:rsid w:val="00AA3676"/>
    <w:rsid w:val="00AA3BE7"/>
    <w:rsid w:val="00AA3BEB"/>
    <w:rsid w:val="00AA3E4F"/>
    <w:rsid w:val="00AA479E"/>
    <w:rsid w:val="00AA48F5"/>
    <w:rsid w:val="00AA4993"/>
    <w:rsid w:val="00AA56D1"/>
    <w:rsid w:val="00AA57C0"/>
    <w:rsid w:val="00AA5E18"/>
    <w:rsid w:val="00AA6E88"/>
    <w:rsid w:val="00AA72DC"/>
    <w:rsid w:val="00AA76E2"/>
    <w:rsid w:val="00AAFC1C"/>
    <w:rsid w:val="00AB0E95"/>
    <w:rsid w:val="00AB16D9"/>
    <w:rsid w:val="00AB2346"/>
    <w:rsid w:val="00AB2E5B"/>
    <w:rsid w:val="00AB41AB"/>
    <w:rsid w:val="00AB4486"/>
    <w:rsid w:val="00AB48C8"/>
    <w:rsid w:val="00AB4DBD"/>
    <w:rsid w:val="00AB4FC4"/>
    <w:rsid w:val="00AB595A"/>
    <w:rsid w:val="00AB5A15"/>
    <w:rsid w:val="00AB63D3"/>
    <w:rsid w:val="00AB6C0A"/>
    <w:rsid w:val="00AB7009"/>
    <w:rsid w:val="00AB771E"/>
    <w:rsid w:val="00AC1BE7"/>
    <w:rsid w:val="00AC2989"/>
    <w:rsid w:val="00AC2F16"/>
    <w:rsid w:val="00AC42BD"/>
    <w:rsid w:val="00AC4881"/>
    <w:rsid w:val="00AC517B"/>
    <w:rsid w:val="00AC6070"/>
    <w:rsid w:val="00AC61F4"/>
    <w:rsid w:val="00AC66E6"/>
    <w:rsid w:val="00AC6912"/>
    <w:rsid w:val="00AC71BD"/>
    <w:rsid w:val="00AC7536"/>
    <w:rsid w:val="00AC7630"/>
    <w:rsid w:val="00AC7821"/>
    <w:rsid w:val="00AC7BCF"/>
    <w:rsid w:val="00AC7DC3"/>
    <w:rsid w:val="00AD0E79"/>
    <w:rsid w:val="00AD10C2"/>
    <w:rsid w:val="00AD10E7"/>
    <w:rsid w:val="00AD13DE"/>
    <w:rsid w:val="00AD1BB6"/>
    <w:rsid w:val="00AD22D2"/>
    <w:rsid w:val="00AD26FA"/>
    <w:rsid w:val="00AD2A00"/>
    <w:rsid w:val="00AD472B"/>
    <w:rsid w:val="00AD4806"/>
    <w:rsid w:val="00AD51BE"/>
    <w:rsid w:val="00AD58F3"/>
    <w:rsid w:val="00AD5D44"/>
    <w:rsid w:val="00AD664B"/>
    <w:rsid w:val="00AD69B7"/>
    <w:rsid w:val="00AD6A0C"/>
    <w:rsid w:val="00AD6A21"/>
    <w:rsid w:val="00AD6D3B"/>
    <w:rsid w:val="00AD6F48"/>
    <w:rsid w:val="00AD714A"/>
    <w:rsid w:val="00AD71BD"/>
    <w:rsid w:val="00AD7482"/>
    <w:rsid w:val="00AD75A0"/>
    <w:rsid w:val="00AD7C2E"/>
    <w:rsid w:val="00AD7CC3"/>
    <w:rsid w:val="00AE1790"/>
    <w:rsid w:val="00AE1939"/>
    <w:rsid w:val="00AE1CCA"/>
    <w:rsid w:val="00AE1F0E"/>
    <w:rsid w:val="00AE2156"/>
    <w:rsid w:val="00AE253C"/>
    <w:rsid w:val="00AE2E49"/>
    <w:rsid w:val="00AE2EC3"/>
    <w:rsid w:val="00AE3924"/>
    <w:rsid w:val="00AE3BEC"/>
    <w:rsid w:val="00AE47BF"/>
    <w:rsid w:val="00AE501D"/>
    <w:rsid w:val="00AE5728"/>
    <w:rsid w:val="00AE65C7"/>
    <w:rsid w:val="00AE6749"/>
    <w:rsid w:val="00AE6C89"/>
    <w:rsid w:val="00AF028F"/>
    <w:rsid w:val="00AF0C03"/>
    <w:rsid w:val="00AF0C51"/>
    <w:rsid w:val="00AF157B"/>
    <w:rsid w:val="00AF1AA5"/>
    <w:rsid w:val="00AF23A6"/>
    <w:rsid w:val="00AF264C"/>
    <w:rsid w:val="00AF2995"/>
    <w:rsid w:val="00AF3152"/>
    <w:rsid w:val="00AF3E97"/>
    <w:rsid w:val="00AF5664"/>
    <w:rsid w:val="00AF56DD"/>
    <w:rsid w:val="00AF5CD5"/>
    <w:rsid w:val="00AF5EB8"/>
    <w:rsid w:val="00AF6485"/>
    <w:rsid w:val="00AF663B"/>
    <w:rsid w:val="00AF736E"/>
    <w:rsid w:val="00B003B5"/>
    <w:rsid w:val="00B00967"/>
    <w:rsid w:val="00B00ACB"/>
    <w:rsid w:val="00B012B4"/>
    <w:rsid w:val="00B014CE"/>
    <w:rsid w:val="00B015A2"/>
    <w:rsid w:val="00B01DBE"/>
    <w:rsid w:val="00B01F56"/>
    <w:rsid w:val="00B02486"/>
    <w:rsid w:val="00B02796"/>
    <w:rsid w:val="00B02BB6"/>
    <w:rsid w:val="00B03452"/>
    <w:rsid w:val="00B048A2"/>
    <w:rsid w:val="00B05232"/>
    <w:rsid w:val="00B05FAA"/>
    <w:rsid w:val="00B064FD"/>
    <w:rsid w:val="00B06698"/>
    <w:rsid w:val="00B067D1"/>
    <w:rsid w:val="00B0758D"/>
    <w:rsid w:val="00B07CCE"/>
    <w:rsid w:val="00B10B62"/>
    <w:rsid w:val="00B10DBB"/>
    <w:rsid w:val="00B114B0"/>
    <w:rsid w:val="00B11647"/>
    <w:rsid w:val="00B11AA8"/>
    <w:rsid w:val="00B1258D"/>
    <w:rsid w:val="00B1273F"/>
    <w:rsid w:val="00B12A25"/>
    <w:rsid w:val="00B134D3"/>
    <w:rsid w:val="00B1363A"/>
    <w:rsid w:val="00B13A17"/>
    <w:rsid w:val="00B13A31"/>
    <w:rsid w:val="00B1459E"/>
    <w:rsid w:val="00B151AE"/>
    <w:rsid w:val="00B15431"/>
    <w:rsid w:val="00B15435"/>
    <w:rsid w:val="00B15C14"/>
    <w:rsid w:val="00B167E2"/>
    <w:rsid w:val="00B16BC9"/>
    <w:rsid w:val="00B16C19"/>
    <w:rsid w:val="00B16D6F"/>
    <w:rsid w:val="00B16E46"/>
    <w:rsid w:val="00B17741"/>
    <w:rsid w:val="00B17EDA"/>
    <w:rsid w:val="00B205A1"/>
    <w:rsid w:val="00B20A18"/>
    <w:rsid w:val="00B216B1"/>
    <w:rsid w:val="00B21C9F"/>
    <w:rsid w:val="00B2202B"/>
    <w:rsid w:val="00B22CFE"/>
    <w:rsid w:val="00B22E4A"/>
    <w:rsid w:val="00B23529"/>
    <w:rsid w:val="00B23B6F"/>
    <w:rsid w:val="00B2435F"/>
    <w:rsid w:val="00B24A98"/>
    <w:rsid w:val="00B24BC5"/>
    <w:rsid w:val="00B24BF7"/>
    <w:rsid w:val="00B2556F"/>
    <w:rsid w:val="00B25C23"/>
    <w:rsid w:val="00B25F2B"/>
    <w:rsid w:val="00B26293"/>
    <w:rsid w:val="00B263E3"/>
    <w:rsid w:val="00B26461"/>
    <w:rsid w:val="00B26627"/>
    <w:rsid w:val="00B30173"/>
    <w:rsid w:val="00B30838"/>
    <w:rsid w:val="00B30BA2"/>
    <w:rsid w:val="00B317B0"/>
    <w:rsid w:val="00B337DD"/>
    <w:rsid w:val="00B3443F"/>
    <w:rsid w:val="00B35580"/>
    <w:rsid w:val="00B36495"/>
    <w:rsid w:val="00B3667A"/>
    <w:rsid w:val="00B36778"/>
    <w:rsid w:val="00B369AF"/>
    <w:rsid w:val="00B36B97"/>
    <w:rsid w:val="00B370A8"/>
    <w:rsid w:val="00B373B7"/>
    <w:rsid w:val="00B37587"/>
    <w:rsid w:val="00B37FFD"/>
    <w:rsid w:val="00B40428"/>
    <w:rsid w:val="00B4044D"/>
    <w:rsid w:val="00B4076F"/>
    <w:rsid w:val="00B40F93"/>
    <w:rsid w:val="00B4145A"/>
    <w:rsid w:val="00B41D98"/>
    <w:rsid w:val="00B42804"/>
    <w:rsid w:val="00B42CF5"/>
    <w:rsid w:val="00B432BB"/>
    <w:rsid w:val="00B44CE7"/>
    <w:rsid w:val="00B452A7"/>
    <w:rsid w:val="00B45C5C"/>
    <w:rsid w:val="00B4602C"/>
    <w:rsid w:val="00B46157"/>
    <w:rsid w:val="00B4680B"/>
    <w:rsid w:val="00B46833"/>
    <w:rsid w:val="00B46D10"/>
    <w:rsid w:val="00B47503"/>
    <w:rsid w:val="00B4794E"/>
    <w:rsid w:val="00B479EB"/>
    <w:rsid w:val="00B50257"/>
    <w:rsid w:val="00B5041E"/>
    <w:rsid w:val="00B50821"/>
    <w:rsid w:val="00B50C13"/>
    <w:rsid w:val="00B517C5"/>
    <w:rsid w:val="00B51855"/>
    <w:rsid w:val="00B5195B"/>
    <w:rsid w:val="00B51A2D"/>
    <w:rsid w:val="00B51D2D"/>
    <w:rsid w:val="00B51FAE"/>
    <w:rsid w:val="00B523FB"/>
    <w:rsid w:val="00B52AA8"/>
    <w:rsid w:val="00B5300B"/>
    <w:rsid w:val="00B532BF"/>
    <w:rsid w:val="00B5356E"/>
    <w:rsid w:val="00B53703"/>
    <w:rsid w:val="00B53F59"/>
    <w:rsid w:val="00B54051"/>
    <w:rsid w:val="00B54B98"/>
    <w:rsid w:val="00B5554B"/>
    <w:rsid w:val="00B558F0"/>
    <w:rsid w:val="00B563A0"/>
    <w:rsid w:val="00B56A64"/>
    <w:rsid w:val="00B56DB8"/>
    <w:rsid w:val="00B577A4"/>
    <w:rsid w:val="00B57AB1"/>
    <w:rsid w:val="00B600F1"/>
    <w:rsid w:val="00B603D4"/>
    <w:rsid w:val="00B60D83"/>
    <w:rsid w:val="00B6136B"/>
    <w:rsid w:val="00B617C9"/>
    <w:rsid w:val="00B61CC0"/>
    <w:rsid w:val="00B62383"/>
    <w:rsid w:val="00B626E4"/>
    <w:rsid w:val="00B62969"/>
    <w:rsid w:val="00B62E07"/>
    <w:rsid w:val="00B63494"/>
    <w:rsid w:val="00B639C8"/>
    <w:rsid w:val="00B63B3F"/>
    <w:rsid w:val="00B63E5A"/>
    <w:rsid w:val="00B6510D"/>
    <w:rsid w:val="00B65175"/>
    <w:rsid w:val="00B652DB"/>
    <w:rsid w:val="00B65335"/>
    <w:rsid w:val="00B6539B"/>
    <w:rsid w:val="00B65739"/>
    <w:rsid w:val="00B65769"/>
    <w:rsid w:val="00B6613D"/>
    <w:rsid w:val="00B665EC"/>
    <w:rsid w:val="00B66A13"/>
    <w:rsid w:val="00B66A74"/>
    <w:rsid w:val="00B6700E"/>
    <w:rsid w:val="00B67AA9"/>
    <w:rsid w:val="00B67E83"/>
    <w:rsid w:val="00B7049C"/>
    <w:rsid w:val="00B70CF8"/>
    <w:rsid w:val="00B71488"/>
    <w:rsid w:val="00B715E0"/>
    <w:rsid w:val="00B71C8D"/>
    <w:rsid w:val="00B728AF"/>
    <w:rsid w:val="00B72A28"/>
    <w:rsid w:val="00B7306F"/>
    <w:rsid w:val="00B73154"/>
    <w:rsid w:val="00B73266"/>
    <w:rsid w:val="00B73449"/>
    <w:rsid w:val="00B73AEF"/>
    <w:rsid w:val="00B73C3B"/>
    <w:rsid w:val="00B74ACE"/>
    <w:rsid w:val="00B75009"/>
    <w:rsid w:val="00B7558B"/>
    <w:rsid w:val="00B75B3A"/>
    <w:rsid w:val="00B768AD"/>
    <w:rsid w:val="00B76E98"/>
    <w:rsid w:val="00B77228"/>
    <w:rsid w:val="00B773FC"/>
    <w:rsid w:val="00B77F1E"/>
    <w:rsid w:val="00B804CF"/>
    <w:rsid w:val="00B80519"/>
    <w:rsid w:val="00B805A9"/>
    <w:rsid w:val="00B80649"/>
    <w:rsid w:val="00B81770"/>
    <w:rsid w:val="00B819F1"/>
    <w:rsid w:val="00B81E0E"/>
    <w:rsid w:val="00B81F74"/>
    <w:rsid w:val="00B82344"/>
    <w:rsid w:val="00B82AA6"/>
    <w:rsid w:val="00B83B52"/>
    <w:rsid w:val="00B83D0C"/>
    <w:rsid w:val="00B840FD"/>
    <w:rsid w:val="00B84DB1"/>
    <w:rsid w:val="00B852C6"/>
    <w:rsid w:val="00B8575F"/>
    <w:rsid w:val="00B859D6"/>
    <w:rsid w:val="00B85A0C"/>
    <w:rsid w:val="00B85A70"/>
    <w:rsid w:val="00B85B24"/>
    <w:rsid w:val="00B865D4"/>
    <w:rsid w:val="00B867D4"/>
    <w:rsid w:val="00B868C8"/>
    <w:rsid w:val="00B86E73"/>
    <w:rsid w:val="00B86FE6"/>
    <w:rsid w:val="00B870B0"/>
    <w:rsid w:val="00B8799B"/>
    <w:rsid w:val="00B87F09"/>
    <w:rsid w:val="00B90721"/>
    <w:rsid w:val="00B92208"/>
    <w:rsid w:val="00B92250"/>
    <w:rsid w:val="00B9256F"/>
    <w:rsid w:val="00B92FA3"/>
    <w:rsid w:val="00B93CB2"/>
    <w:rsid w:val="00B940EC"/>
    <w:rsid w:val="00B9430E"/>
    <w:rsid w:val="00B94599"/>
    <w:rsid w:val="00B949D6"/>
    <w:rsid w:val="00B94D08"/>
    <w:rsid w:val="00B950A5"/>
    <w:rsid w:val="00B95181"/>
    <w:rsid w:val="00B958E4"/>
    <w:rsid w:val="00B95BFE"/>
    <w:rsid w:val="00B95C58"/>
    <w:rsid w:val="00B95D2B"/>
    <w:rsid w:val="00B95E5D"/>
    <w:rsid w:val="00B963AF"/>
    <w:rsid w:val="00B96538"/>
    <w:rsid w:val="00B96741"/>
    <w:rsid w:val="00B96B60"/>
    <w:rsid w:val="00B97D92"/>
    <w:rsid w:val="00BA03CF"/>
    <w:rsid w:val="00BA057E"/>
    <w:rsid w:val="00BA05B1"/>
    <w:rsid w:val="00BA06FE"/>
    <w:rsid w:val="00BA070C"/>
    <w:rsid w:val="00BA0A6A"/>
    <w:rsid w:val="00BA0AF9"/>
    <w:rsid w:val="00BA0E0D"/>
    <w:rsid w:val="00BA137B"/>
    <w:rsid w:val="00BA1CD8"/>
    <w:rsid w:val="00BA1F25"/>
    <w:rsid w:val="00BA288E"/>
    <w:rsid w:val="00BA3511"/>
    <w:rsid w:val="00BA3B33"/>
    <w:rsid w:val="00BA3C41"/>
    <w:rsid w:val="00BA40EB"/>
    <w:rsid w:val="00BA4594"/>
    <w:rsid w:val="00BA49AF"/>
    <w:rsid w:val="00BA53A5"/>
    <w:rsid w:val="00BA57AA"/>
    <w:rsid w:val="00BA57FD"/>
    <w:rsid w:val="00BA5BA2"/>
    <w:rsid w:val="00BA605B"/>
    <w:rsid w:val="00BA64C5"/>
    <w:rsid w:val="00BA669B"/>
    <w:rsid w:val="00BA6794"/>
    <w:rsid w:val="00BA6D93"/>
    <w:rsid w:val="00BA6F45"/>
    <w:rsid w:val="00BA6FC9"/>
    <w:rsid w:val="00BA74F1"/>
    <w:rsid w:val="00BB016C"/>
    <w:rsid w:val="00BB0248"/>
    <w:rsid w:val="00BB0297"/>
    <w:rsid w:val="00BB0352"/>
    <w:rsid w:val="00BB0640"/>
    <w:rsid w:val="00BB0695"/>
    <w:rsid w:val="00BB06EC"/>
    <w:rsid w:val="00BB0A4A"/>
    <w:rsid w:val="00BB0F15"/>
    <w:rsid w:val="00BB1258"/>
    <w:rsid w:val="00BB1870"/>
    <w:rsid w:val="00BB1A0A"/>
    <w:rsid w:val="00BB234D"/>
    <w:rsid w:val="00BB2860"/>
    <w:rsid w:val="00BB2F11"/>
    <w:rsid w:val="00BB32FE"/>
    <w:rsid w:val="00BB380A"/>
    <w:rsid w:val="00BB3B69"/>
    <w:rsid w:val="00BB4526"/>
    <w:rsid w:val="00BB45E2"/>
    <w:rsid w:val="00BB4E02"/>
    <w:rsid w:val="00BB5054"/>
    <w:rsid w:val="00BB522A"/>
    <w:rsid w:val="00BB541E"/>
    <w:rsid w:val="00BB56BE"/>
    <w:rsid w:val="00BB664C"/>
    <w:rsid w:val="00BB71B3"/>
    <w:rsid w:val="00BB79EA"/>
    <w:rsid w:val="00BC048F"/>
    <w:rsid w:val="00BC0D39"/>
    <w:rsid w:val="00BC0D53"/>
    <w:rsid w:val="00BC0E3D"/>
    <w:rsid w:val="00BC0F4D"/>
    <w:rsid w:val="00BC1DBC"/>
    <w:rsid w:val="00BC200C"/>
    <w:rsid w:val="00BC2740"/>
    <w:rsid w:val="00BC2F6E"/>
    <w:rsid w:val="00BC33F9"/>
    <w:rsid w:val="00BC362F"/>
    <w:rsid w:val="00BC3F6B"/>
    <w:rsid w:val="00BC45C0"/>
    <w:rsid w:val="00BC4FB8"/>
    <w:rsid w:val="00BC5777"/>
    <w:rsid w:val="00BC5FBD"/>
    <w:rsid w:val="00BC60C6"/>
    <w:rsid w:val="00BC73A0"/>
    <w:rsid w:val="00BC7C8E"/>
    <w:rsid w:val="00BD0341"/>
    <w:rsid w:val="00BD06D6"/>
    <w:rsid w:val="00BD1257"/>
    <w:rsid w:val="00BD1990"/>
    <w:rsid w:val="00BD1AFF"/>
    <w:rsid w:val="00BD1E83"/>
    <w:rsid w:val="00BD225C"/>
    <w:rsid w:val="00BD261E"/>
    <w:rsid w:val="00BD33AF"/>
    <w:rsid w:val="00BD3680"/>
    <w:rsid w:val="00BD377E"/>
    <w:rsid w:val="00BD4987"/>
    <w:rsid w:val="00BD55F5"/>
    <w:rsid w:val="00BD5693"/>
    <w:rsid w:val="00BD588B"/>
    <w:rsid w:val="00BD62F0"/>
    <w:rsid w:val="00BD65C7"/>
    <w:rsid w:val="00BD6B9D"/>
    <w:rsid w:val="00BD76BB"/>
    <w:rsid w:val="00BD7D13"/>
    <w:rsid w:val="00BE0142"/>
    <w:rsid w:val="00BE0789"/>
    <w:rsid w:val="00BE0AF4"/>
    <w:rsid w:val="00BE0CA5"/>
    <w:rsid w:val="00BE159D"/>
    <w:rsid w:val="00BE16D9"/>
    <w:rsid w:val="00BE206E"/>
    <w:rsid w:val="00BE27A4"/>
    <w:rsid w:val="00BE2E48"/>
    <w:rsid w:val="00BE2FA0"/>
    <w:rsid w:val="00BE3215"/>
    <w:rsid w:val="00BE4FE5"/>
    <w:rsid w:val="00BE526E"/>
    <w:rsid w:val="00BE567B"/>
    <w:rsid w:val="00BE60CF"/>
    <w:rsid w:val="00BE6166"/>
    <w:rsid w:val="00BE6D8F"/>
    <w:rsid w:val="00BE6F3F"/>
    <w:rsid w:val="00BE725A"/>
    <w:rsid w:val="00BE73D6"/>
    <w:rsid w:val="00BE7DF3"/>
    <w:rsid w:val="00BE7F29"/>
    <w:rsid w:val="00BF022A"/>
    <w:rsid w:val="00BF0A67"/>
    <w:rsid w:val="00BF0B40"/>
    <w:rsid w:val="00BF121C"/>
    <w:rsid w:val="00BF1495"/>
    <w:rsid w:val="00BF2353"/>
    <w:rsid w:val="00BF2F82"/>
    <w:rsid w:val="00BF32DF"/>
    <w:rsid w:val="00BF416D"/>
    <w:rsid w:val="00BF457E"/>
    <w:rsid w:val="00BF5EC8"/>
    <w:rsid w:val="00BF6214"/>
    <w:rsid w:val="00BF68FA"/>
    <w:rsid w:val="00BF74B0"/>
    <w:rsid w:val="00BF77A8"/>
    <w:rsid w:val="00BF7E53"/>
    <w:rsid w:val="00C00E38"/>
    <w:rsid w:val="00C00EAA"/>
    <w:rsid w:val="00C0136D"/>
    <w:rsid w:val="00C016E5"/>
    <w:rsid w:val="00C01F17"/>
    <w:rsid w:val="00C01F7F"/>
    <w:rsid w:val="00C0272A"/>
    <w:rsid w:val="00C027A2"/>
    <w:rsid w:val="00C02CF6"/>
    <w:rsid w:val="00C030EF"/>
    <w:rsid w:val="00C03744"/>
    <w:rsid w:val="00C041B4"/>
    <w:rsid w:val="00C04678"/>
    <w:rsid w:val="00C05A67"/>
    <w:rsid w:val="00C05B2B"/>
    <w:rsid w:val="00C05B98"/>
    <w:rsid w:val="00C06202"/>
    <w:rsid w:val="00C069F1"/>
    <w:rsid w:val="00C06B51"/>
    <w:rsid w:val="00C06C35"/>
    <w:rsid w:val="00C06E97"/>
    <w:rsid w:val="00C074A4"/>
    <w:rsid w:val="00C07AD5"/>
    <w:rsid w:val="00C106F6"/>
    <w:rsid w:val="00C108D2"/>
    <w:rsid w:val="00C108E5"/>
    <w:rsid w:val="00C10B64"/>
    <w:rsid w:val="00C10D72"/>
    <w:rsid w:val="00C11045"/>
    <w:rsid w:val="00C111AE"/>
    <w:rsid w:val="00C113C1"/>
    <w:rsid w:val="00C11FF9"/>
    <w:rsid w:val="00C12D38"/>
    <w:rsid w:val="00C12E6E"/>
    <w:rsid w:val="00C12FF1"/>
    <w:rsid w:val="00C132FB"/>
    <w:rsid w:val="00C14377"/>
    <w:rsid w:val="00C1486B"/>
    <w:rsid w:val="00C14A0A"/>
    <w:rsid w:val="00C14FA4"/>
    <w:rsid w:val="00C15CE6"/>
    <w:rsid w:val="00C1619C"/>
    <w:rsid w:val="00C16872"/>
    <w:rsid w:val="00C16E8F"/>
    <w:rsid w:val="00C17491"/>
    <w:rsid w:val="00C20D6C"/>
    <w:rsid w:val="00C217E6"/>
    <w:rsid w:val="00C21B7B"/>
    <w:rsid w:val="00C21E6B"/>
    <w:rsid w:val="00C22201"/>
    <w:rsid w:val="00C2221E"/>
    <w:rsid w:val="00C22234"/>
    <w:rsid w:val="00C2248E"/>
    <w:rsid w:val="00C227F9"/>
    <w:rsid w:val="00C23349"/>
    <w:rsid w:val="00C234ED"/>
    <w:rsid w:val="00C245CE"/>
    <w:rsid w:val="00C24B6F"/>
    <w:rsid w:val="00C24E22"/>
    <w:rsid w:val="00C2529D"/>
    <w:rsid w:val="00C2580A"/>
    <w:rsid w:val="00C25BDF"/>
    <w:rsid w:val="00C26D90"/>
    <w:rsid w:val="00C30612"/>
    <w:rsid w:val="00C312D3"/>
    <w:rsid w:val="00C31390"/>
    <w:rsid w:val="00C31673"/>
    <w:rsid w:val="00C31C2C"/>
    <w:rsid w:val="00C31D3A"/>
    <w:rsid w:val="00C32057"/>
    <w:rsid w:val="00C32289"/>
    <w:rsid w:val="00C3261D"/>
    <w:rsid w:val="00C3316D"/>
    <w:rsid w:val="00C33256"/>
    <w:rsid w:val="00C340BA"/>
    <w:rsid w:val="00C34179"/>
    <w:rsid w:val="00C343FB"/>
    <w:rsid w:val="00C3462A"/>
    <w:rsid w:val="00C35241"/>
    <w:rsid w:val="00C35745"/>
    <w:rsid w:val="00C36ED9"/>
    <w:rsid w:val="00C36F72"/>
    <w:rsid w:val="00C3760E"/>
    <w:rsid w:val="00C37751"/>
    <w:rsid w:val="00C37F5C"/>
    <w:rsid w:val="00C40053"/>
    <w:rsid w:val="00C4080E"/>
    <w:rsid w:val="00C41110"/>
    <w:rsid w:val="00C412A6"/>
    <w:rsid w:val="00C415C9"/>
    <w:rsid w:val="00C417BB"/>
    <w:rsid w:val="00C420A4"/>
    <w:rsid w:val="00C4215A"/>
    <w:rsid w:val="00C42194"/>
    <w:rsid w:val="00C4233D"/>
    <w:rsid w:val="00C4259C"/>
    <w:rsid w:val="00C427B4"/>
    <w:rsid w:val="00C431AB"/>
    <w:rsid w:val="00C436BB"/>
    <w:rsid w:val="00C43E59"/>
    <w:rsid w:val="00C44062"/>
    <w:rsid w:val="00C44115"/>
    <w:rsid w:val="00C44396"/>
    <w:rsid w:val="00C452AE"/>
    <w:rsid w:val="00C4541D"/>
    <w:rsid w:val="00C45615"/>
    <w:rsid w:val="00C45A98"/>
    <w:rsid w:val="00C460B9"/>
    <w:rsid w:val="00C46534"/>
    <w:rsid w:val="00C467E7"/>
    <w:rsid w:val="00C46CB2"/>
    <w:rsid w:val="00C47EF3"/>
    <w:rsid w:val="00C47F3A"/>
    <w:rsid w:val="00C509EB"/>
    <w:rsid w:val="00C51078"/>
    <w:rsid w:val="00C5140B"/>
    <w:rsid w:val="00C5144C"/>
    <w:rsid w:val="00C51454"/>
    <w:rsid w:val="00C51D3D"/>
    <w:rsid w:val="00C52506"/>
    <w:rsid w:val="00C52A60"/>
    <w:rsid w:val="00C52EFA"/>
    <w:rsid w:val="00C5318F"/>
    <w:rsid w:val="00C536F1"/>
    <w:rsid w:val="00C5380C"/>
    <w:rsid w:val="00C53CB5"/>
    <w:rsid w:val="00C542CE"/>
    <w:rsid w:val="00C54497"/>
    <w:rsid w:val="00C5461A"/>
    <w:rsid w:val="00C54965"/>
    <w:rsid w:val="00C54E73"/>
    <w:rsid w:val="00C5597D"/>
    <w:rsid w:val="00C55A7B"/>
    <w:rsid w:val="00C55BFD"/>
    <w:rsid w:val="00C55D8A"/>
    <w:rsid w:val="00C55E2A"/>
    <w:rsid w:val="00C565A4"/>
    <w:rsid w:val="00C56A87"/>
    <w:rsid w:val="00C56CA1"/>
    <w:rsid w:val="00C56E6D"/>
    <w:rsid w:val="00C57D65"/>
    <w:rsid w:val="00C60B07"/>
    <w:rsid w:val="00C61316"/>
    <w:rsid w:val="00C617B9"/>
    <w:rsid w:val="00C620CD"/>
    <w:rsid w:val="00C62101"/>
    <w:rsid w:val="00C62899"/>
    <w:rsid w:val="00C62ABF"/>
    <w:rsid w:val="00C6313E"/>
    <w:rsid w:val="00C63CCE"/>
    <w:rsid w:val="00C641AC"/>
    <w:rsid w:val="00C65F2B"/>
    <w:rsid w:val="00C66341"/>
    <w:rsid w:val="00C668C6"/>
    <w:rsid w:val="00C66B85"/>
    <w:rsid w:val="00C6712F"/>
    <w:rsid w:val="00C70080"/>
    <w:rsid w:val="00C7068F"/>
    <w:rsid w:val="00C71047"/>
    <w:rsid w:val="00C710E0"/>
    <w:rsid w:val="00C71305"/>
    <w:rsid w:val="00C71472"/>
    <w:rsid w:val="00C71D8B"/>
    <w:rsid w:val="00C71E27"/>
    <w:rsid w:val="00C7211D"/>
    <w:rsid w:val="00C72452"/>
    <w:rsid w:val="00C7269D"/>
    <w:rsid w:val="00C72A01"/>
    <w:rsid w:val="00C72D2E"/>
    <w:rsid w:val="00C73088"/>
    <w:rsid w:val="00C739F5"/>
    <w:rsid w:val="00C74CB0"/>
    <w:rsid w:val="00C7580C"/>
    <w:rsid w:val="00C759FA"/>
    <w:rsid w:val="00C75E41"/>
    <w:rsid w:val="00C762D5"/>
    <w:rsid w:val="00C76444"/>
    <w:rsid w:val="00C76906"/>
    <w:rsid w:val="00C76E2E"/>
    <w:rsid w:val="00C77FA1"/>
    <w:rsid w:val="00C8018A"/>
    <w:rsid w:val="00C809A0"/>
    <w:rsid w:val="00C809B1"/>
    <w:rsid w:val="00C80AE5"/>
    <w:rsid w:val="00C80C37"/>
    <w:rsid w:val="00C80C38"/>
    <w:rsid w:val="00C81431"/>
    <w:rsid w:val="00C81584"/>
    <w:rsid w:val="00C81950"/>
    <w:rsid w:val="00C819EA"/>
    <w:rsid w:val="00C82D5C"/>
    <w:rsid w:val="00C82FD8"/>
    <w:rsid w:val="00C833F0"/>
    <w:rsid w:val="00C83492"/>
    <w:rsid w:val="00C83B23"/>
    <w:rsid w:val="00C83D88"/>
    <w:rsid w:val="00C83E07"/>
    <w:rsid w:val="00C84029"/>
    <w:rsid w:val="00C8418B"/>
    <w:rsid w:val="00C841D9"/>
    <w:rsid w:val="00C84CB5"/>
    <w:rsid w:val="00C84CF2"/>
    <w:rsid w:val="00C858BA"/>
    <w:rsid w:val="00C85C84"/>
    <w:rsid w:val="00C85EFC"/>
    <w:rsid w:val="00C86BC8"/>
    <w:rsid w:val="00C87560"/>
    <w:rsid w:val="00C87615"/>
    <w:rsid w:val="00C879E2"/>
    <w:rsid w:val="00C87B07"/>
    <w:rsid w:val="00C87E29"/>
    <w:rsid w:val="00C906E9"/>
    <w:rsid w:val="00C9087F"/>
    <w:rsid w:val="00C90A28"/>
    <w:rsid w:val="00C90B02"/>
    <w:rsid w:val="00C90E9C"/>
    <w:rsid w:val="00C90F8B"/>
    <w:rsid w:val="00C9123E"/>
    <w:rsid w:val="00C936B9"/>
    <w:rsid w:val="00C93AC5"/>
    <w:rsid w:val="00C93E0E"/>
    <w:rsid w:val="00C94A20"/>
    <w:rsid w:val="00C94DF1"/>
    <w:rsid w:val="00C94E4F"/>
    <w:rsid w:val="00C9586A"/>
    <w:rsid w:val="00C96C5D"/>
    <w:rsid w:val="00C975A5"/>
    <w:rsid w:val="00CA03E9"/>
    <w:rsid w:val="00CA0CB4"/>
    <w:rsid w:val="00CA1534"/>
    <w:rsid w:val="00CA1A04"/>
    <w:rsid w:val="00CA1B7D"/>
    <w:rsid w:val="00CA1E4C"/>
    <w:rsid w:val="00CA270C"/>
    <w:rsid w:val="00CA37FA"/>
    <w:rsid w:val="00CA3CC3"/>
    <w:rsid w:val="00CA4942"/>
    <w:rsid w:val="00CA4E53"/>
    <w:rsid w:val="00CA506E"/>
    <w:rsid w:val="00CA546F"/>
    <w:rsid w:val="00CA60B0"/>
    <w:rsid w:val="00CA6249"/>
    <w:rsid w:val="00CA6641"/>
    <w:rsid w:val="00CA6958"/>
    <w:rsid w:val="00CA6C3B"/>
    <w:rsid w:val="00CA6C40"/>
    <w:rsid w:val="00CA74CE"/>
    <w:rsid w:val="00CA76A1"/>
    <w:rsid w:val="00CA7944"/>
    <w:rsid w:val="00CB01B2"/>
    <w:rsid w:val="00CB04C3"/>
    <w:rsid w:val="00CB0744"/>
    <w:rsid w:val="00CB0ECA"/>
    <w:rsid w:val="00CB1014"/>
    <w:rsid w:val="00CB14C0"/>
    <w:rsid w:val="00CB1DBE"/>
    <w:rsid w:val="00CB21FD"/>
    <w:rsid w:val="00CB22A5"/>
    <w:rsid w:val="00CB255D"/>
    <w:rsid w:val="00CB2A5C"/>
    <w:rsid w:val="00CB2B66"/>
    <w:rsid w:val="00CB2FA3"/>
    <w:rsid w:val="00CB31C7"/>
    <w:rsid w:val="00CB3881"/>
    <w:rsid w:val="00CB3A04"/>
    <w:rsid w:val="00CB3AFE"/>
    <w:rsid w:val="00CB4314"/>
    <w:rsid w:val="00CB4B02"/>
    <w:rsid w:val="00CB500F"/>
    <w:rsid w:val="00CB58E3"/>
    <w:rsid w:val="00CB5B23"/>
    <w:rsid w:val="00CB5D41"/>
    <w:rsid w:val="00CB6204"/>
    <w:rsid w:val="00CB645A"/>
    <w:rsid w:val="00CB6FC6"/>
    <w:rsid w:val="00CB738B"/>
    <w:rsid w:val="00CB75B8"/>
    <w:rsid w:val="00CB79C2"/>
    <w:rsid w:val="00CB79E4"/>
    <w:rsid w:val="00CB7EBB"/>
    <w:rsid w:val="00CC0080"/>
    <w:rsid w:val="00CC02B5"/>
    <w:rsid w:val="00CC083C"/>
    <w:rsid w:val="00CC1CBF"/>
    <w:rsid w:val="00CC2378"/>
    <w:rsid w:val="00CC2391"/>
    <w:rsid w:val="00CC280A"/>
    <w:rsid w:val="00CC2F34"/>
    <w:rsid w:val="00CC31AB"/>
    <w:rsid w:val="00CC35FE"/>
    <w:rsid w:val="00CC3694"/>
    <w:rsid w:val="00CC49D0"/>
    <w:rsid w:val="00CC4F97"/>
    <w:rsid w:val="00CC55DD"/>
    <w:rsid w:val="00CC595A"/>
    <w:rsid w:val="00CC6287"/>
    <w:rsid w:val="00CC650A"/>
    <w:rsid w:val="00CC68C1"/>
    <w:rsid w:val="00CC69D7"/>
    <w:rsid w:val="00CC7B93"/>
    <w:rsid w:val="00CD013E"/>
    <w:rsid w:val="00CD0252"/>
    <w:rsid w:val="00CD0844"/>
    <w:rsid w:val="00CD0961"/>
    <w:rsid w:val="00CD0AC9"/>
    <w:rsid w:val="00CD0D77"/>
    <w:rsid w:val="00CD1029"/>
    <w:rsid w:val="00CD1104"/>
    <w:rsid w:val="00CD1219"/>
    <w:rsid w:val="00CD12E3"/>
    <w:rsid w:val="00CD13C9"/>
    <w:rsid w:val="00CD1854"/>
    <w:rsid w:val="00CD1D92"/>
    <w:rsid w:val="00CD25A0"/>
    <w:rsid w:val="00CD2A23"/>
    <w:rsid w:val="00CD2A52"/>
    <w:rsid w:val="00CD2BE8"/>
    <w:rsid w:val="00CD2F01"/>
    <w:rsid w:val="00CD2F17"/>
    <w:rsid w:val="00CD2FEA"/>
    <w:rsid w:val="00CD312F"/>
    <w:rsid w:val="00CD336C"/>
    <w:rsid w:val="00CD356C"/>
    <w:rsid w:val="00CD37E1"/>
    <w:rsid w:val="00CD39DE"/>
    <w:rsid w:val="00CD3AC3"/>
    <w:rsid w:val="00CD4006"/>
    <w:rsid w:val="00CD4F28"/>
    <w:rsid w:val="00CD59BA"/>
    <w:rsid w:val="00CD622D"/>
    <w:rsid w:val="00CD6D3A"/>
    <w:rsid w:val="00CD72FF"/>
    <w:rsid w:val="00CD736C"/>
    <w:rsid w:val="00CD75C3"/>
    <w:rsid w:val="00CD79EA"/>
    <w:rsid w:val="00CD7A76"/>
    <w:rsid w:val="00CD7CF9"/>
    <w:rsid w:val="00CD7E5A"/>
    <w:rsid w:val="00CE0461"/>
    <w:rsid w:val="00CE04F2"/>
    <w:rsid w:val="00CE0DE0"/>
    <w:rsid w:val="00CE0F9A"/>
    <w:rsid w:val="00CE11F2"/>
    <w:rsid w:val="00CE1B4F"/>
    <w:rsid w:val="00CE1BAE"/>
    <w:rsid w:val="00CE34E3"/>
    <w:rsid w:val="00CE4930"/>
    <w:rsid w:val="00CE4944"/>
    <w:rsid w:val="00CE53B6"/>
    <w:rsid w:val="00CE6062"/>
    <w:rsid w:val="00CE6C75"/>
    <w:rsid w:val="00CE6D6E"/>
    <w:rsid w:val="00CE72E4"/>
    <w:rsid w:val="00CE73DC"/>
    <w:rsid w:val="00CE7FB0"/>
    <w:rsid w:val="00CF02B7"/>
    <w:rsid w:val="00CF0334"/>
    <w:rsid w:val="00CF0893"/>
    <w:rsid w:val="00CF1961"/>
    <w:rsid w:val="00CF1BC4"/>
    <w:rsid w:val="00CF27A7"/>
    <w:rsid w:val="00CF4DA3"/>
    <w:rsid w:val="00CF5503"/>
    <w:rsid w:val="00CF56F7"/>
    <w:rsid w:val="00CF5D27"/>
    <w:rsid w:val="00CF5D6A"/>
    <w:rsid w:val="00CF6025"/>
    <w:rsid w:val="00CF6281"/>
    <w:rsid w:val="00CF63EB"/>
    <w:rsid w:val="00CF67D5"/>
    <w:rsid w:val="00CF709C"/>
    <w:rsid w:val="00CF7B66"/>
    <w:rsid w:val="00D01C49"/>
    <w:rsid w:val="00D01F1D"/>
    <w:rsid w:val="00D02F19"/>
    <w:rsid w:val="00D04073"/>
    <w:rsid w:val="00D04773"/>
    <w:rsid w:val="00D04930"/>
    <w:rsid w:val="00D0535F"/>
    <w:rsid w:val="00D053E2"/>
    <w:rsid w:val="00D0705F"/>
    <w:rsid w:val="00D073AD"/>
    <w:rsid w:val="00D077DF"/>
    <w:rsid w:val="00D0782D"/>
    <w:rsid w:val="00D07C44"/>
    <w:rsid w:val="00D07D36"/>
    <w:rsid w:val="00D10005"/>
    <w:rsid w:val="00D10064"/>
    <w:rsid w:val="00D10D9D"/>
    <w:rsid w:val="00D11052"/>
    <w:rsid w:val="00D1122F"/>
    <w:rsid w:val="00D11256"/>
    <w:rsid w:val="00D12264"/>
    <w:rsid w:val="00D12353"/>
    <w:rsid w:val="00D12932"/>
    <w:rsid w:val="00D12E13"/>
    <w:rsid w:val="00D1313F"/>
    <w:rsid w:val="00D13299"/>
    <w:rsid w:val="00D1350A"/>
    <w:rsid w:val="00D1475C"/>
    <w:rsid w:val="00D14A94"/>
    <w:rsid w:val="00D14BAB"/>
    <w:rsid w:val="00D14BAC"/>
    <w:rsid w:val="00D15451"/>
    <w:rsid w:val="00D156BC"/>
    <w:rsid w:val="00D15B86"/>
    <w:rsid w:val="00D15CE0"/>
    <w:rsid w:val="00D16175"/>
    <w:rsid w:val="00D16247"/>
    <w:rsid w:val="00D1632B"/>
    <w:rsid w:val="00D1699D"/>
    <w:rsid w:val="00D172C4"/>
    <w:rsid w:val="00D174C9"/>
    <w:rsid w:val="00D17E6B"/>
    <w:rsid w:val="00D2018B"/>
    <w:rsid w:val="00D2056F"/>
    <w:rsid w:val="00D20750"/>
    <w:rsid w:val="00D215AE"/>
    <w:rsid w:val="00D215C8"/>
    <w:rsid w:val="00D2173A"/>
    <w:rsid w:val="00D21A3D"/>
    <w:rsid w:val="00D22122"/>
    <w:rsid w:val="00D2226E"/>
    <w:rsid w:val="00D2293F"/>
    <w:rsid w:val="00D22E7E"/>
    <w:rsid w:val="00D233E6"/>
    <w:rsid w:val="00D23940"/>
    <w:rsid w:val="00D23AFD"/>
    <w:rsid w:val="00D23F47"/>
    <w:rsid w:val="00D24450"/>
    <w:rsid w:val="00D24529"/>
    <w:rsid w:val="00D24545"/>
    <w:rsid w:val="00D247B1"/>
    <w:rsid w:val="00D25821"/>
    <w:rsid w:val="00D25886"/>
    <w:rsid w:val="00D25990"/>
    <w:rsid w:val="00D25D9A"/>
    <w:rsid w:val="00D26DB6"/>
    <w:rsid w:val="00D26E38"/>
    <w:rsid w:val="00D26E96"/>
    <w:rsid w:val="00D2710E"/>
    <w:rsid w:val="00D302A4"/>
    <w:rsid w:val="00D30466"/>
    <w:rsid w:val="00D308A4"/>
    <w:rsid w:val="00D3096B"/>
    <w:rsid w:val="00D30AD4"/>
    <w:rsid w:val="00D310F6"/>
    <w:rsid w:val="00D32F4D"/>
    <w:rsid w:val="00D33E55"/>
    <w:rsid w:val="00D33F4F"/>
    <w:rsid w:val="00D34232"/>
    <w:rsid w:val="00D342C7"/>
    <w:rsid w:val="00D34339"/>
    <w:rsid w:val="00D34EA6"/>
    <w:rsid w:val="00D3533D"/>
    <w:rsid w:val="00D3675A"/>
    <w:rsid w:val="00D3692B"/>
    <w:rsid w:val="00D36B73"/>
    <w:rsid w:val="00D36E7B"/>
    <w:rsid w:val="00D37610"/>
    <w:rsid w:val="00D376C6"/>
    <w:rsid w:val="00D37A5B"/>
    <w:rsid w:val="00D37AF6"/>
    <w:rsid w:val="00D40155"/>
    <w:rsid w:val="00D40A05"/>
    <w:rsid w:val="00D40F1E"/>
    <w:rsid w:val="00D4107D"/>
    <w:rsid w:val="00D412F0"/>
    <w:rsid w:val="00D41AAB"/>
    <w:rsid w:val="00D42058"/>
    <w:rsid w:val="00D4211D"/>
    <w:rsid w:val="00D423FC"/>
    <w:rsid w:val="00D426DB"/>
    <w:rsid w:val="00D4297A"/>
    <w:rsid w:val="00D42A4D"/>
    <w:rsid w:val="00D42C5E"/>
    <w:rsid w:val="00D42C9C"/>
    <w:rsid w:val="00D4357D"/>
    <w:rsid w:val="00D43C15"/>
    <w:rsid w:val="00D44FA2"/>
    <w:rsid w:val="00D46527"/>
    <w:rsid w:val="00D46BF9"/>
    <w:rsid w:val="00D46D47"/>
    <w:rsid w:val="00D501D4"/>
    <w:rsid w:val="00D509A3"/>
    <w:rsid w:val="00D50D98"/>
    <w:rsid w:val="00D51330"/>
    <w:rsid w:val="00D51888"/>
    <w:rsid w:val="00D51DEF"/>
    <w:rsid w:val="00D51E77"/>
    <w:rsid w:val="00D51EF6"/>
    <w:rsid w:val="00D52ADC"/>
    <w:rsid w:val="00D52C0C"/>
    <w:rsid w:val="00D5365A"/>
    <w:rsid w:val="00D53D33"/>
    <w:rsid w:val="00D54335"/>
    <w:rsid w:val="00D54745"/>
    <w:rsid w:val="00D54C5E"/>
    <w:rsid w:val="00D5526B"/>
    <w:rsid w:val="00D559D0"/>
    <w:rsid w:val="00D57347"/>
    <w:rsid w:val="00D579C1"/>
    <w:rsid w:val="00D57E18"/>
    <w:rsid w:val="00D57EA9"/>
    <w:rsid w:val="00D6010E"/>
    <w:rsid w:val="00D61DA6"/>
    <w:rsid w:val="00D61F27"/>
    <w:rsid w:val="00D62400"/>
    <w:rsid w:val="00D631C4"/>
    <w:rsid w:val="00D63C21"/>
    <w:rsid w:val="00D63F2F"/>
    <w:rsid w:val="00D63FD8"/>
    <w:rsid w:val="00D641CA"/>
    <w:rsid w:val="00D64B34"/>
    <w:rsid w:val="00D652D0"/>
    <w:rsid w:val="00D65B9A"/>
    <w:rsid w:val="00D6606E"/>
    <w:rsid w:val="00D66090"/>
    <w:rsid w:val="00D664AB"/>
    <w:rsid w:val="00D6698F"/>
    <w:rsid w:val="00D67E16"/>
    <w:rsid w:val="00D70052"/>
    <w:rsid w:val="00D70A7C"/>
    <w:rsid w:val="00D72275"/>
    <w:rsid w:val="00D72854"/>
    <w:rsid w:val="00D729C4"/>
    <w:rsid w:val="00D734F5"/>
    <w:rsid w:val="00D7383D"/>
    <w:rsid w:val="00D73DF9"/>
    <w:rsid w:val="00D74071"/>
    <w:rsid w:val="00D74214"/>
    <w:rsid w:val="00D74408"/>
    <w:rsid w:val="00D74927"/>
    <w:rsid w:val="00D74A3D"/>
    <w:rsid w:val="00D752F4"/>
    <w:rsid w:val="00D76307"/>
    <w:rsid w:val="00D77123"/>
    <w:rsid w:val="00D771AC"/>
    <w:rsid w:val="00D77840"/>
    <w:rsid w:val="00D778B1"/>
    <w:rsid w:val="00D77D55"/>
    <w:rsid w:val="00D77F2C"/>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80A"/>
    <w:rsid w:val="00D82A5B"/>
    <w:rsid w:val="00D82B73"/>
    <w:rsid w:val="00D832B1"/>
    <w:rsid w:val="00D83700"/>
    <w:rsid w:val="00D83789"/>
    <w:rsid w:val="00D83953"/>
    <w:rsid w:val="00D8398B"/>
    <w:rsid w:val="00D8407D"/>
    <w:rsid w:val="00D84421"/>
    <w:rsid w:val="00D84DD4"/>
    <w:rsid w:val="00D84F20"/>
    <w:rsid w:val="00D85250"/>
    <w:rsid w:val="00D85498"/>
    <w:rsid w:val="00D8567C"/>
    <w:rsid w:val="00D85A6C"/>
    <w:rsid w:val="00D85F19"/>
    <w:rsid w:val="00D86349"/>
    <w:rsid w:val="00D8673D"/>
    <w:rsid w:val="00D86DA6"/>
    <w:rsid w:val="00D86F6F"/>
    <w:rsid w:val="00D86F70"/>
    <w:rsid w:val="00D87912"/>
    <w:rsid w:val="00D87BB9"/>
    <w:rsid w:val="00D87EC8"/>
    <w:rsid w:val="00D87ECC"/>
    <w:rsid w:val="00D903A1"/>
    <w:rsid w:val="00D90A55"/>
    <w:rsid w:val="00D90F1B"/>
    <w:rsid w:val="00D9114D"/>
    <w:rsid w:val="00D91443"/>
    <w:rsid w:val="00D91511"/>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7F"/>
    <w:rsid w:val="00D9658B"/>
    <w:rsid w:val="00D97229"/>
    <w:rsid w:val="00DA032C"/>
    <w:rsid w:val="00DA0385"/>
    <w:rsid w:val="00DA1173"/>
    <w:rsid w:val="00DA11B2"/>
    <w:rsid w:val="00DA1680"/>
    <w:rsid w:val="00DA1825"/>
    <w:rsid w:val="00DA1D53"/>
    <w:rsid w:val="00DA1E4C"/>
    <w:rsid w:val="00DA2479"/>
    <w:rsid w:val="00DA2A98"/>
    <w:rsid w:val="00DA31AD"/>
    <w:rsid w:val="00DA31C2"/>
    <w:rsid w:val="00DA343F"/>
    <w:rsid w:val="00DA3717"/>
    <w:rsid w:val="00DA42EC"/>
    <w:rsid w:val="00DA47AD"/>
    <w:rsid w:val="00DA484B"/>
    <w:rsid w:val="00DA4A09"/>
    <w:rsid w:val="00DA580B"/>
    <w:rsid w:val="00DA59F7"/>
    <w:rsid w:val="00DA5DB8"/>
    <w:rsid w:val="00DA7158"/>
    <w:rsid w:val="00DA73AB"/>
    <w:rsid w:val="00DA7470"/>
    <w:rsid w:val="00DA79FC"/>
    <w:rsid w:val="00DB01D2"/>
    <w:rsid w:val="00DB0280"/>
    <w:rsid w:val="00DB089E"/>
    <w:rsid w:val="00DB0F39"/>
    <w:rsid w:val="00DB1C8C"/>
    <w:rsid w:val="00DB2221"/>
    <w:rsid w:val="00DB2A9B"/>
    <w:rsid w:val="00DB2DA6"/>
    <w:rsid w:val="00DB2ED0"/>
    <w:rsid w:val="00DB3055"/>
    <w:rsid w:val="00DB325C"/>
    <w:rsid w:val="00DB41DD"/>
    <w:rsid w:val="00DB47CA"/>
    <w:rsid w:val="00DB4808"/>
    <w:rsid w:val="00DB4A7E"/>
    <w:rsid w:val="00DB4DF1"/>
    <w:rsid w:val="00DB4DF8"/>
    <w:rsid w:val="00DB512B"/>
    <w:rsid w:val="00DB65C6"/>
    <w:rsid w:val="00DB696C"/>
    <w:rsid w:val="00DB6A1F"/>
    <w:rsid w:val="00DB7019"/>
    <w:rsid w:val="00DB7349"/>
    <w:rsid w:val="00DB7D26"/>
    <w:rsid w:val="00DB7E26"/>
    <w:rsid w:val="00DB7FB7"/>
    <w:rsid w:val="00DC0152"/>
    <w:rsid w:val="00DC01E9"/>
    <w:rsid w:val="00DC0CDB"/>
    <w:rsid w:val="00DC0E36"/>
    <w:rsid w:val="00DC1558"/>
    <w:rsid w:val="00DC19CE"/>
    <w:rsid w:val="00DC21F4"/>
    <w:rsid w:val="00DC2235"/>
    <w:rsid w:val="00DC22B3"/>
    <w:rsid w:val="00DC34E6"/>
    <w:rsid w:val="00DC3AE8"/>
    <w:rsid w:val="00DC3BBB"/>
    <w:rsid w:val="00DC4815"/>
    <w:rsid w:val="00DC5331"/>
    <w:rsid w:val="00DC5B5B"/>
    <w:rsid w:val="00DC6408"/>
    <w:rsid w:val="00DC6645"/>
    <w:rsid w:val="00DC66DE"/>
    <w:rsid w:val="00DC6717"/>
    <w:rsid w:val="00DC7138"/>
    <w:rsid w:val="00DC7439"/>
    <w:rsid w:val="00DC7BAF"/>
    <w:rsid w:val="00DD0ADC"/>
    <w:rsid w:val="00DD1224"/>
    <w:rsid w:val="00DD1D50"/>
    <w:rsid w:val="00DD1EB1"/>
    <w:rsid w:val="00DD27AE"/>
    <w:rsid w:val="00DD2A43"/>
    <w:rsid w:val="00DD2F8B"/>
    <w:rsid w:val="00DD369F"/>
    <w:rsid w:val="00DD3B1B"/>
    <w:rsid w:val="00DD3E98"/>
    <w:rsid w:val="00DD3F17"/>
    <w:rsid w:val="00DD49EB"/>
    <w:rsid w:val="00DD4B47"/>
    <w:rsid w:val="00DD4C3B"/>
    <w:rsid w:val="00DD5D0E"/>
    <w:rsid w:val="00DD607A"/>
    <w:rsid w:val="00DD6AC3"/>
    <w:rsid w:val="00DD7204"/>
    <w:rsid w:val="00DD72B4"/>
    <w:rsid w:val="00DD75B2"/>
    <w:rsid w:val="00DD797E"/>
    <w:rsid w:val="00DE1CE4"/>
    <w:rsid w:val="00DE1E48"/>
    <w:rsid w:val="00DE1F9E"/>
    <w:rsid w:val="00DE20EE"/>
    <w:rsid w:val="00DE225C"/>
    <w:rsid w:val="00DE2CAC"/>
    <w:rsid w:val="00DE3372"/>
    <w:rsid w:val="00DE33CD"/>
    <w:rsid w:val="00DE42BC"/>
    <w:rsid w:val="00DE4472"/>
    <w:rsid w:val="00DE4879"/>
    <w:rsid w:val="00DE4DFD"/>
    <w:rsid w:val="00DE5102"/>
    <w:rsid w:val="00DE5145"/>
    <w:rsid w:val="00DE54E5"/>
    <w:rsid w:val="00DE5F16"/>
    <w:rsid w:val="00DE5F76"/>
    <w:rsid w:val="00DE5FA3"/>
    <w:rsid w:val="00DE6400"/>
    <w:rsid w:val="00DE6C1D"/>
    <w:rsid w:val="00DE70B2"/>
    <w:rsid w:val="00DE7372"/>
    <w:rsid w:val="00DE7518"/>
    <w:rsid w:val="00DE79E6"/>
    <w:rsid w:val="00DE7AD8"/>
    <w:rsid w:val="00DF00E0"/>
    <w:rsid w:val="00DF013F"/>
    <w:rsid w:val="00DF0678"/>
    <w:rsid w:val="00DF071D"/>
    <w:rsid w:val="00DF0FBF"/>
    <w:rsid w:val="00DF13C2"/>
    <w:rsid w:val="00DF13C7"/>
    <w:rsid w:val="00DF16EC"/>
    <w:rsid w:val="00DF2F89"/>
    <w:rsid w:val="00DF3A5E"/>
    <w:rsid w:val="00DF3BA1"/>
    <w:rsid w:val="00DF4125"/>
    <w:rsid w:val="00DF45F7"/>
    <w:rsid w:val="00DF4DD8"/>
    <w:rsid w:val="00DF565F"/>
    <w:rsid w:val="00DF5762"/>
    <w:rsid w:val="00DF6747"/>
    <w:rsid w:val="00DF6C27"/>
    <w:rsid w:val="00DF73DD"/>
    <w:rsid w:val="00DF7B89"/>
    <w:rsid w:val="00E00372"/>
    <w:rsid w:val="00E0061A"/>
    <w:rsid w:val="00E0062A"/>
    <w:rsid w:val="00E00DE5"/>
    <w:rsid w:val="00E018B5"/>
    <w:rsid w:val="00E01F83"/>
    <w:rsid w:val="00E0299E"/>
    <w:rsid w:val="00E02D91"/>
    <w:rsid w:val="00E02E70"/>
    <w:rsid w:val="00E02ECA"/>
    <w:rsid w:val="00E0333B"/>
    <w:rsid w:val="00E03498"/>
    <w:rsid w:val="00E03765"/>
    <w:rsid w:val="00E03C5B"/>
    <w:rsid w:val="00E043CB"/>
    <w:rsid w:val="00E05178"/>
    <w:rsid w:val="00E0560E"/>
    <w:rsid w:val="00E05B4F"/>
    <w:rsid w:val="00E05F7D"/>
    <w:rsid w:val="00E06102"/>
    <w:rsid w:val="00E061A1"/>
    <w:rsid w:val="00E0693B"/>
    <w:rsid w:val="00E07564"/>
    <w:rsid w:val="00E07587"/>
    <w:rsid w:val="00E078B6"/>
    <w:rsid w:val="00E0793E"/>
    <w:rsid w:val="00E104C6"/>
    <w:rsid w:val="00E10593"/>
    <w:rsid w:val="00E10948"/>
    <w:rsid w:val="00E10F60"/>
    <w:rsid w:val="00E11104"/>
    <w:rsid w:val="00E118AE"/>
    <w:rsid w:val="00E11A63"/>
    <w:rsid w:val="00E12127"/>
    <w:rsid w:val="00E127D0"/>
    <w:rsid w:val="00E12856"/>
    <w:rsid w:val="00E12AD3"/>
    <w:rsid w:val="00E13F39"/>
    <w:rsid w:val="00E1438E"/>
    <w:rsid w:val="00E14534"/>
    <w:rsid w:val="00E147B3"/>
    <w:rsid w:val="00E14869"/>
    <w:rsid w:val="00E14C5B"/>
    <w:rsid w:val="00E14F26"/>
    <w:rsid w:val="00E1552F"/>
    <w:rsid w:val="00E15E38"/>
    <w:rsid w:val="00E200E4"/>
    <w:rsid w:val="00E21F56"/>
    <w:rsid w:val="00E226AF"/>
    <w:rsid w:val="00E22E16"/>
    <w:rsid w:val="00E235DD"/>
    <w:rsid w:val="00E2400B"/>
    <w:rsid w:val="00E248D2"/>
    <w:rsid w:val="00E24A45"/>
    <w:rsid w:val="00E24F56"/>
    <w:rsid w:val="00E25A8F"/>
    <w:rsid w:val="00E25F32"/>
    <w:rsid w:val="00E26124"/>
    <w:rsid w:val="00E263E5"/>
    <w:rsid w:val="00E27074"/>
    <w:rsid w:val="00E27128"/>
    <w:rsid w:val="00E272AA"/>
    <w:rsid w:val="00E27FC7"/>
    <w:rsid w:val="00E308AC"/>
    <w:rsid w:val="00E30AF0"/>
    <w:rsid w:val="00E30D18"/>
    <w:rsid w:val="00E30D54"/>
    <w:rsid w:val="00E30FC0"/>
    <w:rsid w:val="00E319A0"/>
    <w:rsid w:val="00E3208D"/>
    <w:rsid w:val="00E3238E"/>
    <w:rsid w:val="00E32DD3"/>
    <w:rsid w:val="00E3329A"/>
    <w:rsid w:val="00E33C1C"/>
    <w:rsid w:val="00E33D33"/>
    <w:rsid w:val="00E33FB3"/>
    <w:rsid w:val="00E34BC6"/>
    <w:rsid w:val="00E34CE0"/>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DFB"/>
    <w:rsid w:val="00E40FBD"/>
    <w:rsid w:val="00E42319"/>
    <w:rsid w:val="00E42487"/>
    <w:rsid w:val="00E42786"/>
    <w:rsid w:val="00E42AEA"/>
    <w:rsid w:val="00E42C2C"/>
    <w:rsid w:val="00E42F9E"/>
    <w:rsid w:val="00E43ED1"/>
    <w:rsid w:val="00E44C5F"/>
    <w:rsid w:val="00E45328"/>
    <w:rsid w:val="00E45716"/>
    <w:rsid w:val="00E472AC"/>
    <w:rsid w:val="00E474B6"/>
    <w:rsid w:val="00E4775E"/>
    <w:rsid w:val="00E47A15"/>
    <w:rsid w:val="00E47D8E"/>
    <w:rsid w:val="00E47EB1"/>
    <w:rsid w:val="00E50C4D"/>
    <w:rsid w:val="00E5141F"/>
    <w:rsid w:val="00E51578"/>
    <w:rsid w:val="00E51A16"/>
    <w:rsid w:val="00E523FA"/>
    <w:rsid w:val="00E526F8"/>
    <w:rsid w:val="00E52C4F"/>
    <w:rsid w:val="00E52CAB"/>
    <w:rsid w:val="00E52EDA"/>
    <w:rsid w:val="00E531D2"/>
    <w:rsid w:val="00E546C8"/>
    <w:rsid w:val="00E54B00"/>
    <w:rsid w:val="00E54CF8"/>
    <w:rsid w:val="00E553C9"/>
    <w:rsid w:val="00E55678"/>
    <w:rsid w:val="00E557CD"/>
    <w:rsid w:val="00E558CC"/>
    <w:rsid w:val="00E55BB2"/>
    <w:rsid w:val="00E5670D"/>
    <w:rsid w:val="00E569B6"/>
    <w:rsid w:val="00E5705F"/>
    <w:rsid w:val="00E5755E"/>
    <w:rsid w:val="00E57722"/>
    <w:rsid w:val="00E57F2A"/>
    <w:rsid w:val="00E57FAF"/>
    <w:rsid w:val="00E6111E"/>
    <w:rsid w:val="00E6123E"/>
    <w:rsid w:val="00E612C8"/>
    <w:rsid w:val="00E61D19"/>
    <w:rsid w:val="00E61DCA"/>
    <w:rsid w:val="00E62700"/>
    <w:rsid w:val="00E62BA5"/>
    <w:rsid w:val="00E62D05"/>
    <w:rsid w:val="00E63B19"/>
    <w:rsid w:val="00E63C06"/>
    <w:rsid w:val="00E64403"/>
    <w:rsid w:val="00E64FE7"/>
    <w:rsid w:val="00E65BBA"/>
    <w:rsid w:val="00E66B90"/>
    <w:rsid w:val="00E66EAA"/>
    <w:rsid w:val="00E67341"/>
    <w:rsid w:val="00E67706"/>
    <w:rsid w:val="00E67CA1"/>
    <w:rsid w:val="00E67CDF"/>
    <w:rsid w:val="00E704DB"/>
    <w:rsid w:val="00E707B6"/>
    <w:rsid w:val="00E707EC"/>
    <w:rsid w:val="00E71F23"/>
    <w:rsid w:val="00E721ED"/>
    <w:rsid w:val="00E72569"/>
    <w:rsid w:val="00E72C06"/>
    <w:rsid w:val="00E72EC9"/>
    <w:rsid w:val="00E73043"/>
    <w:rsid w:val="00E7325D"/>
    <w:rsid w:val="00E73562"/>
    <w:rsid w:val="00E73B63"/>
    <w:rsid w:val="00E75DAB"/>
    <w:rsid w:val="00E761E9"/>
    <w:rsid w:val="00E766A6"/>
    <w:rsid w:val="00E767D1"/>
    <w:rsid w:val="00E771B5"/>
    <w:rsid w:val="00E77860"/>
    <w:rsid w:val="00E77B2E"/>
    <w:rsid w:val="00E80F25"/>
    <w:rsid w:val="00E811D2"/>
    <w:rsid w:val="00E81456"/>
    <w:rsid w:val="00E81E40"/>
    <w:rsid w:val="00E82074"/>
    <w:rsid w:val="00E82678"/>
    <w:rsid w:val="00E82CAE"/>
    <w:rsid w:val="00E82FF4"/>
    <w:rsid w:val="00E837E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13C"/>
    <w:rsid w:val="00E915E9"/>
    <w:rsid w:val="00E91A07"/>
    <w:rsid w:val="00E91A0C"/>
    <w:rsid w:val="00E92864"/>
    <w:rsid w:val="00E932D3"/>
    <w:rsid w:val="00E9333D"/>
    <w:rsid w:val="00E946E1"/>
    <w:rsid w:val="00E94B54"/>
    <w:rsid w:val="00E95310"/>
    <w:rsid w:val="00E96115"/>
    <w:rsid w:val="00E9613B"/>
    <w:rsid w:val="00E9645B"/>
    <w:rsid w:val="00E965D7"/>
    <w:rsid w:val="00E96857"/>
    <w:rsid w:val="00E96AEE"/>
    <w:rsid w:val="00E97C08"/>
    <w:rsid w:val="00EA0F81"/>
    <w:rsid w:val="00EA196F"/>
    <w:rsid w:val="00EA1C48"/>
    <w:rsid w:val="00EA2697"/>
    <w:rsid w:val="00EA34E0"/>
    <w:rsid w:val="00EA3A1B"/>
    <w:rsid w:val="00EA3B9A"/>
    <w:rsid w:val="00EA497F"/>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519"/>
    <w:rsid w:val="00EB12A7"/>
    <w:rsid w:val="00EB1AD7"/>
    <w:rsid w:val="00EB2DDA"/>
    <w:rsid w:val="00EB51E9"/>
    <w:rsid w:val="00EB52CD"/>
    <w:rsid w:val="00EB5732"/>
    <w:rsid w:val="00EB5A92"/>
    <w:rsid w:val="00EB6C19"/>
    <w:rsid w:val="00EB7492"/>
    <w:rsid w:val="00EB74DF"/>
    <w:rsid w:val="00EB768E"/>
    <w:rsid w:val="00EB7982"/>
    <w:rsid w:val="00EB7DFF"/>
    <w:rsid w:val="00EC07B9"/>
    <w:rsid w:val="00EC0CE0"/>
    <w:rsid w:val="00EC148B"/>
    <w:rsid w:val="00EC157E"/>
    <w:rsid w:val="00EC1AB4"/>
    <w:rsid w:val="00EC2886"/>
    <w:rsid w:val="00EC2A18"/>
    <w:rsid w:val="00EC2ABE"/>
    <w:rsid w:val="00EC300B"/>
    <w:rsid w:val="00EC3351"/>
    <w:rsid w:val="00EC3C70"/>
    <w:rsid w:val="00EC409E"/>
    <w:rsid w:val="00EC5271"/>
    <w:rsid w:val="00EC56BE"/>
    <w:rsid w:val="00EC5D93"/>
    <w:rsid w:val="00EC6134"/>
    <w:rsid w:val="00EC66DF"/>
    <w:rsid w:val="00EC6713"/>
    <w:rsid w:val="00EC6FE9"/>
    <w:rsid w:val="00EC7A5A"/>
    <w:rsid w:val="00ED02F7"/>
    <w:rsid w:val="00ED10F4"/>
    <w:rsid w:val="00ED15F7"/>
    <w:rsid w:val="00ED1A66"/>
    <w:rsid w:val="00ED2B04"/>
    <w:rsid w:val="00ED35F7"/>
    <w:rsid w:val="00ED4A6F"/>
    <w:rsid w:val="00ED5CA2"/>
    <w:rsid w:val="00ED5DCF"/>
    <w:rsid w:val="00ED6F62"/>
    <w:rsid w:val="00ED7803"/>
    <w:rsid w:val="00ED7909"/>
    <w:rsid w:val="00ED7B4F"/>
    <w:rsid w:val="00ED7DBA"/>
    <w:rsid w:val="00EE0448"/>
    <w:rsid w:val="00EE0515"/>
    <w:rsid w:val="00EE085B"/>
    <w:rsid w:val="00EE08F7"/>
    <w:rsid w:val="00EE0910"/>
    <w:rsid w:val="00EE0A52"/>
    <w:rsid w:val="00EE158D"/>
    <w:rsid w:val="00EE1714"/>
    <w:rsid w:val="00EE1AE9"/>
    <w:rsid w:val="00EE1F56"/>
    <w:rsid w:val="00EE2F89"/>
    <w:rsid w:val="00EE3D5E"/>
    <w:rsid w:val="00EE42D7"/>
    <w:rsid w:val="00EE49DB"/>
    <w:rsid w:val="00EE4C4E"/>
    <w:rsid w:val="00EE50F6"/>
    <w:rsid w:val="00EE6459"/>
    <w:rsid w:val="00EE66D6"/>
    <w:rsid w:val="00EE7872"/>
    <w:rsid w:val="00EE7F68"/>
    <w:rsid w:val="00EF02D2"/>
    <w:rsid w:val="00EF036A"/>
    <w:rsid w:val="00EF104D"/>
    <w:rsid w:val="00EF10D5"/>
    <w:rsid w:val="00EF1786"/>
    <w:rsid w:val="00EF2AAD"/>
    <w:rsid w:val="00EF3732"/>
    <w:rsid w:val="00EF378B"/>
    <w:rsid w:val="00EF39EB"/>
    <w:rsid w:val="00EF3B59"/>
    <w:rsid w:val="00EF3FAE"/>
    <w:rsid w:val="00EF415E"/>
    <w:rsid w:val="00EF464C"/>
    <w:rsid w:val="00EF5011"/>
    <w:rsid w:val="00EF5451"/>
    <w:rsid w:val="00EF5B6C"/>
    <w:rsid w:val="00EF5C2C"/>
    <w:rsid w:val="00EF6261"/>
    <w:rsid w:val="00EF6DB3"/>
    <w:rsid w:val="00EF72CE"/>
    <w:rsid w:val="00EF77EB"/>
    <w:rsid w:val="00EF793C"/>
    <w:rsid w:val="00F00845"/>
    <w:rsid w:val="00F00FF9"/>
    <w:rsid w:val="00F0103D"/>
    <w:rsid w:val="00F01581"/>
    <w:rsid w:val="00F03131"/>
    <w:rsid w:val="00F047F4"/>
    <w:rsid w:val="00F04DC7"/>
    <w:rsid w:val="00F051D5"/>
    <w:rsid w:val="00F05398"/>
    <w:rsid w:val="00F06451"/>
    <w:rsid w:val="00F064EF"/>
    <w:rsid w:val="00F06A67"/>
    <w:rsid w:val="00F06DB4"/>
    <w:rsid w:val="00F076E3"/>
    <w:rsid w:val="00F07956"/>
    <w:rsid w:val="00F07981"/>
    <w:rsid w:val="00F07AAD"/>
    <w:rsid w:val="00F10826"/>
    <w:rsid w:val="00F109B5"/>
    <w:rsid w:val="00F12326"/>
    <w:rsid w:val="00F12746"/>
    <w:rsid w:val="00F12810"/>
    <w:rsid w:val="00F12853"/>
    <w:rsid w:val="00F1322B"/>
    <w:rsid w:val="00F1341D"/>
    <w:rsid w:val="00F13541"/>
    <w:rsid w:val="00F13B72"/>
    <w:rsid w:val="00F13B81"/>
    <w:rsid w:val="00F13C2C"/>
    <w:rsid w:val="00F13C51"/>
    <w:rsid w:val="00F13EB1"/>
    <w:rsid w:val="00F14000"/>
    <w:rsid w:val="00F141EC"/>
    <w:rsid w:val="00F14A74"/>
    <w:rsid w:val="00F151E5"/>
    <w:rsid w:val="00F15815"/>
    <w:rsid w:val="00F161A8"/>
    <w:rsid w:val="00F162AF"/>
    <w:rsid w:val="00F16876"/>
    <w:rsid w:val="00F171F1"/>
    <w:rsid w:val="00F17239"/>
    <w:rsid w:val="00F20260"/>
    <w:rsid w:val="00F203CF"/>
    <w:rsid w:val="00F205B8"/>
    <w:rsid w:val="00F20CCC"/>
    <w:rsid w:val="00F20E07"/>
    <w:rsid w:val="00F212FE"/>
    <w:rsid w:val="00F217B0"/>
    <w:rsid w:val="00F21DAE"/>
    <w:rsid w:val="00F221BE"/>
    <w:rsid w:val="00F223CB"/>
    <w:rsid w:val="00F2298C"/>
    <w:rsid w:val="00F22B43"/>
    <w:rsid w:val="00F22EEE"/>
    <w:rsid w:val="00F2439F"/>
    <w:rsid w:val="00F24627"/>
    <w:rsid w:val="00F24E73"/>
    <w:rsid w:val="00F25B34"/>
    <w:rsid w:val="00F25E59"/>
    <w:rsid w:val="00F2677D"/>
    <w:rsid w:val="00F26996"/>
    <w:rsid w:val="00F26B3C"/>
    <w:rsid w:val="00F278A9"/>
    <w:rsid w:val="00F27C9B"/>
    <w:rsid w:val="00F27F03"/>
    <w:rsid w:val="00F31195"/>
    <w:rsid w:val="00F31719"/>
    <w:rsid w:val="00F31A60"/>
    <w:rsid w:val="00F31C05"/>
    <w:rsid w:val="00F31D25"/>
    <w:rsid w:val="00F32289"/>
    <w:rsid w:val="00F336E0"/>
    <w:rsid w:val="00F33910"/>
    <w:rsid w:val="00F33F7A"/>
    <w:rsid w:val="00F33FA9"/>
    <w:rsid w:val="00F34278"/>
    <w:rsid w:val="00F345C7"/>
    <w:rsid w:val="00F3460A"/>
    <w:rsid w:val="00F34963"/>
    <w:rsid w:val="00F34B0E"/>
    <w:rsid w:val="00F35051"/>
    <w:rsid w:val="00F3532F"/>
    <w:rsid w:val="00F35891"/>
    <w:rsid w:val="00F36412"/>
    <w:rsid w:val="00F36415"/>
    <w:rsid w:val="00F365AA"/>
    <w:rsid w:val="00F36985"/>
    <w:rsid w:val="00F374A8"/>
    <w:rsid w:val="00F374AB"/>
    <w:rsid w:val="00F375C2"/>
    <w:rsid w:val="00F37CFB"/>
    <w:rsid w:val="00F40EAD"/>
    <w:rsid w:val="00F4105D"/>
    <w:rsid w:val="00F41374"/>
    <w:rsid w:val="00F4141F"/>
    <w:rsid w:val="00F418A9"/>
    <w:rsid w:val="00F41AD7"/>
    <w:rsid w:val="00F41EFE"/>
    <w:rsid w:val="00F427E5"/>
    <w:rsid w:val="00F42DAB"/>
    <w:rsid w:val="00F43517"/>
    <w:rsid w:val="00F43D98"/>
    <w:rsid w:val="00F43E99"/>
    <w:rsid w:val="00F4413B"/>
    <w:rsid w:val="00F451D9"/>
    <w:rsid w:val="00F458D7"/>
    <w:rsid w:val="00F45C18"/>
    <w:rsid w:val="00F45C23"/>
    <w:rsid w:val="00F46217"/>
    <w:rsid w:val="00F46854"/>
    <w:rsid w:val="00F47864"/>
    <w:rsid w:val="00F50055"/>
    <w:rsid w:val="00F5016E"/>
    <w:rsid w:val="00F50555"/>
    <w:rsid w:val="00F50857"/>
    <w:rsid w:val="00F50FD1"/>
    <w:rsid w:val="00F510A1"/>
    <w:rsid w:val="00F510A3"/>
    <w:rsid w:val="00F51293"/>
    <w:rsid w:val="00F516F9"/>
    <w:rsid w:val="00F520E5"/>
    <w:rsid w:val="00F52177"/>
    <w:rsid w:val="00F52597"/>
    <w:rsid w:val="00F528D3"/>
    <w:rsid w:val="00F52E16"/>
    <w:rsid w:val="00F52EA0"/>
    <w:rsid w:val="00F53C13"/>
    <w:rsid w:val="00F546BC"/>
    <w:rsid w:val="00F54E1D"/>
    <w:rsid w:val="00F54FE3"/>
    <w:rsid w:val="00F55D1F"/>
    <w:rsid w:val="00F56338"/>
    <w:rsid w:val="00F564D3"/>
    <w:rsid w:val="00F56718"/>
    <w:rsid w:val="00F56FDF"/>
    <w:rsid w:val="00F5728E"/>
    <w:rsid w:val="00F575AA"/>
    <w:rsid w:val="00F57704"/>
    <w:rsid w:val="00F579E5"/>
    <w:rsid w:val="00F57DCC"/>
    <w:rsid w:val="00F60243"/>
    <w:rsid w:val="00F60482"/>
    <w:rsid w:val="00F60616"/>
    <w:rsid w:val="00F60B5F"/>
    <w:rsid w:val="00F61347"/>
    <w:rsid w:val="00F61E71"/>
    <w:rsid w:val="00F6293D"/>
    <w:rsid w:val="00F62C5C"/>
    <w:rsid w:val="00F62E11"/>
    <w:rsid w:val="00F62EBA"/>
    <w:rsid w:val="00F6348A"/>
    <w:rsid w:val="00F63848"/>
    <w:rsid w:val="00F63893"/>
    <w:rsid w:val="00F64565"/>
    <w:rsid w:val="00F651D8"/>
    <w:rsid w:val="00F65271"/>
    <w:rsid w:val="00F655D8"/>
    <w:rsid w:val="00F65A2D"/>
    <w:rsid w:val="00F66792"/>
    <w:rsid w:val="00F667E4"/>
    <w:rsid w:val="00F66FBD"/>
    <w:rsid w:val="00F67716"/>
    <w:rsid w:val="00F6793C"/>
    <w:rsid w:val="00F679C7"/>
    <w:rsid w:val="00F70781"/>
    <w:rsid w:val="00F70A8C"/>
    <w:rsid w:val="00F71738"/>
    <w:rsid w:val="00F721E4"/>
    <w:rsid w:val="00F72317"/>
    <w:rsid w:val="00F7282B"/>
    <w:rsid w:val="00F7290C"/>
    <w:rsid w:val="00F73683"/>
    <w:rsid w:val="00F7386C"/>
    <w:rsid w:val="00F73B9D"/>
    <w:rsid w:val="00F749AF"/>
    <w:rsid w:val="00F7540D"/>
    <w:rsid w:val="00F761AF"/>
    <w:rsid w:val="00F7699C"/>
    <w:rsid w:val="00F76C3C"/>
    <w:rsid w:val="00F775D0"/>
    <w:rsid w:val="00F77F95"/>
    <w:rsid w:val="00F801A8"/>
    <w:rsid w:val="00F801AD"/>
    <w:rsid w:val="00F8105C"/>
    <w:rsid w:val="00F820DF"/>
    <w:rsid w:val="00F82385"/>
    <w:rsid w:val="00F823BE"/>
    <w:rsid w:val="00F82F99"/>
    <w:rsid w:val="00F83162"/>
    <w:rsid w:val="00F832D0"/>
    <w:rsid w:val="00F83C9A"/>
    <w:rsid w:val="00F84319"/>
    <w:rsid w:val="00F84449"/>
    <w:rsid w:val="00F84BC7"/>
    <w:rsid w:val="00F84C5E"/>
    <w:rsid w:val="00F84D1C"/>
    <w:rsid w:val="00F8527F"/>
    <w:rsid w:val="00F852B6"/>
    <w:rsid w:val="00F85AE3"/>
    <w:rsid w:val="00F86305"/>
    <w:rsid w:val="00F8769F"/>
    <w:rsid w:val="00F87952"/>
    <w:rsid w:val="00F87E7C"/>
    <w:rsid w:val="00F9073F"/>
    <w:rsid w:val="00F90B61"/>
    <w:rsid w:val="00F90CB1"/>
    <w:rsid w:val="00F90FB3"/>
    <w:rsid w:val="00F91046"/>
    <w:rsid w:val="00F914B5"/>
    <w:rsid w:val="00F91B4D"/>
    <w:rsid w:val="00F91B58"/>
    <w:rsid w:val="00F91BE8"/>
    <w:rsid w:val="00F91CD7"/>
    <w:rsid w:val="00F91FD0"/>
    <w:rsid w:val="00F9251F"/>
    <w:rsid w:val="00F92A6A"/>
    <w:rsid w:val="00F93BC3"/>
    <w:rsid w:val="00F94042"/>
    <w:rsid w:val="00F946DE"/>
    <w:rsid w:val="00F94B1A"/>
    <w:rsid w:val="00F94C35"/>
    <w:rsid w:val="00F95191"/>
    <w:rsid w:val="00F95449"/>
    <w:rsid w:val="00F960A6"/>
    <w:rsid w:val="00F96533"/>
    <w:rsid w:val="00F966C0"/>
    <w:rsid w:val="00F97A8B"/>
    <w:rsid w:val="00FA004B"/>
    <w:rsid w:val="00FA0461"/>
    <w:rsid w:val="00FA05C9"/>
    <w:rsid w:val="00FA08D8"/>
    <w:rsid w:val="00FA0D6F"/>
    <w:rsid w:val="00FA0F31"/>
    <w:rsid w:val="00FA0F79"/>
    <w:rsid w:val="00FA13FA"/>
    <w:rsid w:val="00FA169B"/>
    <w:rsid w:val="00FA2156"/>
    <w:rsid w:val="00FA2255"/>
    <w:rsid w:val="00FA253D"/>
    <w:rsid w:val="00FA27F2"/>
    <w:rsid w:val="00FA30F6"/>
    <w:rsid w:val="00FA340C"/>
    <w:rsid w:val="00FA3A1A"/>
    <w:rsid w:val="00FA3D0C"/>
    <w:rsid w:val="00FA45B1"/>
    <w:rsid w:val="00FA4734"/>
    <w:rsid w:val="00FA4A1E"/>
    <w:rsid w:val="00FA4A4E"/>
    <w:rsid w:val="00FA4A6D"/>
    <w:rsid w:val="00FA4B6D"/>
    <w:rsid w:val="00FA5275"/>
    <w:rsid w:val="00FA5443"/>
    <w:rsid w:val="00FA5515"/>
    <w:rsid w:val="00FA56C6"/>
    <w:rsid w:val="00FA5DBA"/>
    <w:rsid w:val="00FA5E39"/>
    <w:rsid w:val="00FA5EC5"/>
    <w:rsid w:val="00FA5FB4"/>
    <w:rsid w:val="00FA60A7"/>
    <w:rsid w:val="00FA619D"/>
    <w:rsid w:val="00FA66B8"/>
    <w:rsid w:val="00FA680A"/>
    <w:rsid w:val="00FA693F"/>
    <w:rsid w:val="00FA7716"/>
    <w:rsid w:val="00FB032E"/>
    <w:rsid w:val="00FB1315"/>
    <w:rsid w:val="00FB154D"/>
    <w:rsid w:val="00FB1B1E"/>
    <w:rsid w:val="00FB219D"/>
    <w:rsid w:val="00FB254A"/>
    <w:rsid w:val="00FB269E"/>
    <w:rsid w:val="00FB2BEE"/>
    <w:rsid w:val="00FB2C1D"/>
    <w:rsid w:val="00FB3A3D"/>
    <w:rsid w:val="00FB43CB"/>
    <w:rsid w:val="00FB4900"/>
    <w:rsid w:val="00FB4BEC"/>
    <w:rsid w:val="00FB4D0D"/>
    <w:rsid w:val="00FB5167"/>
    <w:rsid w:val="00FB52A2"/>
    <w:rsid w:val="00FB5628"/>
    <w:rsid w:val="00FB5ADE"/>
    <w:rsid w:val="00FB5B24"/>
    <w:rsid w:val="00FB5E3E"/>
    <w:rsid w:val="00FB6004"/>
    <w:rsid w:val="00FB6043"/>
    <w:rsid w:val="00FB60DC"/>
    <w:rsid w:val="00FB6A6A"/>
    <w:rsid w:val="00FB7A22"/>
    <w:rsid w:val="00FB7B6D"/>
    <w:rsid w:val="00FC0CD0"/>
    <w:rsid w:val="00FC1E43"/>
    <w:rsid w:val="00FC2247"/>
    <w:rsid w:val="00FC28E0"/>
    <w:rsid w:val="00FC2A0C"/>
    <w:rsid w:val="00FC2CB6"/>
    <w:rsid w:val="00FC2DE7"/>
    <w:rsid w:val="00FC2DEA"/>
    <w:rsid w:val="00FC322D"/>
    <w:rsid w:val="00FC33BA"/>
    <w:rsid w:val="00FC3E9A"/>
    <w:rsid w:val="00FC44C3"/>
    <w:rsid w:val="00FC4D6C"/>
    <w:rsid w:val="00FC4D8C"/>
    <w:rsid w:val="00FC5C0B"/>
    <w:rsid w:val="00FC5FC5"/>
    <w:rsid w:val="00FC65B7"/>
    <w:rsid w:val="00FC70C8"/>
    <w:rsid w:val="00FC71EF"/>
    <w:rsid w:val="00FC7794"/>
    <w:rsid w:val="00FC7A23"/>
    <w:rsid w:val="00FD051A"/>
    <w:rsid w:val="00FD0690"/>
    <w:rsid w:val="00FD0C9E"/>
    <w:rsid w:val="00FD0E9B"/>
    <w:rsid w:val="00FD22C0"/>
    <w:rsid w:val="00FD311D"/>
    <w:rsid w:val="00FD31EE"/>
    <w:rsid w:val="00FD3270"/>
    <w:rsid w:val="00FD36D4"/>
    <w:rsid w:val="00FD39D4"/>
    <w:rsid w:val="00FD404F"/>
    <w:rsid w:val="00FD428C"/>
    <w:rsid w:val="00FD46D8"/>
    <w:rsid w:val="00FD4C3B"/>
    <w:rsid w:val="00FD514E"/>
    <w:rsid w:val="00FD51D3"/>
    <w:rsid w:val="00FD53CE"/>
    <w:rsid w:val="00FD5552"/>
    <w:rsid w:val="00FD5C4E"/>
    <w:rsid w:val="00FD5FC3"/>
    <w:rsid w:val="00FD640A"/>
    <w:rsid w:val="00FD67DC"/>
    <w:rsid w:val="00FD732A"/>
    <w:rsid w:val="00FD7F36"/>
    <w:rsid w:val="00FE069F"/>
    <w:rsid w:val="00FE0AD0"/>
    <w:rsid w:val="00FE0B03"/>
    <w:rsid w:val="00FE0F86"/>
    <w:rsid w:val="00FE0FE0"/>
    <w:rsid w:val="00FE109F"/>
    <w:rsid w:val="00FE141D"/>
    <w:rsid w:val="00FE1B67"/>
    <w:rsid w:val="00FE23D7"/>
    <w:rsid w:val="00FE29AA"/>
    <w:rsid w:val="00FE3CF7"/>
    <w:rsid w:val="00FE3EA9"/>
    <w:rsid w:val="00FE417E"/>
    <w:rsid w:val="00FE469A"/>
    <w:rsid w:val="00FE46A6"/>
    <w:rsid w:val="00FE48AA"/>
    <w:rsid w:val="00FE498C"/>
    <w:rsid w:val="00FE4BA7"/>
    <w:rsid w:val="00FE4CDF"/>
    <w:rsid w:val="00FE50E1"/>
    <w:rsid w:val="00FE53A9"/>
    <w:rsid w:val="00FE609E"/>
    <w:rsid w:val="00FE74D0"/>
    <w:rsid w:val="00FE7A92"/>
    <w:rsid w:val="00FE7C98"/>
    <w:rsid w:val="00FE7E4C"/>
    <w:rsid w:val="00FF01BA"/>
    <w:rsid w:val="00FF0FA1"/>
    <w:rsid w:val="00FF1106"/>
    <w:rsid w:val="00FF1158"/>
    <w:rsid w:val="00FF115E"/>
    <w:rsid w:val="00FF1CEB"/>
    <w:rsid w:val="00FF1D52"/>
    <w:rsid w:val="00FF1D5E"/>
    <w:rsid w:val="00FF2456"/>
    <w:rsid w:val="00FF24D8"/>
    <w:rsid w:val="00FF2641"/>
    <w:rsid w:val="00FF3242"/>
    <w:rsid w:val="00FF3490"/>
    <w:rsid w:val="00FF3A58"/>
    <w:rsid w:val="00FF40B2"/>
    <w:rsid w:val="00FF4C77"/>
    <w:rsid w:val="00FF4E52"/>
    <w:rsid w:val="00FF5332"/>
    <w:rsid w:val="00FF57AF"/>
    <w:rsid w:val="00FF594D"/>
    <w:rsid w:val="00FF5D46"/>
    <w:rsid w:val="00FF61E0"/>
    <w:rsid w:val="00FF64DE"/>
    <w:rsid w:val="00FF6D96"/>
    <w:rsid w:val="00FF6F42"/>
    <w:rsid w:val="00FF6FFF"/>
    <w:rsid w:val="00FF7F93"/>
    <w:rsid w:val="016429A7"/>
    <w:rsid w:val="01780721"/>
    <w:rsid w:val="018BEA91"/>
    <w:rsid w:val="01A5437B"/>
    <w:rsid w:val="01E55A57"/>
    <w:rsid w:val="02169AF9"/>
    <w:rsid w:val="02295C20"/>
    <w:rsid w:val="02B26016"/>
    <w:rsid w:val="02C2EB01"/>
    <w:rsid w:val="03327C0D"/>
    <w:rsid w:val="033DB5B7"/>
    <w:rsid w:val="03E94EA0"/>
    <w:rsid w:val="0457585E"/>
    <w:rsid w:val="04B8AEC6"/>
    <w:rsid w:val="052026FE"/>
    <w:rsid w:val="05912698"/>
    <w:rsid w:val="05A10319"/>
    <w:rsid w:val="05C8CC64"/>
    <w:rsid w:val="060E4FA0"/>
    <w:rsid w:val="0659E048"/>
    <w:rsid w:val="0764B761"/>
    <w:rsid w:val="076C8C09"/>
    <w:rsid w:val="0870FD5B"/>
    <w:rsid w:val="08A6302A"/>
    <w:rsid w:val="08BAD9DF"/>
    <w:rsid w:val="090FE559"/>
    <w:rsid w:val="09A7C402"/>
    <w:rsid w:val="09CC9A26"/>
    <w:rsid w:val="0A41959A"/>
    <w:rsid w:val="0A8CC83C"/>
    <w:rsid w:val="0B69F727"/>
    <w:rsid w:val="0BA92023"/>
    <w:rsid w:val="0BB4DB47"/>
    <w:rsid w:val="0BC5DE32"/>
    <w:rsid w:val="0CDE5290"/>
    <w:rsid w:val="0D464080"/>
    <w:rsid w:val="0D4DADD0"/>
    <w:rsid w:val="0DCB7864"/>
    <w:rsid w:val="0E551B64"/>
    <w:rsid w:val="0E81C1F3"/>
    <w:rsid w:val="0F03B89B"/>
    <w:rsid w:val="0F1B5AEE"/>
    <w:rsid w:val="0FAE8652"/>
    <w:rsid w:val="10084B84"/>
    <w:rsid w:val="107192A0"/>
    <w:rsid w:val="10A93FD1"/>
    <w:rsid w:val="10BA0790"/>
    <w:rsid w:val="10E3F544"/>
    <w:rsid w:val="113AC039"/>
    <w:rsid w:val="11456959"/>
    <w:rsid w:val="1190C258"/>
    <w:rsid w:val="11BAEE42"/>
    <w:rsid w:val="125B43B5"/>
    <w:rsid w:val="13022B0C"/>
    <w:rsid w:val="131CE286"/>
    <w:rsid w:val="13671DC3"/>
    <w:rsid w:val="13E12442"/>
    <w:rsid w:val="145362AD"/>
    <w:rsid w:val="147037EB"/>
    <w:rsid w:val="148D5C87"/>
    <w:rsid w:val="14F9DD6D"/>
    <w:rsid w:val="15420B54"/>
    <w:rsid w:val="158E276D"/>
    <w:rsid w:val="15B6E99F"/>
    <w:rsid w:val="1618E119"/>
    <w:rsid w:val="16251192"/>
    <w:rsid w:val="16FE8294"/>
    <w:rsid w:val="1783CFB1"/>
    <w:rsid w:val="1793B29B"/>
    <w:rsid w:val="1815E622"/>
    <w:rsid w:val="18AF0C67"/>
    <w:rsid w:val="18D64232"/>
    <w:rsid w:val="19716966"/>
    <w:rsid w:val="19864D94"/>
    <w:rsid w:val="19CE10A4"/>
    <w:rsid w:val="19D0FBFD"/>
    <w:rsid w:val="1A2367DA"/>
    <w:rsid w:val="1A5BBF25"/>
    <w:rsid w:val="1A5C0805"/>
    <w:rsid w:val="1AAF49E0"/>
    <w:rsid w:val="1B7581D1"/>
    <w:rsid w:val="1B8FA734"/>
    <w:rsid w:val="1D252CF2"/>
    <w:rsid w:val="1D316713"/>
    <w:rsid w:val="1D3324A2"/>
    <w:rsid w:val="1D3D7A41"/>
    <w:rsid w:val="1D8455D6"/>
    <w:rsid w:val="1DA0192B"/>
    <w:rsid w:val="1DB983F1"/>
    <w:rsid w:val="1DF5BA8A"/>
    <w:rsid w:val="1EBEF074"/>
    <w:rsid w:val="1F181D2D"/>
    <w:rsid w:val="1F3A09EE"/>
    <w:rsid w:val="1F46CE33"/>
    <w:rsid w:val="1F49A409"/>
    <w:rsid w:val="1F9C2977"/>
    <w:rsid w:val="204457DB"/>
    <w:rsid w:val="20A0DE86"/>
    <w:rsid w:val="212FDE59"/>
    <w:rsid w:val="215E7092"/>
    <w:rsid w:val="22C8AE70"/>
    <w:rsid w:val="22D694BA"/>
    <w:rsid w:val="23571A04"/>
    <w:rsid w:val="23FD2DAE"/>
    <w:rsid w:val="2421E7AE"/>
    <w:rsid w:val="2433B500"/>
    <w:rsid w:val="24611108"/>
    <w:rsid w:val="2480643A"/>
    <w:rsid w:val="249A1DCA"/>
    <w:rsid w:val="253B1D58"/>
    <w:rsid w:val="256D14B9"/>
    <w:rsid w:val="2680243E"/>
    <w:rsid w:val="26810DFF"/>
    <w:rsid w:val="27714785"/>
    <w:rsid w:val="278A98AC"/>
    <w:rsid w:val="27C3F1F0"/>
    <w:rsid w:val="2801B39E"/>
    <w:rsid w:val="28510AD2"/>
    <w:rsid w:val="28BEA423"/>
    <w:rsid w:val="2929F455"/>
    <w:rsid w:val="2A5A7484"/>
    <w:rsid w:val="2A5A8B7B"/>
    <w:rsid w:val="2A7CD63E"/>
    <w:rsid w:val="2AA0B561"/>
    <w:rsid w:val="2AE5A62E"/>
    <w:rsid w:val="2B602E2E"/>
    <w:rsid w:val="2C0BF7C8"/>
    <w:rsid w:val="2C1488DA"/>
    <w:rsid w:val="2C5F3666"/>
    <w:rsid w:val="2C7C291D"/>
    <w:rsid w:val="2CDA7623"/>
    <w:rsid w:val="2CE5A523"/>
    <w:rsid w:val="2D330E90"/>
    <w:rsid w:val="2D484D2C"/>
    <w:rsid w:val="2D921546"/>
    <w:rsid w:val="2DB71ABE"/>
    <w:rsid w:val="2DB89706"/>
    <w:rsid w:val="2DEFD041"/>
    <w:rsid w:val="2DF119D9"/>
    <w:rsid w:val="2E51AD28"/>
    <w:rsid w:val="2E612603"/>
    <w:rsid w:val="2E7BA7F4"/>
    <w:rsid w:val="2E8D1B8C"/>
    <w:rsid w:val="2F56900E"/>
    <w:rsid w:val="2F831331"/>
    <w:rsid w:val="2FA18078"/>
    <w:rsid w:val="2FB2392C"/>
    <w:rsid w:val="2FD72006"/>
    <w:rsid w:val="2FFC6184"/>
    <w:rsid w:val="303FFA53"/>
    <w:rsid w:val="305F974A"/>
    <w:rsid w:val="30BCD503"/>
    <w:rsid w:val="329FE6C2"/>
    <w:rsid w:val="334344DF"/>
    <w:rsid w:val="3351E4E2"/>
    <w:rsid w:val="33FBBCF9"/>
    <w:rsid w:val="343A21F2"/>
    <w:rsid w:val="34612A05"/>
    <w:rsid w:val="34631416"/>
    <w:rsid w:val="34DCE2FA"/>
    <w:rsid w:val="34EDB543"/>
    <w:rsid w:val="352D47E6"/>
    <w:rsid w:val="353EE9C9"/>
    <w:rsid w:val="3600C8FB"/>
    <w:rsid w:val="36B4E919"/>
    <w:rsid w:val="36E2B849"/>
    <w:rsid w:val="377B681C"/>
    <w:rsid w:val="37911BA1"/>
    <w:rsid w:val="392566BF"/>
    <w:rsid w:val="397F0584"/>
    <w:rsid w:val="3A0C8CFA"/>
    <w:rsid w:val="3A39D066"/>
    <w:rsid w:val="3A533E38"/>
    <w:rsid w:val="3A5FA815"/>
    <w:rsid w:val="3AAF7ABD"/>
    <w:rsid w:val="3B0DDB2F"/>
    <w:rsid w:val="3BB80FDC"/>
    <w:rsid w:val="3BE9EA84"/>
    <w:rsid w:val="3BFF126D"/>
    <w:rsid w:val="3C01B9E1"/>
    <w:rsid w:val="3C84577E"/>
    <w:rsid w:val="3D0D3502"/>
    <w:rsid w:val="3D57880F"/>
    <w:rsid w:val="3E2DB6F2"/>
    <w:rsid w:val="3E478DAB"/>
    <w:rsid w:val="3E6F02BA"/>
    <w:rsid w:val="3E7FECFC"/>
    <w:rsid w:val="3E8C10C9"/>
    <w:rsid w:val="3EA1E7A1"/>
    <w:rsid w:val="3ECABB1E"/>
    <w:rsid w:val="3EFDD938"/>
    <w:rsid w:val="3F5EE39F"/>
    <w:rsid w:val="3F77CB2A"/>
    <w:rsid w:val="402F989A"/>
    <w:rsid w:val="40407DC4"/>
    <w:rsid w:val="40556931"/>
    <w:rsid w:val="409514BA"/>
    <w:rsid w:val="4111D226"/>
    <w:rsid w:val="411F2514"/>
    <w:rsid w:val="412F2D56"/>
    <w:rsid w:val="41353A6A"/>
    <w:rsid w:val="413ECAEE"/>
    <w:rsid w:val="41556C7A"/>
    <w:rsid w:val="41C45949"/>
    <w:rsid w:val="41D9425F"/>
    <w:rsid w:val="41EDB5FB"/>
    <w:rsid w:val="42754DF1"/>
    <w:rsid w:val="43214BAB"/>
    <w:rsid w:val="434D5C4F"/>
    <w:rsid w:val="43A837C7"/>
    <w:rsid w:val="43B8B390"/>
    <w:rsid w:val="43D2B1AC"/>
    <w:rsid w:val="44070894"/>
    <w:rsid w:val="443E7EEA"/>
    <w:rsid w:val="4479F359"/>
    <w:rsid w:val="44ABE0DF"/>
    <w:rsid w:val="44DAFDED"/>
    <w:rsid w:val="44FFE442"/>
    <w:rsid w:val="458AD219"/>
    <w:rsid w:val="463BDCF5"/>
    <w:rsid w:val="46D4713A"/>
    <w:rsid w:val="47378DCF"/>
    <w:rsid w:val="474F17DE"/>
    <w:rsid w:val="477E59EC"/>
    <w:rsid w:val="47B38C46"/>
    <w:rsid w:val="47E4D0DD"/>
    <w:rsid w:val="484A6472"/>
    <w:rsid w:val="4865127A"/>
    <w:rsid w:val="491F5A4D"/>
    <w:rsid w:val="49BF7A31"/>
    <w:rsid w:val="49D18435"/>
    <w:rsid w:val="4A372AC7"/>
    <w:rsid w:val="4A51BE87"/>
    <w:rsid w:val="4AEB9A6D"/>
    <w:rsid w:val="4B24EB9D"/>
    <w:rsid w:val="4BACA2BD"/>
    <w:rsid w:val="4C9F1B9C"/>
    <w:rsid w:val="4CD710CF"/>
    <w:rsid w:val="4DB52C24"/>
    <w:rsid w:val="4E5D37F5"/>
    <w:rsid w:val="4ECA343B"/>
    <w:rsid w:val="4F8555E9"/>
    <w:rsid w:val="51450636"/>
    <w:rsid w:val="51591500"/>
    <w:rsid w:val="5194D8B7"/>
    <w:rsid w:val="519BE837"/>
    <w:rsid w:val="51E3B8BE"/>
    <w:rsid w:val="51E69B1D"/>
    <w:rsid w:val="523A29C2"/>
    <w:rsid w:val="52B88026"/>
    <w:rsid w:val="536D93AF"/>
    <w:rsid w:val="53D94750"/>
    <w:rsid w:val="54D249DC"/>
    <w:rsid w:val="552417E1"/>
    <w:rsid w:val="55BE8CA9"/>
    <w:rsid w:val="563BF56B"/>
    <w:rsid w:val="563D60A0"/>
    <w:rsid w:val="565C817D"/>
    <w:rsid w:val="56E655B5"/>
    <w:rsid w:val="58C7C598"/>
    <w:rsid w:val="58F37F5C"/>
    <w:rsid w:val="59335300"/>
    <w:rsid w:val="595B0C90"/>
    <w:rsid w:val="595EE4AA"/>
    <w:rsid w:val="596426E5"/>
    <w:rsid w:val="59ACB457"/>
    <w:rsid w:val="5A0061CE"/>
    <w:rsid w:val="5A3168FB"/>
    <w:rsid w:val="5ABEB3A5"/>
    <w:rsid w:val="5B12B48B"/>
    <w:rsid w:val="5B6C73C3"/>
    <w:rsid w:val="5BA0F0EB"/>
    <w:rsid w:val="5BAFE202"/>
    <w:rsid w:val="5C4BB2EF"/>
    <w:rsid w:val="5CA353DA"/>
    <w:rsid w:val="5CB73853"/>
    <w:rsid w:val="5CC8FF45"/>
    <w:rsid w:val="5D4C19E3"/>
    <w:rsid w:val="5D7B5BD3"/>
    <w:rsid w:val="5DB62A6F"/>
    <w:rsid w:val="5DF59CD6"/>
    <w:rsid w:val="5EF0E87B"/>
    <w:rsid w:val="5F428B59"/>
    <w:rsid w:val="5F5E3C0B"/>
    <w:rsid w:val="5FBFEB2F"/>
    <w:rsid w:val="5FDA5D24"/>
    <w:rsid w:val="600E411A"/>
    <w:rsid w:val="605948CC"/>
    <w:rsid w:val="610B5FAA"/>
    <w:rsid w:val="62C02E87"/>
    <w:rsid w:val="632D3FDE"/>
    <w:rsid w:val="63455B40"/>
    <w:rsid w:val="63650D11"/>
    <w:rsid w:val="63844300"/>
    <w:rsid w:val="63ADB50B"/>
    <w:rsid w:val="63D6C5A5"/>
    <w:rsid w:val="63F7A927"/>
    <w:rsid w:val="6439BE48"/>
    <w:rsid w:val="66807A0B"/>
    <w:rsid w:val="669DF4EA"/>
    <w:rsid w:val="66B4190F"/>
    <w:rsid w:val="66C4E4B1"/>
    <w:rsid w:val="66EF694A"/>
    <w:rsid w:val="674F1208"/>
    <w:rsid w:val="675959FF"/>
    <w:rsid w:val="67B34979"/>
    <w:rsid w:val="681CD5E1"/>
    <w:rsid w:val="68396C2A"/>
    <w:rsid w:val="68A3283F"/>
    <w:rsid w:val="68BCEB3D"/>
    <w:rsid w:val="68CC500C"/>
    <w:rsid w:val="68E0A527"/>
    <w:rsid w:val="68E88E2C"/>
    <w:rsid w:val="690D1FEA"/>
    <w:rsid w:val="691F0CBE"/>
    <w:rsid w:val="69A5B4B0"/>
    <w:rsid w:val="69A725CB"/>
    <w:rsid w:val="69B57FB4"/>
    <w:rsid w:val="6A18800A"/>
    <w:rsid w:val="6A58AFEB"/>
    <w:rsid w:val="6A7E9071"/>
    <w:rsid w:val="6A8DCBA2"/>
    <w:rsid w:val="6B39A858"/>
    <w:rsid w:val="6BB2F2C2"/>
    <w:rsid w:val="6BBADAF7"/>
    <w:rsid w:val="6C4219FC"/>
    <w:rsid w:val="6C5DC55E"/>
    <w:rsid w:val="6D0C7315"/>
    <w:rsid w:val="6E18A770"/>
    <w:rsid w:val="6EB21468"/>
    <w:rsid w:val="6EF089DD"/>
    <w:rsid w:val="6F2B3E5A"/>
    <w:rsid w:val="6FB845E0"/>
    <w:rsid w:val="6FD1A80F"/>
    <w:rsid w:val="700A292D"/>
    <w:rsid w:val="700B119B"/>
    <w:rsid w:val="703967A7"/>
    <w:rsid w:val="7092E79E"/>
    <w:rsid w:val="70A647FD"/>
    <w:rsid w:val="725EFB0B"/>
    <w:rsid w:val="72699B52"/>
    <w:rsid w:val="72BB83DC"/>
    <w:rsid w:val="7342B25D"/>
    <w:rsid w:val="739B4B70"/>
    <w:rsid w:val="73D581DA"/>
    <w:rsid w:val="746FF30A"/>
    <w:rsid w:val="7471DB8B"/>
    <w:rsid w:val="749C0B09"/>
    <w:rsid w:val="74D504E1"/>
    <w:rsid w:val="74E059B6"/>
    <w:rsid w:val="751AE93A"/>
    <w:rsid w:val="757C5B4B"/>
    <w:rsid w:val="759DA224"/>
    <w:rsid w:val="76774E22"/>
    <w:rsid w:val="767E7A34"/>
    <w:rsid w:val="76A16B85"/>
    <w:rsid w:val="776006BB"/>
    <w:rsid w:val="7772247C"/>
    <w:rsid w:val="77D56D90"/>
    <w:rsid w:val="77E58E28"/>
    <w:rsid w:val="77E61882"/>
    <w:rsid w:val="784A7FB0"/>
    <w:rsid w:val="790851FA"/>
    <w:rsid w:val="796D5202"/>
    <w:rsid w:val="79F382ED"/>
    <w:rsid w:val="7A3A7927"/>
    <w:rsid w:val="7A487BEF"/>
    <w:rsid w:val="7B9B1113"/>
    <w:rsid w:val="7BE65210"/>
    <w:rsid w:val="7BFBDF97"/>
    <w:rsid w:val="7BFEC320"/>
    <w:rsid w:val="7C226AB2"/>
    <w:rsid w:val="7D464208"/>
    <w:rsid w:val="7E0C01E8"/>
    <w:rsid w:val="7E0DF491"/>
    <w:rsid w:val="7E14030C"/>
    <w:rsid w:val="7E75E089"/>
    <w:rsid w:val="7F1F8C9B"/>
    <w:rsid w:val="7F65FE91"/>
    <w:rsid w:val="7F8C9C55"/>
    <w:rsid w:val="7F8D1FE1"/>
    <w:rsid w:val="7FAE9A6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B11AA8"/>
    <w:pPr>
      <w:keepNext/>
      <w:keepLines/>
      <w:numPr>
        <w:numId w:val="1"/>
      </w:numPr>
      <w:spacing w:before="120" w:after="60"/>
      <w:ind w:left="1077"/>
      <w:outlineLvl w:val="0"/>
    </w:pPr>
    <w:rPr>
      <w:rFonts w:asciiTheme="minorHAnsi" w:eastAsiaTheme="majorEastAsia" w:hAnsiTheme="minorHAnsi" w:cstheme="majorBidi"/>
      <w:b/>
      <w:color w:val="000000" w:themeColor="text1"/>
    </w:rPr>
  </w:style>
  <w:style w:type="paragraph" w:styleId="Nagwek2">
    <w:name w:val="heading 2"/>
    <w:basedOn w:val="Normalny"/>
    <w:next w:val="Normalny"/>
    <w:link w:val="Nagwek2Znak"/>
    <w:uiPriority w:val="9"/>
    <w:unhideWhenUsed/>
    <w:qFormat/>
    <w:rsid w:val="00B11AA8"/>
    <w:pPr>
      <w:keepNext/>
      <w:keepLines/>
      <w:numPr>
        <w:numId w:val="14"/>
      </w:numPr>
      <w:spacing w:before="120" w:after="120"/>
      <w:ind w:left="0" w:firstLine="142"/>
      <w:contextualSpacing/>
      <w:outlineLvl w:val="1"/>
    </w:pPr>
    <w:rPr>
      <w:rFonts w:asciiTheme="minorHAnsi" w:eastAsiaTheme="majorEastAsia" w:hAnsiTheme="minorHAnsi" w:cstheme="majorBidi"/>
      <w:b/>
      <w:color w:val="000000" w:themeColor="text1"/>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B11AA8"/>
    <w:rPr>
      <w:rFonts w:eastAsiaTheme="majorEastAsia" w:cstheme="majorBidi"/>
      <w:b/>
      <w:color w:val="000000" w:themeColor="text1"/>
    </w:rPr>
  </w:style>
  <w:style w:type="character" w:customStyle="1" w:styleId="Nagwek2Znak">
    <w:name w:val="Nagłówek 2 Znak"/>
    <w:basedOn w:val="Domylnaczcionkaakapitu"/>
    <w:link w:val="Nagwek2"/>
    <w:uiPriority w:val="9"/>
    <w:rsid w:val="00B11AA8"/>
    <w:rPr>
      <w:rFonts w:eastAsiaTheme="majorEastAsia" w:cstheme="majorBidi"/>
      <w:b/>
      <w:color w:val="000000" w:themeColor="text1"/>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112764"/>
    <w:pPr>
      <w:tabs>
        <w:tab w:val="right" w:leader="dot" w:pos="8636"/>
      </w:tabs>
      <w:spacing w:after="100"/>
    </w:pPr>
  </w:style>
  <w:style w:type="paragraph" w:styleId="Spistreci2">
    <w:name w:val="toc 2"/>
    <w:basedOn w:val="Normalny"/>
    <w:next w:val="Normalny"/>
    <w:autoRedefine/>
    <w:uiPriority w:val="39"/>
    <w:unhideWhenUsed/>
    <w:rsid w:val="00112764"/>
    <w:pPr>
      <w:tabs>
        <w:tab w:val="left" w:pos="1320"/>
        <w:tab w:val="right" w:leader="dot" w:pos="8636"/>
      </w:tabs>
      <w:spacing w:after="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normaltextrun">
    <w:name w:val="normaltextrun"/>
    <w:basedOn w:val="Domylnaczcionkaakapitu"/>
    <w:rsid w:val="00B13A31"/>
  </w:style>
  <w:style w:type="character" w:customStyle="1" w:styleId="Wzmianka1">
    <w:name w:val="Wzmianka1"/>
    <w:basedOn w:val="Domylnaczcionkaakapitu"/>
    <w:uiPriority w:val="99"/>
    <w:unhideWhenUsed/>
    <w:rsid w:val="0079367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5992">
      <w:bodyDiv w:val="1"/>
      <w:marLeft w:val="0"/>
      <w:marRight w:val="0"/>
      <w:marTop w:val="0"/>
      <w:marBottom w:val="0"/>
      <w:divBdr>
        <w:top w:val="none" w:sz="0" w:space="0" w:color="auto"/>
        <w:left w:val="none" w:sz="0" w:space="0" w:color="auto"/>
        <w:bottom w:val="none" w:sz="0" w:space="0" w:color="auto"/>
        <w:right w:val="none" w:sz="0" w:space="0" w:color="auto"/>
      </w:divBdr>
    </w:div>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65150372">
      <w:bodyDiv w:val="1"/>
      <w:marLeft w:val="0"/>
      <w:marRight w:val="0"/>
      <w:marTop w:val="0"/>
      <w:marBottom w:val="0"/>
      <w:divBdr>
        <w:top w:val="none" w:sz="0" w:space="0" w:color="auto"/>
        <w:left w:val="none" w:sz="0" w:space="0" w:color="auto"/>
        <w:bottom w:val="none" w:sz="0" w:space="0" w:color="auto"/>
        <w:right w:val="none" w:sz="0" w:space="0" w:color="auto"/>
      </w:divBdr>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790856127">
      <w:bodyDiv w:val="1"/>
      <w:marLeft w:val="0"/>
      <w:marRight w:val="0"/>
      <w:marTop w:val="0"/>
      <w:marBottom w:val="0"/>
      <w:divBdr>
        <w:top w:val="none" w:sz="0" w:space="0" w:color="auto"/>
        <w:left w:val="none" w:sz="0" w:space="0" w:color="auto"/>
        <w:bottom w:val="none" w:sz="0" w:space="0" w:color="auto"/>
        <w:right w:val="none" w:sz="0" w:space="0" w:color="auto"/>
      </w:divBdr>
      <w:divsChild>
        <w:div w:id="849829450">
          <w:marLeft w:val="0"/>
          <w:marRight w:val="0"/>
          <w:marTop w:val="0"/>
          <w:marBottom w:val="0"/>
          <w:divBdr>
            <w:top w:val="none" w:sz="0" w:space="0" w:color="auto"/>
            <w:left w:val="none" w:sz="0" w:space="0" w:color="auto"/>
            <w:bottom w:val="none" w:sz="0" w:space="0" w:color="auto"/>
            <w:right w:val="none" w:sz="0" w:space="0" w:color="auto"/>
          </w:divBdr>
        </w:div>
        <w:div w:id="186606447">
          <w:marLeft w:val="0"/>
          <w:marRight w:val="0"/>
          <w:marTop w:val="0"/>
          <w:marBottom w:val="0"/>
          <w:divBdr>
            <w:top w:val="none" w:sz="0" w:space="0" w:color="auto"/>
            <w:left w:val="none" w:sz="0" w:space="0" w:color="auto"/>
            <w:bottom w:val="none" w:sz="0" w:space="0" w:color="auto"/>
            <w:right w:val="none" w:sz="0" w:space="0" w:color="auto"/>
          </w:divBdr>
        </w:div>
        <w:div w:id="550461795">
          <w:marLeft w:val="0"/>
          <w:marRight w:val="0"/>
          <w:marTop w:val="0"/>
          <w:marBottom w:val="0"/>
          <w:divBdr>
            <w:top w:val="none" w:sz="0" w:space="0" w:color="auto"/>
            <w:left w:val="none" w:sz="0" w:space="0" w:color="auto"/>
            <w:bottom w:val="none" w:sz="0" w:space="0" w:color="auto"/>
            <w:right w:val="none" w:sz="0" w:space="0" w:color="auto"/>
          </w:divBdr>
        </w:div>
        <w:div w:id="497380534">
          <w:marLeft w:val="0"/>
          <w:marRight w:val="0"/>
          <w:marTop w:val="0"/>
          <w:marBottom w:val="0"/>
          <w:divBdr>
            <w:top w:val="none" w:sz="0" w:space="0" w:color="auto"/>
            <w:left w:val="none" w:sz="0" w:space="0" w:color="auto"/>
            <w:bottom w:val="none" w:sz="0" w:space="0" w:color="auto"/>
            <w:right w:val="none" w:sz="0" w:space="0" w:color="auto"/>
          </w:divBdr>
        </w:div>
        <w:div w:id="249390471">
          <w:marLeft w:val="0"/>
          <w:marRight w:val="0"/>
          <w:marTop w:val="0"/>
          <w:marBottom w:val="0"/>
          <w:divBdr>
            <w:top w:val="none" w:sz="0" w:space="0" w:color="auto"/>
            <w:left w:val="none" w:sz="0" w:space="0" w:color="auto"/>
            <w:bottom w:val="none" w:sz="0" w:space="0" w:color="auto"/>
            <w:right w:val="none" w:sz="0" w:space="0" w:color="auto"/>
          </w:divBdr>
        </w:div>
        <w:div w:id="1060440561">
          <w:marLeft w:val="0"/>
          <w:marRight w:val="0"/>
          <w:marTop w:val="0"/>
          <w:marBottom w:val="0"/>
          <w:divBdr>
            <w:top w:val="none" w:sz="0" w:space="0" w:color="auto"/>
            <w:left w:val="none" w:sz="0" w:space="0" w:color="auto"/>
            <w:bottom w:val="none" w:sz="0" w:space="0" w:color="auto"/>
            <w:right w:val="none" w:sz="0" w:space="0" w:color="auto"/>
          </w:divBdr>
        </w:div>
      </w:divsChild>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0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7623D-8203-424B-8BC9-CC52D9FB5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39352</Words>
  <Characters>236116</Characters>
  <Application>Microsoft Office Word</Application>
  <DocSecurity>0</DocSecurity>
  <Lines>1967</Lines>
  <Paragraphs>549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2021-06-29T10:49:00Z</dcterms:created>
  <dcterms:modified xsi:type="dcterms:W3CDTF">2021-06-29T10:49:00Z</dcterms:modified>
</cp:coreProperties>
</file>